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default" r:id="rId7"/>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02C2999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w:t>
      </w:r>
      <w:r w:rsidR="005D41F7">
        <w:rPr>
          <w:b/>
          <w:sz w:val="24"/>
        </w:rPr>
        <w:t> </w:t>
      </w:r>
      <w:r w:rsidRPr="00C97D38">
        <w:rPr>
          <w:b/>
          <w:sz w:val="24"/>
        </w:rPr>
        <w:t>o</w:t>
      </w:r>
      <w:r w:rsidR="005D41F7">
        <w:rPr>
          <w:b/>
          <w:sz w:val="24"/>
        </w:rPr>
        <w:t> </w:t>
      </w:r>
      <w:r w:rsidRPr="00C97D38">
        <w:rPr>
          <w:b/>
          <w:sz w:val="24"/>
        </w:rPr>
        <w:t>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5314089D"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C23F47">
        <w:rPr>
          <w:szCs w:val="22"/>
        </w:rPr>
        <w:t>………………………</w:t>
      </w:r>
      <w:r w:rsidR="00AF0BBD" w:rsidRPr="00C97D38">
        <w:rPr>
          <w:szCs w:val="22"/>
        </w:rPr>
        <w:t>……………………………………………….</w:t>
      </w:r>
      <w:r w:rsidR="00C23F47">
        <w:rPr>
          <w:sz w:val="22"/>
          <w:szCs w:val="22"/>
        </w:rPr>
        <w:t>,</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7777777" w:rsidR="00AF377A" w:rsidRPr="00C97D38" w:rsidRDefault="00AF377A" w:rsidP="00AF377A">
      <w:pPr>
        <w:pStyle w:val="Zkladntext0"/>
        <w:ind w:left="567"/>
        <w:rPr>
          <w:sz w:val="22"/>
          <w:szCs w:val="22"/>
        </w:rPr>
      </w:pPr>
      <w:r w:rsidRPr="00C97D38">
        <w:rPr>
          <w:sz w:val="22"/>
          <w:szCs w:val="22"/>
        </w:rPr>
        <w:t>bankovní spojení:</w:t>
      </w:r>
      <w:r w:rsidRPr="00C97D38">
        <w:rPr>
          <w:sz w:val="22"/>
          <w:szCs w:val="22"/>
        </w:rPr>
        <w:tab/>
      </w:r>
      <w:r w:rsidRPr="00C97D38">
        <w:rPr>
          <w:sz w:val="22"/>
          <w:szCs w:val="22"/>
        </w:rPr>
        <w:tab/>
        <w:t>Komerční banka, a.s., pobočka Brno-město</w:t>
      </w:r>
    </w:p>
    <w:p w14:paraId="681C769B" w14:textId="77777777" w:rsidR="00AF377A" w:rsidRPr="00C97D38" w:rsidRDefault="00AF377A" w:rsidP="00AF377A">
      <w:pPr>
        <w:pStyle w:val="Zkladntext0"/>
        <w:ind w:left="2727" w:firstLine="153"/>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AF377A">
      <w:pPr>
        <w:pStyle w:val="Zkladntext0"/>
        <w:ind w:left="2574" w:firstLine="306"/>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AF377A">
      <w:pPr>
        <w:pStyle w:val="Zkladntext0"/>
        <w:ind w:left="2574" w:firstLine="306"/>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AF377A">
      <w:pPr>
        <w:pStyle w:val="Zkladntext0"/>
        <w:ind w:left="2421" w:firstLine="459"/>
        <w:rPr>
          <w:sz w:val="22"/>
          <w:szCs w:val="22"/>
        </w:rPr>
      </w:pPr>
      <w:r w:rsidRPr="00C97D38">
        <w:rPr>
          <w:sz w:val="22"/>
          <w:szCs w:val="22"/>
        </w:rPr>
        <w:t>č. fondu IDS 27-9395010297/0100</w:t>
      </w:r>
    </w:p>
    <w:p w14:paraId="00A0A3EF" w14:textId="3A0EB222"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od@kr-jihomoravsky.cz, </w:t>
      </w:r>
      <w:r w:rsidRPr="00C97D38">
        <w:rPr>
          <w:sz w:val="22"/>
          <w:szCs w:val="22"/>
        </w:rPr>
        <w:t>vod@kr-jihomoravsky.cz</w:t>
      </w:r>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55A05" w:rsidRDefault="00AF377A" w:rsidP="00AF377A">
      <w:pPr>
        <w:numPr>
          <w:ilvl w:val="0"/>
          <w:numId w:val="4"/>
        </w:numPr>
        <w:rPr>
          <w:szCs w:val="22"/>
          <w:highlight w:val="lightGray"/>
        </w:rPr>
      </w:pPr>
      <w:r w:rsidRPr="00C55A05">
        <w:rPr>
          <w:szCs w:val="22"/>
          <w:highlight w:val="lightGray"/>
        </w:rPr>
        <w:t>[</w:t>
      </w:r>
      <w:r w:rsidRPr="00C55A05">
        <w:rPr>
          <w:b/>
          <w:szCs w:val="22"/>
          <w:highlight w:val="lightGray"/>
        </w:rPr>
        <w:t>Strana 2</w:t>
      </w:r>
      <w:r w:rsidRPr="00C55A05">
        <w:rPr>
          <w:szCs w:val="22"/>
          <w:highlight w:val="lightGray"/>
        </w:rPr>
        <w:t>]</w:t>
      </w:r>
    </w:p>
    <w:p w14:paraId="4FF7938D" w14:textId="77777777" w:rsidR="00C55A05" w:rsidRDefault="00AF377A" w:rsidP="00AF377A">
      <w:pPr>
        <w:pStyle w:val="Text11"/>
        <w:rPr>
          <w:szCs w:val="22"/>
        </w:rPr>
      </w:pPr>
      <w:r w:rsidRPr="00C97D38">
        <w:rPr>
          <w:szCs w:val="22"/>
        </w:rPr>
        <w:t xml:space="preserve">se sídlem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Pr="00C97D38">
        <w:rPr>
          <w:szCs w:val="22"/>
        </w:rPr>
        <w:t xml:space="preserve">, </w:t>
      </w:r>
    </w:p>
    <w:p w14:paraId="41F43611" w14:textId="77777777" w:rsidR="00C55A05" w:rsidRDefault="00AF377A" w:rsidP="00AF377A">
      <w:pPr>
        <w:pStyle w:val="Text11"/>
        <w:rPr>
          <w:szCs w:val="22"/>
        </w:rPr>
      </w:pPr>
      <w:r w:rsidRPr="00C97D38">
        <w:rPr>
          <w:szCs w:val="22"/>
        </w:rPr>
        <w:t>zastoupený</w:t>
      </w:r>
      <w:r w:rsidR="00E16798"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E16798" w:rsidRPr="00C97D38">
        <w:rPr>
          <w:szCs w:val="22"/>
        </w:rPr>
        <w:t xml:space="preserve">, </w:t>
      </w:r>
    </w:p>
    <w:p w14:paraId="6F5DE5FB" w14:textId="77777777" w:rsidR="00C55A05" w:rsidRDefault="00E16798" w:rsidP="00AF377A">
      <w:pPr>
        <w:pStyle w:val="Text11"/>
        <w:rPr>
          <w:szCs w:val="22"/>
        </w:rPr>
      </w:pPr>
      <w:r w:rsidRPr="00C97D38">
        <w:rPr>
          <w:szCs w:val="22"/>
        </w:rPr>
        <w:t>IČ</w:t>
      </w:r>
      <w:r w:rsidR="00A937DE" w:rsidRPr="00C97D38">
        <w:rPr>
          <w:szCs w:val="22"/>
        </w:rPr>
        <w:t>O</w:t>
      </w:r>
      <w:r w:rsidR="00C23F47">
        <w:rPr>
          <w:szCs w:val="22"/>
        </w:rPr>
        <w:t>:</w:t>
      </w:r>
      <w:r w:rsidR="00AF377A"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AF377A" w:rsidRPr="00C97D38">
        <w:rPr>
          <w:szCs w:val="22"/>
        </w:rPr>
        <w:t xml:space="preserve">, </w:t>
      </w:r>
    </w:p>
    <w:p w14:paraId="0CB392C3" w14:textId="2BEB1D80" w:rsidR="00E16798" w:rsidRPr="00C97D38" w:rsidRDefault="00C23F47" w:rsidP="00AF377A">
      <w:pPr>
        <w:pStyle w:val="Text11"/>
        <w:rPr>
          <w:szCs w:val="22"/>
        </w:rPr>
      </w:pPr>
      <w:r>
        <w:rPr>
          <w:szCs w:val="22"/>
        </w:rPr>
        <w:t xml:space="preserve">zapsaný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Pr>
          <w:szCs w:val="22"/>
        </w:rPr>
        <w:t>,</w:t>
      </w:r>
    </w:p>
    <w:p w14:paraId="6012084C" w14:textId="0CD024BC" w:rsidR="00AF377A" w:rsidRPr="00C97D38" w:rsidRDefault="00E16798" w:rsidP="00AF377A">
      <w:pPr>
        <w:pStyle w:val="Text11"/>
        <w:rPr>
          <w:szCs w:val="22"/>
        </w:rPr>
      </w:pPr>
      <w:r w:rsidRPr="00C97D38">
        <w:rPr>
          <w:szCs w:val="22"/>
        </w:rPr>
        <w:t>bankovní spojení:</w:t>
      </w:r>
      <w:r w:rsidR="00C55A05">
        <w:rPr>
          <w:szCs w:val="22"/>
        </w:rPr>
        <w:t xml:space="preserve"> </w:t>
      </w:r>
      <w:r w:rsidR="00C55A05" w:rsidRPr="00C55A05">
        <w:rPr>
          <w:highlight w:val="lightGray"/>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2ED53410" w14:textId="21E3F02C" w:rsidR="009E20F9" w:rsidRPr="00C97D38" w:rsidRDefault="009E20F9" w:rsidP="00AF377A">
      <w:pPr>
        <w:pStyle w:val="Text11"/>
        <w:rPr>
          <w:szCs w:val="22"/>
        </w:rPr>
      </w:pPr>
      <w:r w:rsidRPr="00C97D38">
        <w:rPr>
          <w:szCs w:val="22"/>
        </w:rPr>
        <w:t xml:space="preserve">e-mail: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3157A25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p>
    <w:p w14:paraId="5ACD338A" w14:textId="69E189F9"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má zájem podílet se na zajištění dopravní obslužnosti v Jihomoravském kraji a poskytovat</w:t>
      </w:r>
      <w:r w:rsidR="00EA5F5B" w:rsidRPr="00C97D38">
        <w:rPr>
          <w:szCs w:val="22"/>
        </w:rPr>
        <w:t xml:space="preserve"> </w:t>
      </w:r>
      <w:r w:rsidR="006870CA" w:rsidRPr="00C97D38">
        <w:rPr>
          <w:szCs w:val="22"/>
        </w:rPr>
        <w:t>v této souvislosti veřejné služby ve veřejné linkové</w:t>
      </w:r>
      <w:r w:rsidR="00BF2BFF" w:rsidRPr="00C97D38">
        <w:rPr>
          <w:szCs w:val="22"/>
        </w:rPr>
        <w:t xml:space="preserve"> </w:t>
      </w:r>
      <w:r w:rsidR="002D6A2A" w:rsidRPr="00C97D38">
        <w:rPr>
          <w:szCs w:val="22"/>
        </w:rPr>
        <w:t>autobusové</w:t>
      </w:r>
      <w:r w:rsidR="006870CA" w:rsidRPr="00C97D38">
        <w:rPr>
          <w:szCs w:val="22"/>
        </w:rPr>
        <w:t xml:space="preserve"> dopravě;</w:t>
      </w:r>
    </w:p>
    <w:p w14:paraId="0D3F0B3B" w14:textId="7E15589F" w:rsidR="005C45A7" w:rsidRPr="00C97D38" w:rsidRDefault="005C45A7" w:rsidP="00AD2F75">
      <w:pPr>
        <w:pStyle w:val="Preambule"/>
        <w:tabs>
          <w:tab w:val="clear" w:pos="207"/>
          <w:tab w:val="num" w:pos="709"/>
        </w:tabs>
        <w:ind w:left="709" w:hanging="709"/>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A6589D" w:rsidRPr="00A6589D">
        <w:t>Výběr autobusových dopravců od 2021 – části 1 – 34</w:t>
      </w:r>
      <w:r w:rsidRPr="00C97D38">
        <w:rPr>
          <w:szCs w:val="22"/>
        </w:rPr>
        <w:t>“ byla vybrána jako nejvýhodnější;</w:t>
      </w:r>
    </w:p>
    <w:p w14:paraId="469E7E98" w14:textId="165555FB"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w:t>
      </w:r>
      <w:r w:rsidR="00327B9D">
        <w:rPr>
          <w:szCs w:val="22"/>
        </w:rPr>
        <w:t>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00352868" w:rsidR="006870CA" w:rsidRPr="00C97D38" w:rsidRDefault="006870CA" w:rsidP="00C23F47">
      <w:pPr>
        <w:pStyle w:val="Nadpis1"/>
        <w:tabs>
          <w:tab w:val="clear" w:pos="754"/>
        </w:tabs>
        <w:ind w:left="851" w:hanging="851"/>
        <w:rPr>
          <w:rFonts w:cs="Times New Roman"/>
        </w:rPr>
      </w:pPr>
      <w:r w:rsidRPr="00C97D38">
        <w:rPr>
          <w:rFonts w:cs="Times New Roman"/>
        </w:rPr>
        <w:t>Obecná ustanovení</w:t>
      </w:r>
    </w:p>
    <w:p w14:paraId="32009C34" w14:textId="77777777" w:rsidR="006870CA" w:rsidRPr="00C97D38" w:rsidRDefault="006870CA" w:rsidP="00B17E4C">
      <w:pPr>
        <w:pStyle w:val="Clanek11"/>
        <w:keepNext/>
        <w:widowControl/>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570336BC" w:rsidR="003B78DD" w:rsidRPr="00C97D38" w:rsidRDefault="00327B9D" w:rsidP="00B17E4C">
      <w:pPr>
        <w:keepNext/>
        <w:ind w:left="720"/>
        <w:rPr>
          <w:b/>
          <w:i/>
        </w:rPr>
      </w:pPr>
      <w:r>
        <w:rPr>
          <w:b/>
          <w:i/>
        </w:rPr>
        <w:t>„Autobusová linka“</w:t>
      </w:r>
    </w:p>
    <w:p w14:paraId="10C16522" w14:textId="4F4C007F"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této Smlouvy. Seznam </w:t>
      </w:r>
      <w:r w:rsidR="007916B1" w:rsidRPr="00C97D38">
        <w:t>Autobusových</w:t>
      </w:r>
      <w:r w:rsidR="0057645C" w:rsidRPr="00C97D38">
        <w:t xml:space="preserve"> linek provozovaných Dopravcem je stanoven v</w:t>
      </w:r>
      <w:r w:rsidR="00C55A05">
        <w:t> </w:t>
      </w:r>
      <w:r w:rsidR="00E508EB" w:rsidRPr="00C97D38">
        <w:t>P</w:t>
      </w:r>
      <w:r w:rsidR="00C55A05">
        <w:t>říloze č. </w:t>
      </w:r>
      <w:r w:rsidR="0057645C" w:rsidRPr="00C97D38">
        <w:t>1 této Smlouvy</w:t>
      </w:r>
      <w:r w:rsidR="00B279F4" w:rsidRPr="00C97D38">
        <w:t>;</w:t>
      </w:r>
    </w:p>
    <w:p w14:paraId="22A0867A" w14:textId="6B6F0E65" w:rsidR="003B78DD" w:rsidRPr="00B17E4C" w:rsidRDefault="00327B9D" w:rsidP="00B17E4C">
      <w:pPr>
        <w:keepNext/>
        <w:ind w:left="720"/>
        <w:rPr>
          <w:b/>
          <w:i/>
        </w:rPr>
      </w:pPr>
      <w:r w:rsidRPr="00B17E4C">
        <w:rPr>
          <w:b/>
          <w:i/>
        </w:rPr>
        <w:t>„Doplatek“</w:t>
      </w:r>
    </w:p>
    <w:p w14:paraId="0353C61F" w14:textId="7BFA8648"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a jehož vzorec pro výpočet je uveden v</w:t>
      </w:r>
      <w:r w:rsidR="002D243B">
        <w:rPr>
          <w:bCs/>
        </w:rPr>
        <w:t> odst</w:t>
      </w:r>
      <w:r w:rsidRPr="00C97D38">
        <w:rPr>
          <w:bCs/>
        </w:rPr>
        <w:t xml:space="preserve">. </w:t>
      </w:r>
      <w:r w:rsidR="002D243B">
        <w:rPr>
          <w:bCs/>
        </w:rPr>
        <w:fldChar w:fldCharType="begin"/>
      </w:r>
      <w:r w:rsidR="002D243B">
        <w:rPr>
          <w:bCs/>
        </w:rPr>
        <w:instrText xml:space="preserve"> REF _Ref271622074 \r \h </w:instrText>
      </w:r>
      <w:r w:rsidR="002D243B">
        <w:rPr>
          <w:bCs/>
        </w:rPr>
      </w:r>
      <w:r w:rsidR="002D243B">
        <w:rPr>
          <w:bCs/>
        </w:rPr>
        <w:fldChar w:fldCharType="separate"/>
      </w:r>
      <w:r w:rsidR="002D243B">
        <w:rPr>
          <w:bCs/>
        </w:rPr>
        <w:t>4.2</w:t>
      </w:r>
      <w:r w:rsidR="002D243B">
        <w:rPr>
          <w:bCs/>
        </w:rPr>
        <w:fldChar w:fldCharType="end"/>
      </w:r>
      <w:r w:rsidR="00DF143C" w:rsidRPr="00C97D38">
        <w:rPr>
          <w:bCs/>
        </w:rPr>
        <w:t xml:space="preserve"> </w:t>
      </w:r>
      <w:r w:rsidRPr="00C97D38">
        <w:rPr>
          <w:bCs/>
        </w:rPr>
        <w:t>této Smlouvy</w:t>
      </w:r>
      <w:r w:rsidR="00B279F4" w:rsidRPr="00C97D38">
        <w:rPr>
          <w:bCs/>
        </w:rPr>
        <w:t>;</w:t>
      </w:r>
    </w:p>
    <w:p w14:paraId="3FE457E5" w14:textId="3A8AEF07" w:rsidR="003B78DD" w:rsidRPr="00C97D38" w:rsidRDefault="00327B9D" w:rsidP="00B17E4C">
      <w:pPr>
        <w:keepNext/>
        <w:ind w:left="720"/>
        <w:rPr>
          <w:b/>
          <w:i/>
        </w:rPr>
      </w:pPr>
      <w:r w:rsidRPr="00C97D38">
        <w:rPr>
          <w:b/>
          <w:i/>
        </w:rPr>
        <w:t>„</w:t>
      </w:r>
      <w:r w:rsidR="003B78DD" w:rsidRPr="00C97D38">
        <w:rPr>
          <w:b/>
          <w:i/>
        </w:rPr>
        <w:t>Dopravce</w:t>
      </w:r>
      <w:r w:rsidRPr="00B17E4C">
        <w:rPr>
          <w:b/>
          <w:i/>
        </w:rPr>
        <w:t>“</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60514C18" w:rsidR="00482C17" w:rsidRPr="00C97D38" w:rsidRDefault="00327B9D" w:rsidP="00B17E4C">
      <w:pPr>
        <w:keepNext/>
        <w:ind w:left="720"/>
        <w:rPr>
          <w:b/>
          <w:i/>
        </w:rPr>
      </w:pPr>
      <w:r w:rsidRPr="00C97D38">
        <w:rPr>
          <w:b/>
          <w:i/>
        </w:rPr>
        <w:t>„</w:t>
      </w:r>
      <w:r w:rsidR="00482C17" w:rsidRPr="00C97D38">
        <w:rPr>
          <w:b/>
          <w:i/>
        </w:rPr>
        <w:t>Dopravní úřad</w:t>
      </w:r>
      <w:r w:rsidRPr="00B17E4C">
        <w:rPr>
          <w:b/>
          <w:i/>
        </w:rPr>
        <w:t>“</w:t>
      </w:r>
    </w:p>
    <w:p w14:paraId="0D637C07" w14:textId="1E13F98D"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AD2F75">
        <w:t>, ve znění pozdějších předpisů</w:t>
      </w:r>
      <w:r w:rsidR="00B279F4" w:rsidRPr="00C97D38">
        <w:t>;</w:t>
      </w:r>
    </w:p>
    <w:p w14:paraId="3C99BDEF" w14:textId="0909D69D" w:rsidR="00482C17" w:rsidRPr="00C97D38" w:rsidRDefault="00327B9D" w:rsidP="00B17E4C">
      <w:pPr>
        <w:keepNext/>
        <w:ind w:left="720"/>
        <w:rPr>
          <w:b/>
          <w:i/>
        </w:rPr>
      </w:pPr>
      <w:r w:rsidRPr="00C97D38">
        <w:rPr>
          <w:b/>
          <w:i/>
        </w:rPr>
        <w:t>„</w:t>
      </w:r>
      <w:r w:rsidR="00482C17" w:rsidRPr="00C97D38">
        <w:rPr>
          <w:b/>
          <w:i/>
        </w:rPr>
        <w:t>Ekonomika IDS JMK</w:t>
      </w:r>
      <w:r w:rsidRPr="00B17E4C">
        <w:rPr>
          <w:b/>
          <w:i/>
        </w:rPr>
        <w:t>“</w:t>
      </w:r>
    </w:p>
    <w:p w14:paraId="711845CD" w14:textId="646CFD3A"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C638EC">
        <w:t xml:space="preserve">této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444FA402" w:rsidR="00405161" w:rsidRPr="00C97D38" w:rsidRDefault="00405161" w:rsidP="00123EE5">
      <w:pPr>
        <w:keepNext/>
        <w:ind w:left="720"/>
        <w:rPr>
          <w:b/>
          <w:i/>
        </w:rPr>
      </w:pPr>
      <w:r w:rsidRPr="00C97D38">
        <w:rPr>
          <w:b/>
          <w:i/>
        </w:rPr>
        <w:t>„Eurolicence“</w:t>
      </w:r>
    </w:p>
    <w:p w14:paraId="1D24C91E" w14:textId="279C1B94" w:rsidR="00476CA5" w:rsidRPr="00C97D38" w:rsidRDefault="00AD2F75" w:rsidP="005C45A7">
      <w:pPr>
        <w:ind w:left="720"/>
      </w:pPr>
      <w:r>
        <w:t>z</w:t>
      </w:r>
      <w:r w:rsidR="00C22110" w:rsidRPr="00C97D38">
        <w:t>namená licenci Společenství dle nařízení (ES) č. 107</w:t>
      </w:r>
      <w:r w:rsidR="008803DB" w:rsidRPr="00C97D38">
        <w:t>1</w:t>
      </w:r>
      <w:r w:rsidR="00C22110" w:rsidRPr="00C97D38">
        <w:t xml:space="preserve">/2009 </w:t>
      </w:r>
      <w:r w:rsidR="00584E5D" w:rsidRPr="00C97D38">
        <w:t>vydanou</w:t>
      </w:r>
      <w:r w:rsidR="00C22110" w:rsidRPr="00C97D38">
        <w:t xml:space="preserve"> příslušným orgánem, která Dopravce opravňuje k provozování </w:t>
      </w:r>
      <w:r w:rsidR="00327B9D">
        <w:t>mezinárodní autobusové dopravy;</w:t>
      </w:r>
    </w:p>
    <w:p w14:paraId="274437E7" w14:textId="6CD8CDB0" w:rsidR="003B78DD" w:rsidRPr="00C97D38" w:rsidRDefault="00327B9D" w:rsidP="00B17E4C">
      <w:pPr>
        <w:keepNext/>
        <w:ind w:left="720"/>
        <w:rPr>
          <w:b/>
          <w:i/>
        </w:rPr>
      </w:pPr>
      <w:r>
        <w:rPr>
          <w:b/>
          <w:i/>
        </w:rPr>
        <w:t>„Garance návazností IDS JMK</w:t>
      </w:r>
      <w:r w:rsidRPr="00C97D38">
        <w:rPr>
          <w:b/>
          <w:i/>
        </w:rPr>
        <w:t>“</w:t>
      </w:r>
    </w:p>
    <w:p w14:paraId="7F214EA3" w14:textId="2ADABB08"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p>
    <w:p w14:paraId="3BD2CC7C" w14:textId="77777777" w:rsidR="00B279F4" w:rsidRPr="00C97D38" w:rsidRDefault="00B279F4" w:rsidP="00B17E4C">
      <w:pPr>
        <w:keepNext/>
        <w:ind w:left="720"/>
        <w:rPr>
          <w:b/>
          <w:i/>
        </w:rPr>
      </w:pPr>
      <w:r w:rsidRPr="00C97D38">
        <w:rPr>
          <w:b/>
          <w:i/>
        </w:rPr>
        <w:t>„IDS JMK“</w:t>
      </w:r>
    </w:p>
    <w:p w14:paraId="20FB81E6" w14:textId="01A7F2E6" w:rsidR="003B78DD" w:rsidRPr="00C97D38" w:rsidRDefault="00B279F4" w:rsidP="005C45A7">
      <w:pPr>
        <w:ind w:left="720"/>
      </w:pPr>
      <w:r w:rsidRPr="00C97D38">
        <w:t>znamená Integrovaný dopravní systém Jihomoravského kraje -</w:t>
      </w:r>
    </w:p>
    <w:p w14:paraId="6BB307A7" w14:textId="77777777" w:rsidR="001141B7" w:rsidRPr="00C97D38" w:rsidRDefault="001141B7" w:rsidP="00B17E4C">
      <w:pPr>
        <w:keepNext/>
        <w:ind w:left="720"/>
        <w:rPr>
          <w:b/>
          <w:i/>
        </w:rPr>
      </w:pPr>
      <w:r w:rsidRPr="00C97D38">
        <w:rPr>
          <w:b/>
          <w:i/>
        </w:rPr>
        <w:lastRenderedPageBreak/>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8E492AE" w:rsidR="004D5C23" w:rsidRPr="00C97D38" w:rsidRDefault="004D5C23" w:rsidP="00B17E4C">
      <w:pPr>
        <w:keepNext/>
        <w:ind w:left="720"/>
        <w:rPr>
          <w:b/>
          <w:i/>
        </w:rPr>
      </w:pPr>
      <w:r w:rsidRPr="00C97D38">
        <w:rPr>
          <w:b/>
          <w:i/>
        </w:rPr>
        <w:t>„</w:t>
      </w:r>
      <w:r w:rsidR="00955E8F" w:rsidRPr="00C97D38">
        <w:rPr>
          <w:b/>
          <w:i/>
        </w:rPr>
        <w:t>Jiný</w:t>
      </w:r>
      <w:r w:rsidR="00327B9D">
        <w:rPr>
          <w:b/>
          <w:i/>
        </w:rPr>
        <w:t xml:space="preserve"> tarif“</w:t>
      </w:r>
    </w:p>
    <w:p w14:paraId="3D0FF29D" w14:textId="5FCDD3A1" w:rsidR="004D5C23"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w:t>
      </w:r>
      <w:r w:rsidR="00AD2F75">
        <w:t> </w:t>
      </w:r>
      <w:r w:rsidRPr="00C97D38">
        <w:t xml:space="preserve">dovozného, způsob nabytí jízdních dokladů a jejich platnost, v rámci příslušných vybraných přepravních relací </w:t>
      </w:r>
      <w:r w:rsidR="00833620" w:rsidRPr="00C97D38">
        <w:t>v rámci této Smlouvy</w:t>
      </w:r>
      <w:r w:rsidRPr="00C97D38">
        <w:t>;</w:t>
      </w:r>
    </w:p>
    <w:p w14:paraId="3E60BBD0" w14:textId="77777777" w:rsidR="00F5493D" w:rsidRPr="00B17E4C" w:rsidRDefault="00F5493D" w:rsidP="00B17E4C">
      <w:pPr>
        <w:keepNext/>
        <w:ind w:left="720"/>
        <w:rPr>
          <w:b/>
          <w:i/>
        </w:rPr>
      </w:pPr>
      <w:r w:rsidRPr="00B17E4C">
        <w:rPr>
          <w:b/>
          <w:i/>
        </w:rPr>
        <w:t>„Kompenzace“</w:t>
      </w:r>
    </w:p>
    <w:p w14:paraId="707B7AF4" w14:textId="3A20970F" w:rsidR="00F5493D" w:rsidRPr="00C97D38" w:rsidRDefault="00F5493D" w:rsidP="00F5493D">
      <w:pPr>
        <w:ind w:left="720"/>
      </w:pPr>
      <w:r>
        <w:t>znamená finanční vyjádření nároku Dopravce za plnění Závazku veřejné služby vypočteného a vypláceného Dopravci za podmínek stanovených dále touto Smlouvou;</w:t>
      </w:r>
    </w:p>
    <w:p w14:paraId="27DB4A47" w14:textId="2248761F" w:rsidR="000A29C6" w:rsidRPr="00C97D38" w:rsidRDefault="000A29C6" w:rsidP="00B17E4C">
      <w:pPr>
        <w:keepNext/>
        <w:ind w:left="720"/>
        <w:rPr>
          <w:b/>
          <w:i/>
        </w:rPr>
      </w:pPr>
      <w:r w:rsidRPr="00C97D38">
        <w:rPr>
          <w:b/>
          <w:i/>
        </w:rPr>
        <w:t>„</w:t>
      </w:r>
      <w:r w:rsidR="00E600C2" w:rsidRPr="00C97D38">
        <w:rPr>
          <w:b/>
          <w:i/>
        </w:rPr>
        <w:t>Pravidla technologických postupů,</w:t>
      </w:r>
      <w:r w:rsidRPr="00C97D38">
        <w:rPr>
          <w:b/>
          <w:i/>
        </w:rPr>
        <w:t> organizační</w:t>
      </w:r>
      <w:r w:rsidR="00E600C2" w:rsidRPr="00C97D38">
        <w:rPr>
          <w:b/>
          <w:i/>
        </w:rPr>
        <w:t>ho</w:t>
      </w:r>
      <w:r w:rsidRPr="00C97D38">
        <w:rPr>
          <w:b/>
          <w:i/>
        </w:rPr>
        <w:t xml:space="preserve"> a technické</w:t>
      </w:r>
      <w:r w:rsidR="00E600C2" w:rsidRPr="00C97D38">
        <w:rPr>
          <w:b/>
          <w:i/>
        </w:rPr>
        <w:t>ho</w:t>
      </w:r>
      <w:r w:rsidRPr="00C97D38">
        <w:rPr>
          <w:b/>
          <w:i/>
        </w:rPr>
        <w:t xml:space="preserve"> zabezpečení provozu“</w:t>
      </w:r>
    </w:p>
    <w:p w14:paraId="22BD4615" w14:textId="139369C9" w:rsidR="000A29C6" w:rsidRPr="00C97D38" w:rsidRDefault="000A29C6" w:rsidP="000A29C6">
      <w:pPr>
        <w:ind w:left="720"/>
      </w:pPr>
      <w:r w:rsidRPr="00C97D38">
        <w:t>znamen</w:t>
      </w:r>
      <w:r w:rsidR="00AC4979" w:rsidRPr="00C97D38">
        <w:t>á dokument zpracovaný Dopravcem</w:t>
      </w:r>
      <w:r w:rsidRPr="00C97D38">
        <w:t>, který obsahuje závazky Dopravce týkající se personálního</w:t>
      </w:r>
      <w:r w:rsidR="00471C50" w:rsidRPr="00C97D38">
        <w:t>, organizačního</w:t>
      </w:r>
      <w:r w:rsidRPr="00C97D38">
        <w:t xml:space="preserve"> a technického zabezpečení služeb poskytovaných Dopravcem, a</w:t>
      </w:r>
      <w:r w:rsidR="00AD2F75">
        <w:t> </w:t>
      </w:r>
      <w:r w:rsidRPr="00C97D38">
        <w:t xml:space="preserve">servisu poskytovaného Dopravcem zákazníkům. </w:t>
      </w:r>
      <w:r w:rsidR="00C53484" w:rsidRPr="00C97D38">
        <w:t>Pravidla technologických postupů, organizačního</w:t>
      </w:r>
      <w:r w:rsidRPr="00C97D38">
        <w:t xml:space="preserve"> a </w:t>
      </w:r>
      <w:r w:rsidR="00C53484" w:rsidRPr="00C97D38">
        <w:t>technického</w:t>
      </w:r>
      <w:r w:rsidRPr="00C97D38">
        <w:t xml:space="preserve"> zabezpečení provozu tvoří Přílohu č. </w:t>
      </w:r>
      <w:r w:rsidRPr="004719C5">
        <w:t>8</w:t>
      </w:r>
      <w:r w:rsidR="00C13B07" w:rsidRPr="00C97D38">
        <w:t xml:space="preserve"> </w:t>
      </w:r>
      <w:r w:rsidRPr="00C97D38">
        <w:t xml:space="preserve">této </w:t>
      </w:r>
      <w:r w:rsidR="00AD2F75">
        <w:t>S</w:t>
      </w:r>
      <w:r w:rsidRPr="00C97D38">
        <w:t>mlouvy;</w:t>
      </w:r>
    </w:p>
    <w:p w14:paraId="5236679F" w14:textId="77777777" w:rsidR="00F76ABF" w:rsidRPr="00C97D38" w:rsidRDefault="00F76ABF" w:rsidP="00B17E4C">
      <w:pPr>
        <w:keepNext/>
        <w:ind w:left="720"/>
        <w:rPr>
          <w:b/>
          <w:i/>
        </w:rPr>
      </w:pPr>
      <w:r w:rsidRPr="00C97D38">
        <w:rPr>
          <w:b/>
          <w:i/>
        </w:rPr>
        <w:t>„Nabídková cena“</w:t>
      </w:r>
    </w:p>
    <w:p w14:paraId="0C32305B" w14:textId="194DEE35"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8C6354">
        <w:t xml:space="preserve"> této Smlouvy</w:t>
      </w:r>
      <w:r w:rsidR="003D5BD8" w:rsidRPr="004719C5">
        <w:t xml:space="preserve"> </w:t>
      </w:r>
      <w:r w:rsidR="00892E6E" w:rsidRPr="004719C5">
        <w:rPr>
          <w:szCs w:val="22"/>
        </w:rPr>
        <w:t>a</w:t>
      </w:r>
      <w:r w:rsidR="008C6354">
        <w:rPr>
          <w:szCs w:val="22"/>
        </w:rPr>
        <w:t>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590B51A8" w:rsidR="003B78DD" w:rsidRPr="00C97D38" w:rsidRDefault="00327B9D" w:rsidP="00B17E4C">
      <w:pPr>
        <w:keepNext/>
        <w:ind w:left="720"/>
        <w:rPr>
          <w:b/>
          <w:i/>
        </w:rPr>
      </w:pPr>
      <w:r>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1FBD6B1B" w:rsidR="00823B9E" w:rsidRPr="00C97D38" w:rsidRDefault="00327B9D" w:rsidP="00B17E4C">
      <w:pPr>
        <w:keepNext/>
        <w:ind w:left="720"/>
        <w:rPr>
          <w:b/>
          <w:i/>
        </w:rPr>
      </w:pPr>
      <w:r>
        <w:rPr>
          <w:b/>
          <w:i/>
        </w:rPr>
        <w:t>„Odměna“</w:t>
      </w:r>
    </w:p>
    <w:p w14:paraId="4290CA23" w14:textId="6D942DEC" w:rsidR="00823B9E" w:rsidRPr="00C97D38" w:rsidRDefault="00823B9E" w:rsidP="005C45A7">
      <w:pPr>
        <w:ind w:left="720"/>
      </w:pPr>
      <w:r w:rsidRPr="00C97D38">
        <w:t xml:space="preserve">znamená </w:t>
      </w:r>
      <w:r w:rsidR="00F5493D">
        <w:t>část Kompenzace, která je vypočtena na základě ujetých vozových kilometrů</w:t>
      </w:r>
      <w:r w:rsidR="009D2F90">
        <w:t xml:space="preserve"> a je hrazena vždy za období jednoho kalendářního měsíce</w:t>
      </w:r>
      <w:r w:rsidRPr="00C97D38">
        <w:t>;</w:t>
      </w:r>
    </w:p>
    <w:p w14:paraId="47A780B3" w14:textId="68B29C69" w:rsidR="003B78DD" w:rsidRPr="00C97D38" w:rsidRDefault="003B78DD" w:rsidP="00C62FA4">
      <w:pPr>
        <w:keepNext/>
        <w:ind w:left="720"/>
        <w:rPr>
          <w:b/>
          <w:i/>
        </w:rPr>
      </w:pPr>
      <w:r w:rsidRPr="00C97D38">
        <w:rPr>
          <w:b/>
          <w:i/>
        </w:rPr>
        <w:t>„Označník“</w:t>
      </w:r>
    </w:p>
    <w:p w14:paraId="000120A8" w14:textId="1FF19C90" w:rsidR="003B78DD" w:rsidRDefault="003B78DD" w:rsidP="005C45A7">
      <w:pPr>
        <w:ind w:left="720"/>
      </w:pPr>
      <w:r w:rsidRPr="00C97D38">
        <w:t xml:space="preserve">znamená </w:t>
      </w:r>
      <w:r w:rsidR="00E20CF7" w:rsidRPr="001569C1">
        <w:rPr>
          <w:bCs/>
        </w:rPr>
        <w:t>značk</w:t>
      </w:r>
      <w:r w:rsidR="00E20CF7">
        <w:rPr>
          <w:bCs/>
        </w:rPr>
        <w:t>u</w:t>
      </w:r>
      <w:r w:rsidR="00E20CF7" w:rsidRPr="001569C1">
        <w:rPr>
          <w:bCs/>
        </w:rPr>
        <w:t xml:space="preserve"> zastávky nebo informační stojan</w:t>
      </w:r>
      <w:r w:rsidR="00E20CF7">
        <w:rPr>
          <w:bCs/>
        </w:rPr>
        <w:t xml:space="preserve"> vyznačující zastávku</w:t>
      </w:r>
      <w:r w:rsidR="00423DDC" w:rsidRPr="00C97D38">
        <w:t xml:space="preserve">; </w:t>
      </w:r>
      <w:r w:rsidR="00EF6600" w:rsidRPr="00C97D38">
        <w:t>podrobnosti stanoví Technické a provozní standardy IDS JMK</w:t>
      </w:r>
      <w:r w:rsidR="00423DDC" w:rsidRPr="00C97D38">
        <w:t>;</w:t>
      </w:r>
    </w:p>
    <w:p w14:paraId="130FF5E4" w14:textId="2747B60C" w:rsidR="00D86F55" w:rsidRPr="00B17E4C" w:rsidRDefault="00D86F55" w:rsidP="00B17E4C">
      <w:pPr>
        <w:keepNext/>
        <w:ind w:left="720"/>
        <w:rPr>
          <w:b/>
          <w:i/>
        </w:rPr>
      </w:pPr>
      <w:r w:rsidRPr="00B17E4C">
        <w:rPr>
          <w:b/>
          <w:i/>
        </w:rPr>
        <w:t>„Poplatky za užití autobusových stání“</w:t>
      </w:r>
    </w:p>
    <w:p w14:paraId="60666F4C" w14:textId="39CEF217" w:rsidR="000909E3" w:rsidRPr="000909E3" w:rsidRDefault="00D86F55" w:rsidP="000909E3">
      <w:pPr>
        <w:ind w:left="720"/>
        <w:rPr>
          <w:szCs w:val="22"/>
        </w:rPr>
      </w:pPr>
      <w:r w:rsidRPr="00C97D38">
        <w:rPr>
          <w:szCs w:val="22"/>
        </w:rPr>
        <w:t>znamen</w:t>
      </w:r>
      <w:r>
        <w:rPr>
          <w:szCs w:val="22"/>
        </w:rPr>
        <w:t xml:space="preserve">ají </w:t>
      </w:r>
      <w:r w:rsidR="000909E3">
        <w:rPr>
          <w:szCs w:val="22"/>
        </w:rPr>
        <w:t xml:space="preserve">náklady spojené s užitím příjezdového a odjezdového stání </w:t>
      </w:r>
      <w:r w:rsidR="00FC1185">
        <w:rPr>
          <w:szCs w:val="22"/>
        </w:rPr>
        <w:t xml:space="preserve">na autobusovém nádraží </w:t>
      </w:r>
      <w:r w:rsidR="000909E3">
        <w:rPr>
          <w:szCs w:val="22"/>
        </w:rPr>
        <w:t>určeného k účelu výstupu (nástupu) osob a vyložení (naložení) zavazadel vyhrazeného jako část zastávky vymezené označníkem obsahující rovněž informace o linkách, které u tohoto označníku zastavující, včetně jízdních řádů jednotlivých linek a dalších informací o dopravě, případně o Integrovaném dopravním</w:t>
      </w:r>
      <w:r w:rsidR="00C44B8B">
        <w:rPr>
          <w:szCs w:val="22"/>
        </w:rPr>
        <w:t xml:space="preserve"> systému,</w:t>
      </w:r>
      <w:r w:rsidR="000909E3">
        <w:rPr>
          <w:szCs w:val="22"/>
        </w:rPr>
        <w:t xml:space="preserve"> a to pouze u Autobusových linek. Do užití se zahrnuje přistavení do 15 minut před odjezdem spoje. Cena zahrnuje možnost užití místnosti ke krátkodobému pobytu řidičů </w:t>
      </w:r>
      <w:r w:rsidR="00C44B8B">
        <w:rPr>
          <w:szCs w:val="22"/>
        </w:rPr>
        <w:t>včetně sociálního zařízení. V rámci užití stání je možno provedení opatření nezbytných k bezpečnosti provozu – očištění čelních skel, světel, zrcátek, registrační značky, provedení základního provozního úklidu apod.</w:t>
      </w:r>
      <w:r w:rsidR="000909E3">
        <w:rPr>
          <w:szCs w:val="22"/>
        </w:rPr>
        <w:t xml:space="preserve">, </w:t>
      </w:r>
      <w:r w:rsidR="00C44B8B">
        <w:rPr>
          <w:szCs w:val="22"/>
        </w:rPr>
        <w:t xml:space="preserve">Cena za užití stání nezahrnuje opravy a úpravy vozidel, mytí vozidel, odkládání odpadů, vylévání odpadní vody, vyjma užití dle předchozí věty. </w:t>
      </w:r>
      <w:r w:rsidR="000909E3">
        <w:rPr>
          <w:szCs w:val="22"/>
        </w:rPr>
        <w:t>Do Poplatků za užití autobusových stání nejsou zahrnuty náklady na odstavení vozidla mezi jeho příjezdem a odjezdem</w:t>
      </w:r>
      <w:r w:rsidR="00C44B8B">
        <w:rPr>
          <w:szCs w:val="22"/>
        </w:rPr>
        <w:t xml:space="preserve"> v době trvání vyšší než 15 minut</w:t>
      </w:r>
      <w:r w:rsidR="000909E3">
        <w:rPr>
          <w:szCs w:val="22"/>
        </w:rPr>
        <w:t>.</w:t>
      </w:r>
    </w:p>
    <w:p w14:paraId="464E8766" w14:textId="275FF7A7" w:rsidR="00722251" w:rsidRPr="00B17E4C" w:rsidRDefault="00327B9D" w:rsidP="00B17E4C">
      <w:pPr>
        <w:keepNext/>
        <w:ind w:left="720"/>
        <w:rPr>
          <w:b/>
          <w:i/>
        </w:rPr>
      </w:pPr>
      <w:r w:rsidRPr="00B17E4C">
        <w:rPr>
          <w:b/>
          <w:i/>
        </w:rPr>
        <w:t>„Pověřená osoba“</w:t>
      </w:r>
    </w:p>
    <w:p w14:paraId="4DAD4100" w14:textId="5DB824D8"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 xml:space="preserve">Brno, Nové sady č. 946/30, PSČ 60200, </w:t>
      </w:r>
      <w:r w:rsidRPr="00C97D38">
        <w:rPr>
          <w:bCs/>
          <w:szCs w:val="22"/>
        </w:rPr>
        <w:lastRenderedPageBreak/>
        <w:t>IČ</w:t>
      </w:r>
      <w:r w:rsidR="00B632F2" w:rsidRPr="00C97D38">
        <w:rPr>
          <w:bCs/>
          <w:szCs w:val="22"/>
        </w:rPr>
        <w:t>O</w:t>
      </w:r>
      <w:r w:rsidR="008C6354">
        <w:rPr>
          <w:bCs/>
          <w:szCs w:val="22"/>
        </w:rPr>
        <w:t> </w:t>
      </w:r>
      <w:r w:rsidRPr="00C97D38">
        <w:rPr>
          <w:bCs/>
          <w:szCs w:val="22"/>
        </w:rPr>
        <w:t xml:space="preserve">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B17E4C">
      <w:pPr>
        <w:keepNext/>
        <w:ind w:left="720"/>
        <w:rPr>
          <w:b/>
          <w:i/>
        </w:rPr>
      </w:pPr>
      <w:r w:rsidRPr="00B17E4C">
        <w:rPr>
          <w:b/>
          <w:i/>
        </w:rPr>
        <w:t>„</w:t>
      </w:r>
      <w:r w:rsidRPr="00C97D38">
        <w:rPr>
          <w:b/>
          <w:i/>
        </w:rPr>
        <w:t>Přeplatek“</w:t>
      </w:r>
    </w:p>
    <w:p w14:paraId="5BAA6642" w14:textId="62D0436A"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p>
    <w:p w14:paraId="3321E66B" w14:textId="4BAAA28B" w:rsidR="003B78DD" w:rsidRPr="00C97D38" w:rsidRDefault="00327B9D" w:rsidP="008E0A03">
      <w:pPr>
        <w:keepNext/>
        <w:ind w:left="720"/>
        <w:rPr>
          <w:b/>
          <w:i/>
        </w:rPr>
      </w:pPr>
      <w:r>
        <w:rPr>
          <w:b/>
          <w:i/>
        </w:rPr>
        <w:t>„Přepravní řád</w:t>
      </w:r>
      <w:r w:rsidRPr="00C97D38">
        <w:rPr>
          <w:b/>
          <w:i/>
        </w:rPr>
        <w:t>“</w:t>
      </w:r>
    </w:p>
    <w:p w14:paraId="369154B0" w14:textId="13261F79"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r w:rsidR="00922F6D" w:rsidRPr="00C97D38">
        <w:t xml:space="preserve">vyhl.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w:t>
      </w:r>
      <w:r w:rsidR="00C55A05">
        <w:t>ravovaná v silniční dopravě a </w:t>
      </w:r>
      <w:r w:rsidRPr="00C97D38">
        <w:t>integrované dopravě;</w:t>
      </w:r>
    </w:p>
    <w:p w14:paraId="006AB829" w14:textId="0E434F85" w:rsidR="003B78DD" w:rsidRPr="00C97D38" w:rsidRDefault="00327B9D" w:rsidP="00B17E4C">
      <w:pPr>
        <w:keepNext/>
        <w:ind w:left="720"/>
        <w:rPr>
          <w:b/>
          <w:i/>
        </w:rPr>
      </w:pPr>
      <w:r w:rsidRPr="00C97D38">
        <w:rPr>
          <w:b/>
          <w:i/>
        </w:rPr>
        <w:t>„</w:t>
      </w:r>
      <w:r>
        <w:rPr>
          <w:b/>
          <w:i/>
        </w:rPr>
        <w:t>Přílohy</w:t>
      </w:r>
      <w:r w:rsidRPr="00C97D38">
        <w:rPr>
          <w:b/>
          <w:i/>
        </w:rPr>
        <w:t>“</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2BB15699" w:rsidR="0012655C" w:rsidRPr="00C97D38" w:rsidRDefault="00327B9D" w:rsidP="00B17E4C">
      <w:pPr>
        <w:keepNext/>
        <w:ind w:left="720"/>
        <w:rPr>
          <w:b/>
          <w:i/>
        </w:rPr>
      </w:pPr>
      <w:r w:rsidRPr="00C97D38">
        <w:rPr>
          <w:b/>
          <w:i/>
        </w:rPr>
        <w:t>„</w:t>
      </w:r>
      <w:r>
        <w:rPr>
          <w:b/>
          <w:i/>
        </w:rPr>
        <w:t xml:space="preserve">Rámcové </w:t>
      </w:r>
      <w:r w:rsidR="00E716E4">
        <w:rPr>
          <w:b/>
          <w:i/>
        </w:rPr>
        <w:t xml:space="preserve">návrhy </w:t>
      </w:r>
      <w:r>
        <w:rPr>
          <w:b/>
          <w:i/>
        </w:rPr>
        <w:t>jízdní</w:t>
      </w:r>
      <w:r w:rsidR="00E716E4">
        <w:rPr>
          <w:b/>
          <w:i/>
        </w:rPr>
        <w:t>ch</w:t>
      </w:r>
      <w:r>
        <w:rPr>
          <w:b/>
          <w:i/>
        </w:rPr>
        <w:t xml:space="preserve"> </w:t>
      </w:r>
      <w:r w:rsidR="00E716E4">
        <w:rPr>
          <w:b/>
          <w:i/>
        </w:rPr>
        <w:t>řádů</w:t>
      </w:r>
      <w:r w:rsidRPr="00C97D38">
        <w:rPr>
          <w:b/>
          <w:i/>
        </w:rPr>
        <w:t>“</w:t>
      </w:r>
    </w:p>
    <w:p w14:paraId="042FF4C9" w14:textId="3DC499B0"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w:t>
      </w:r>
      <w:r w:rsidR="00661AD1">
        <w:rPr>
          <w:szCs w:val="22"/>
        </w:rPr>
        <w:t>,</w:t>
      </w:r>
      <w:r w:rsidR="008C6354">
        <w:rPr>
          <w:szCs w:val="22"/>
        </w:rPr>
        <w:t> </w:t>
      </w:r>
      <w:r w:rsidR="0012655C" w:rsidRPr="00C97D38">
        <w:rPr>
          <w:szCs w:val="22"/>
        </w:rPr>
        <w:t>časové polohy</w:t>
      </w:r>
      <w:r w:rsidR="00661AD1">
        <w:rPr>
          <w:szCs w:val="22"/>
        </w:rPr>
        <w:t xml:space="preserve"> a kilometrické délky</w:t>
      </w:r>
      <w:r w:rsidR="0012655C" w:rsidRPr="00C97D38">
        <w:rPr>
          <w:szCs w:val="22"/>
        </w:rPr>
        <w:t xml:space="preserve">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w:t>
      </w:r>
      <w:r w:rsidR="00E716E4">
        <w:t xml:space="preserve">návrhy </w:t>
      </w:r>
      <w:r w:rsidR="0066226A" w:rsidRPr="00C97D38">
        <w:t>jízdní</w:t>
      </w:r>
      <w:r w:rsidR="00E716E4">
        <w:t>ch</w:t>
      </w:r>
      <w:r w:rsidR="0066226A" w:rsidRPr="00C97D38">
        <w:t xml:space="preserve"> </w:t>
      </w:r>
      <w:r w:rsidR="00E716E4" w:rsidRPr="00C97D38">
        <w:t>řád</w:t>
      </w:r>
      <w:r w:rsidR="00E716E4">
        <w:t>ů</w:t>
      </w:r>
      <w:r w:rsidR="00E716E4" w:rsidRPr="00C97D38">
        <w:t xml:space="preserve"> </w:t>
      </w:r>
      <w:r w:rsidR="0066226A" w:rsidRPr="00C97D38">
        <w:t xml:space="preserve">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8C6354">
        <w:t xml:space="preserve"> této Smlouvy</w:t>
      </w:r>
      <w:r w:rsidR="0066226A" w:rsidRPr="00C97D38">
        <w:rPr>
          <w:szCs w:val="22"/>
        </w:rPr>
        <w:t>;</w:t>
      </w:r>
    </w:p>
    <w:p w14:paraId="3ECE72A3" w14:textId="75B6F021" w:rsidR="003B78DD" w:rsidRPr="00C97D38" w:rsidRDefault="00327B9D" w:rsidP="00B17E4C">
      <w:pPr>
        <w:keepNext/>
        <w:ind w:left="720"/>
        <w:rPr>
          <w:b/>
          <w:i/>
        </w:rPr>
      </w:pPr>
      <w:r w:rsidRPr="00C97D38">
        <w:rPr>
          <w:b/>
          <w:i/>
        </w:rPr>
        <w:t>„</w:t>
      </w:r>
      <w:r w:rsidR="003B78DD" w:rsidRPr="00C97D38">
        <w:rPr>
          <w:b/>
          <w:i/>
        </w:rPr>
        <w:t>Smlouva</w:t>
      </w:r>
      <w:r w:rsidRPr="00C97D38">
        <w:rPr>
          <w:b/>
          <w:i/>
        </w:rPr>
        <w:t>“</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43628F49" w:rsidR="003B78DD" w:rsidRPr="00C97D38" w:rsidRDefault="003B78DD" w:rsidP="00B17E4C">
      <w:pPr>
        <w:keepNext/>
        <w:ind w:left="720"/>
        <w:rPr>
          <w:b/>
          <w:i/>
        </w:rPr>
      </w:pPr>
      <w:r w:rsidRPr="00C97D38">
        <w:rPr>
          <w:b/>
          <w:i/>
        </w:rPr>
        <w:t>„Smlou</w:t>
      </w:r>
      <w:r w:rsidR="00327B9D">
        <w:rPr>
          <w:b/>
          <w:i/>
        </w:rPr>
        <w:t>va o podmínkách přepravy“</w:t>
      </w:r>
    </w:p>
    <w:p w14:paraId="119D1194" w14:textId="77777777" w:rsidR="003B78DD" w:rsidRPr="00C97D38"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51B806D3" w14:textId="77777777" w:rsidR="003B78DD" w:rsidRPr="00B17E4C" w:rsidRDefault="003B78DD" w:rsidP="00B17E4C">
      <w:pPr>
        <w:keepNext/>
        <w:ind w:left="720"/>
        <w:rPr>
          <w:b/>
          <w:i/>
        </w:rPr>
      </w:pPr>
      <w:r w:rsidRPr="00B17E4C">
        <w:rPr>
          <w:b/>
          <w:i/>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6239B549" w:rsidR="003B78DD" w:rsidRPr="00C97D38" w:rsidRDefault="00327B9D" w:rsidP="00C62FA4">
      <w:pPr>
        <w:keepNext/>
        <w:ind w:left="720"/>
        <w:rPr>
          <w:b/>
          <w:i/>
        </w:rPr>
      </w:pPr>
      <w:r>
        <w:rPr>
          <w:b/>
          <w:i/>
        </w:rPr>
        <w:t>„Spoj“</w:t>
      </w:r>
    </w:p>
    <w:p w14:paraId="187CEEBD" w14:textId="15DE1DB8" w:rsidR="003B78DD"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w:t>
      </w:r>
      <w:r w:rsidR="00E716E4">
        <w:t> </w:t>
      </w:r>
      <w:r w:rsidR="00D8098F" w:rsidRPr="00C97D38">
        <w:t>Rámcových</w:t>
      </w:r>
      <w:r w:rsidR="00E716E4">
        <w:t xml:space="preserve"> návrzích</w:t>
      </w:r>
      <w:r w:rsidR="00D8098F" w:rsidRPr="00C97D38">
        <w:t xml:space="preserve"> jízdních </w:t>
      </w:r>
      <w:r w:rsidR="00E716E4" w:rsidRPr="00C97D38">
        <w:t>řád</w:t>
      </w:r>
      <w:r w:rsidR="00E716E4">
        <w:t>ů</w:t>
      </w:r>
      <w:r w:rsidR="00D8098F" w:rsidRPr="00C97D38">
        <w:t>, příp. aktuálně platných Jízdních řádech</w:t>
      </w:r>
      <w:r w:rsidR="00AC3C04" w:rsidRPr="00C97D38">
        <w:t>;</w:t>
      </w:r>
    </w:p>
    <w:p w14:paraId="5C0D1BF8" w14:textId="59C1B846" w:rsidR="00895914" w:rsidRPr="00895914" w:rsidRDefault="00895914" w:rsidP="00895914">
      <w:pPr>
        <w:keepNext/>
        <w:ind w:left="720"/>
        <w:rPr>
          <w:b/>
          <w:i/>
        </w:rPr>
      </w:pPr>
      <w:r w:rsidRPr="00895914">
        <w:rPr>
          <w:b/>
          <w:i/>
        </w:rPr>
        <w:t>„Spoj na objednání“</w:t>
      </w:r>
    </w:p>
    <w:p w14:paraId="77C731D0" w14:textId="7CAD080A" w:rsidR="00895914" w:rsidRPr="00C97D38" w:rsidRDefault="00895914" w:rsidP="005C45A7">
      <w:pPr>
        <w:ind w:left="720"/>
      </w:pPr>
      <w:r>
        <w:t>znamená S</w:t>
      </w:r>
      <w:r w:rsidRPr="00895914">
        <w:t xml:space="preserve">poj vnitrostátní linky obsažený v </w:t>
      </w:r>
      <w:r>
        <w:t>J</w:t>
      </w:r>
      <w:r w:rsidRPr="00895914">
        <w:t xml:space="preserve">ízdním řádu, který se uskuteční zcela nebo zčásti pouze tehdy, je-li objednán způsobem, který je v </w:t>
      </w:r>
      <w:r>
        <w:t>J</w:t>
      </w:r>
      <w:r w:rsidRPr="00895914">
        <w:t>ízdním řádu uveden</w:t>
      </w:r>
      <w:r>
        <w:t>;</w:t>
      </w:r>
    </w:p>
    <w:p w14:paraId="0BDF97CA" w14:textId="77777777" w:rsidR="00823B9E" w:rsidRPr="00C97D38" w:rsidRDefault="00823B9E" w:rsidP="00B17E4C">
      <w:pPr>
        <w:keepNext/>
        <w:ind w:left="720"/>
        <w:rPr>
          <w:b/>
          <w:i/>
        </w:rPr>
      </w:pPr>
      <w:r w:rsidRPr="00C97D38">
        <w:rPr>
          <w:b/>
          <w:i/>
        </w:rPr>
        <w:lastRenderedPageBreak/>
        <w:t>„Standardy finančních toků“</w:t>
      </w:r>
    </w:p>
    <w:p w14:paraId="1BCECCAB" w14:textId="457B6ADC"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 xml:space="preserve">Tyto dokumenty tvoří přílohu </w:t>
      </w:r>
      <w:r w:rsidR="00C638EC">
        <w:t xml:space="preserve">této </w:t>
      </w:r>
      <w:r w:rsidR="00476CA5" w:rsidRPr="00C97D38">
        <w:t>Smlouvy o</w:t>
      </w:r>
      <w:r w:rsidR="008C6354">
        <w:t> </w:t>
      </w:r>
      <w:r w:rsidR="00476CA5" w:rsidRPr="00C97D38">
        <w:t>podmínkách přepravy</w:t>
      </w:r>
      <w:r w:rsidR="00F24E9E" w:rsidRPr="00C97D38">
        <w:t>;</w:t>
      </w:r>
    </w:p>
    <w:p w14:paraId="678E7D02" w14:textId="219C5725" w:rsidR="003B78DD" w:rsidRPr="00C97D38" w:rsidRDefault="00327B9D" w:rsidP="00C62FA4">
      <w:pPr>
        <w:keepNext/>
        <w:ind w:left="720"/>
        <w:rPr>
          <w:b/>
          <w:i/>
        </w:rPr>
      </w:pPr>
      <w:r w:rsidRPr="00C97D38">
        <w:rPr>
          <w:b/>
          <w:i/>
        </w:rPr>
        <w:t>„</w:t>
      </w:r>
      <w:r w:rsidR="003B78DD" w:rsidRPr="00C97D38">
        <w:rPr>
          <w:b/>
          <w:i/>
        </w:rPr>
        <w:t>Strana</w:t>
      </w:r>
      <w:r w:rsidR="00423DDC" w:rsidRPr="00C97D38">
        <w:rPr>
          <w:b/>
          <w:i/>
        </w:rPr>
        <w:t>“ a „</w:t>
      </w:r>
      <w:r w:rsidR="00364ADC" w:rsidRPr="00C97D38">
        <w:rPr>
          <w:b/>
          <w:i/>
        </w:rPr>
        <w:t>Strany</w:t>
      </w:r>
      <w:r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113C57A8" w:rsidR="003B78DD" w:rsidRPr="00B17E4C" w:rsidRDefault="00327B9D" w:rsidP="00B17E4C">
      <w:pPr>
        <w:keepNext/>
        <w:ind w:left="720"/>
        <w:rPr>
          <w:b/>
          <w:i/>
        </w:rPr>
      </w:pPr>
      <w:r w:rsidRPr="00B17E4C">
        <w:rPr>
          <w:b/>
          <w:i/>
        </w:rPr>
        <w:t>„Tarif IDS JMK“</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1C5197C7" w:rsidR="003B78DD" w:rsidRPr="00C97D38" w:rsidRDefault="003B78DD" w:rsidP="00B17E4C">
      <w:pPr>
        <w:keepNext/>
        <w:ind w:left="720"/>
        <w:rPr>
          <w:b/>
          <w:i/>
        </w:rPr>
      </w:pPr>
      <w:r w:rsidRPr="00C97D38">
        <w:rPr>
          <w:b/>
          <w:i/>
        </w:rPr>
        <w:t>„Technické a provozní standardy IDS JMK“</w:t>
      </w:r>
    </w:p>
    <w:p w14:paraId="28AC69E7" w14:textId="397FE3AF"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nutné a</w:t>
      </w:r>
      <w:r w:rsidR="008C6354">
        <w:t> </w:t>
      </w:r>
      <w:r w:rsidRPr="00C97D38">
        <w:t xml:space="preserve">minimální technické </w:t>
      </w:r>
      <w:r w:rsidR="00DC0760" w:rsidRPr="00C97D38">
        <w:t xml:space="preserve">a provozní </w:t>
      </w:r>
      <w:r w:rsidRPr="00C97D38">
        <w:t>parametry</w:t>
      </w:r>
      <w:r w:rsidR="006444A0" w:rsidRPr="00C97D38">
        <w:t xml:space="preserve"> Zastávek,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řílohu</w:t>
      </w:r>
      <w:r w:rsidR="008C6354">
        <w:t> </w:t>
      </w:r>
      <w:r w:rsidR="00DC0760" w:rsidRPr="00C97D38">
        <w:t>č.</w:t>
      </w:r>
      <w:r w:rsidR="008C6354">
        <w:t> </w:t>
      </w:r>
      <w:r w:rsidR="00220262" w:rsidRPr="00C97D38">
        <w:t xml:space="preserve">3 </w:t>
      </w:r>
      <w:r w:rsidR="00DC0760" w:rsidRPr="00C97D38">
        <w:t>této Smlouvy;</w:t>
      </w:r>
    </w:p>
    <w:p w14:paraId="796799D5" w14:textId="77777777" w:rsidR="00DF143C" w:rsidRPr="006725B4" w:rsidRDefault="00DF143C" w:rsidP="00B17E4C">
      <w:pPr>
        <w:keepNext/>
        <w:ind w:left="720"/>
        <w:rPr>
          <w:b/>
          <w:i/>
        </w:rPr>
      </w:pPr>
      <w:r w:rsidRPr="00DD06F2">
        <w:rPr>
          <w:b/>
          <w:i/>
        </w:rPr>
        <w:t>„Veřejná zakázka“</w:t>
      </w:r>
    </w:p>
    <w:p w14:paraId="16857532" w14:textId="109958EF" w:rsidR="00DF143C" w:rsidRPr="006725B4" w:rsidRDefault="00837BD0" w:rsidP="005C45A7">
      <w:pPr>
        <w:ind w:left="720"/>
      </w:pPr>
      <w:r w:rsidRPr="006725B4">
        <w:t>znamená veřejnou</w:t>
      </w:r>
      <w:r w:rsidR="00DF143C" w:rsidRPr="006725B4">
        <w:t xml:space="preserve"> zakázk</w:t>
      </w:r>
      <w:r w:rsidR="009F19C6" w:rsidRPr="006725B4">
        <w:t>u</w:t>
      </w:r>
      <w:r w:rsidR="00DF143C" w:rsidRPr="006725B4">
        <w:t xml:space="preserve"> </w:t>
      </w:r>
      <w:r w:rsidR="00776F72" w:rsidRPr="006725B4">
        <w:t>„</w:t>
      </w:r>
      <w:bookmarkStart w:id="6" w:name="OLE_LINK3"/>
      <w:bookmarkStart w:id="7" w:name="OLE_LINK4"/>
      <w:r w:rsidR="00BE57EB" w:rsidRPr="00BE57EB">
        <w:t>Výběr autobusových dopravců od 2021 – části 1 až 34</w:t>
      </w:r>
      <w:bookmarkEnd w:id="6"/>
      <w:bookmarkEnd w:id="7"/>
      <w:r w:rsidR="00776F72" w:rsidRPr="00DD06F2">
        <w:rPr>
          <w:szCs w:val="22"/>
        </w:rPr>
        <w:t>“</w:t>
      </w:r>
      <w:r w:rsidRPr="006725B4">
        <w:t xml:space="preserve"> zadávanou Objednatelem</w:t>
      </w:r>
      <w:r w:rsidR="00776F72" w:rsidRPr="006725B4">
        <w:t xml:space="preserve"> a definovanou v preambuli této Smlouvy</w:t>
      </w:r>
      <w:r w:rsidRPr="006725B4">
        <w:t>;</w:t>
      </w:r>
    </w:p>
    <w:p w14:paraId="18EDB989" w14:textId="77777777" w:rsidR="00D24995" w:rsidRPr="006725B4" w:rsidRDefault="00D24995" w:rsidP="00B17E4C">
      <w:pPr>
        <w:keepNext/>
        <w:ind w:left="720"/>
        <w:rPr>
          <w:b/>
          <w:i/>
        </w:rPr>
      </w:pPr>
      <w:r w:rsidRPr="006725B4">
        <w:rPr>
          <w:b/>
          <w:i/>
        </w:rPr>
        <w:t>„Vozidlo“</w:t>
      </w:r>
    </w:p>
    <w:p w14:paraId="72F38359" w14:textId="77777777" w:rsidR="00D24995" w:rsidRPr="006725B4" w:rsidRDefault="0011119A" w:rsidP="005C45A7">
      <w:pPr>
        <w:ind w:left="720"/>
      </w:pPr>
      <w:r w:rsidRPr="006725B4">
        <w:t>znamená</w:t>
      </w:r>
      <w:r w:rsidR="00DC3FFD" w:rsidRPr="006725B4">
        <w:t xml:space="preserve"> minibus,</w:t>
      </w:r>
      <w:r w:rsidR="009F19C6" w:rsidRPr="006725B4">
        <w:t xml:space="preserve"> </w:t>
      </w:r>
      <w:r w:rsidR="002C40A3" w:rsidRPr="006725B4">
        <w:t xml:space="preserve">malý </w:t>
      </w:r>
      <w:r w:rsidR="009F19C6" w:rsidRPr="006725B4">
        <w:t>autobus</w:t>
      </w:r>
      <w:r w:rsidR="00D24995" w:rsidRPr="006725B4">
        <w:t xml:space="preserve">, klasický </w:t>
      </w:r>
      <w:r w:rsidR="009F19C6" w:rsidRPr="006725B4">
        <w:t>autobus</w:t>
      </w:r>
      <w:r w:rsidR="00D24995" w:rsidRPr="006725B4">
        <w:t xml:space="preserve"> či </w:t>
      </w:r>
      <w:r w:rsidR="002C40A3" w:rsidRPr="006725B4">
        <w:t xml:space="preserve">velký </w:t>
      </w:r>
      <w:r w:rsidR="009F19C6" w:rsidRPr="006725B4">
        <w:t>autobus</w:t>
      </w:r>
      <w:r w:rsidR="00D24995" w:rsidRPr="006725B4">
        <w:t>, kterými Dopravce plní Závazek veřejné služby dle této Smlouvy;</w:t>
      </w:r>
    </w:p>
    <w:p w14:paraId="0CF1695B" w14:textId="5B010873" w:rsidR="003B78DD" w:rsidRPr="006725B4" w:rsidRDefault="003B78DD" w:rsidP="00B17E4C">
      <w:pPr>
        <w:keepNext/>
        <w:ind w:left="720"/>
        <w:rPr>
          <w:b/>
          <w:i/>
        </w:rPr>
      </w:pPr>
      <w:r w:rsidRPr="006725B4">
        <w:rPr>
          <w:b/>
          <w:i/>
        </w:rPr>
        <w:t>„Výběrová skupina“</w:t>
      </w:r>
    </w:p>
    <w:p w14:paraId="2463880D" w14:textId="77777777" w:rsidR="003B78DD" w:rsidRPr="006725B4" w:rsidRDefault="003B78DD" w:rsidP="005C45A7">
      <w:pPr>
        <w:ind w:left="720"/>
      </w:pPr>
      <w:r w:rsidRPr="006725B4">
        <w:t xml:space="preserve">znamená skupinu </w:t>
      </w:r>
      <w:r w:rsidR="009F19C6" w:rsidRPr="006725B4">
        <w:t>Autobus</w:t>
      </w:r>
      <w:r w:rsidRPr="006725B4">
        <w:t xml:space="preserve">ových linek, případně i vybraných Spojů, </w:t>
      </w:r>
      <w:r w:rsidR="0011119A" w:rsidRPr="006725B4">
        <w:t xml:space="preserve">jejichž provoz </w:t>
      </w:r>
      <w:r w:rsidR="0073221C" w:rsidRPr="006725B4">
        <w:t xml:space="preserve">tvoří předmět </w:t>
      </w:r>
      <w:r w:rsidR="00A3294F" w:rsidRPr="006725B4">
        <w:t xml:space="preserve">dílčí </w:t>
      </w:r>
      <w:r w:rsidR="0073221C" w:rsidRPr="006725B4">
        <w:t xml:space="preserve">části </w:t>
      </w:r>
      <w:r w:rsidR="00837BD0" w:rsidRPr="006725B4">
        <w:t>V</w:t>
      </w:r>
      <w:r w:rsidR="0073221C" w:rsidRPr="006725B4">
        <w:t xml:space="preserve">eřejné zakázky a </w:t>
      </w:r>
      <w:r w:rsidR="00A3294F" w:rsidRPr="006725B4">
        <w:t xml:space="preserve">u </w:t>
      </w:r>
      <w:r w:rsidRPr="006725B4">
        <w:t>nichž je Dopravce povinen zabezpečit přepravu</w:t>
      </w:r>
      <w:r w:rsidR="00DC0760" w:rsidRPr="006725B4">
        <w:t xml:space="preserve"> cestujících</w:t>
      </w:r>
      <w:r w:rsidRPr="006725B4">
        <w:t xml:space="preserve"> v souladu s touto Smlouvou</w:t>
      </w:r>
      <w:r w:rsidR="00DC0760" w:rsidRPr="006725B4">
        <w:t>;</w:t>
      </w:r>
    </w:p>
    <w:p w14:paraId="0302F196" w14:textId="51AE070E" w:rsidR="003B78DD" w:rsidRPr="006725B4" w:rsidRDefault="003B78DD" w:rsidP="00B17E4C">
      <w:pPr>
        <w:keepNext/>
        <w:ind w:left="720"/>
        <w:rPr>
          <w:b/>
          <w:i/>
        </w:rPr>
      </w:pPr>
      <w:r w:rsidRPr="006725B4">
        <w:rPr>
          <w:b/>
          <w:i/>
        </w:rPr>
        <w:t>„Výběrové řízení“</w:t>
      </w:r>
    </w:p>
    <w:p w14:paraId="22FAAB89" w14:textId="5E006628" w:rsidR="003B78DD" w:rsidRPr="006725B4" w:rsidRDefault="003B78DD" w:rsidP="005C45A7">
      <w:pPr>
        <w:ind w:left="720"/>
      </w:pPr>
      <w:r w:rsidRPr="006725B4">
        <w:t>znamená zadávací řízení uskutečněné podle zákona č. 13</w:t>
      </w:r>
      <w:r w:rsidR="000E282C" w:rsidRPr="006725B4">
        <w:t>4</w:t>
      </w:r>
      <w:r w:rsidRPr="006725B4">
        <w:t>/20</w:t>
      </w:r>
      <w:r w:rsidR="000E282C" w:rsidRPr="006725B4">
        <w:t>1</w:t>
      </w:r>
      <w:r w:rsidRPr="006725B4">
        <w:t>6 Sb.</w:t>
      </w:r>
      <w:r w:rsidR="0073221C" w:rsidRPr="006725B4">
        <w:t xml:space="preserve">, </w:t>
      </w:r>
      <w:r w:rsidR="00726A00" w:rsidRPr="006725B4">
        <w:t xml:space="preserve">o </w:t>
      </w:r>
      <w:r w:rsidR="000E282C" w:rsidRPr="006725B4">
        <w:t xml:space="preserve">zadávání </w:t>
      </w:r>
      <w:r w:rsidR="00726A00" w:rsidRPr="006725B4">
        <w:t>veřejných zakáz</w:t>
      </w:r>
      <w:r w:rsidR="000E282C" w:rsidRPr="006725B4">
        <w:t>ek</w:t>
      </w:r>
      <w:r w:rsidR="00726A00" w:rsidRPr="006725B4">
        <w:t>,</w:t>
      </w:r>
      <w:r w:rsidR="008C6354">
        <w:t xml:space="preserve"> ve znění pozdějších předpisů,</w:t>
      </w:r>
      <w:r w:rsidR="0073221C" w:rsidRPr="006725B4">
        <w:t xml:space="preserve"> v němž byl Dopravce vybrán pro zajištění části předmětu </w:t>
      </w:r>
      <w:r w:rsidR="00837BD0" w:rsidRPr="006725B4">
        <w:t>V</w:t>
      </w:r>
      <w:r w:rsidR="0073221C" w:rsidRPr="006725B4">
        <w:t>eřejné zakázky vymezené Výběrovou skupinou</w:t>
      </w:r>
      <w:r w:rsidR="00DC0760" w:rsidRPr="006725B4">
        <w:t>;</w:t>
      </w:r>
    </w:p>
    <w:p w14:paraId="0593686A" w14:textId="62C5B296" w:rsidR="003B78DD" w:rsidRPr="006725B4" w:rsidRDefault="00327B9D" w:rsidP="00C62FA4">
      <w:pPr>
        <w:keepNext/>
        <w:ind w:left="720"/>
        <w:rPr>
          <w:b/>
          <w:i/>
        </w:rPr>
      </w:pPr>
      <w:r>
        <w:rPr>
          <w:b/>
          <w:i/>
        </w:rPr>
        <w:t>„Zahájení provozu“</w:t>
      </w:r>
    </w:p>
    <w:p w14:paraId="20CFBFBF" w14:textId="113F3AFD" w:rsidR="00BD478C" w:rsidRDefault="003B78DD" w:rsidP="004952E5">
      <w:pPr>
        <w:ind w:left="709"/>
      </w:pPr>
      <w:r w:rsidRPr="006725B4">
        <w:t xml:space="preserve">znamená den, od něhož je Dopravce </w:t>
      </w:r>
      <w:r w:rsidR="00776F72" w:rsidRPr="006725B4">
        <w:t xml:space="preserve">povinen zajistit dopravu pro dané </w:t>
      </w:r>
      <w:r w:rsidR="0066226A" w:rsidRPr="006725B4">
        <w:t>Autobusové</w:t>
      </w:r>
      <w:r w:rsidR="00776F72" w:rsidRPr="006725B4">
        <w:t xml:space="preserve"> linky </w:t>
      </w:r>
      <w:r w:rsidR="00FA5DAA">
        <w:t>a </w:t>
      </w:r>
      <w:r w:rsidRPr="006725B4">
        <w:t xml:space="preserve">poskytovat Objednateli </w:t>
      </w:r>
      <w:r w:rsidR="00776F72" w:rsidRPr="006725B4">
        <w:t xml:space="preserve">další </w:t>
      </w:r>
      <w:r w:rsidRPr="006725B4">
        <w:t xml:space="preserve">služby </w:t>
      </w:r>
      <w:r w:rsidR="00776F72" w:rsidRPr="006725B4">
        <w:t xml:space="preserve">v rozsahu </w:t>
      </w:r>
      <w:r w:rsidRPr="006725B4">
        <w:t>podle této Smlouvy</w:t>
      </w:r>
      <w:r w:rsidR="00BD478C">
        <w:t>. T</w:t>
      </w:r>
      <w:r w:rsidR="00BD478C" w:rsidRPr="00BD478C">
        <w:t xml:space="preserve">ermín </w:t>
      </w:r>
      <w:r w:rsidR="00BD478C">
        <w:t>Z</w:t>
      </w:r>
      <w:r w:rsidR="00BD478C" w:rsidRPr="00BD478C">
        <w:t xml:space="preserve">ahájení </w:t>
      </w:r>
      <w:r w:rsidR="00BD478C">
        <w:t>provozu</w:t>
      </w:r>
      <w:r w:rsidR="00BD478C" w:rsidRPr="00BD478C">
        <w:t xml:space="preserve"> je 01.05.2021</w:t>
      </w:r>
      <w:r w:rsidR="00BD478C">
        <w:t xml:space="preserve">. Termín Zahájení provozu dle předchozí věty </w:t>
      </w:r>
      <w:r w:rsidR="00BD478C" w:rsidRPr="00A823B4">
        <w:t xml:space="preserve">vychází z předpokladu uzavření </w:t>
      </w:r>
      <w:r w:rsidR="00BD478C">
        <w:t>této S</w:t>
      </w:r>
      <w:r w:rsidR="00BD478C" w:rsidRPr="00A823B4">
        <w:t>mlouvy</w:t>
      </w:r>
      <w:r w:rsidR="00BD478C">
        <w:t xml:space="preserve"> </w:t>
      </w:r>
      <w:r w:rsidR="00BD478C" w:rsidRPr="00A823B4">
        <w:t xml:space="preserve">nejpozději do </w:t>
      </w:r>
      <w:r w:rsidR="00BD478C">
        <w:t xml:space="preserve">31.07.2020. V případě, kdy </w:t>
      </w:r>
      <w:r w:rsidR="00BD478C" w:rsidRPr="0089625C">
        <w:t xml:space="preserve">nedojde k uzavření </w:t>
      </w:r>
      <w:r w:rsidR="00BD478C">
        <w:t>této S</w:t>
      </w:r>
      <w:r w:rsidR="00BD478C" w:rsidRPr="0089625C">
        <w:t xml:space="preserve">mlouvy v termínu nejpozději do </w:t>
      </w:r>
      <w:r w:rsidR="00BD478C">
        <w:t xml:space="preserve">31.07.2020, </w:t>
      </w:r>
      <w:r w:rsidR="00BD478C" w:rsidRPr="0089625C">
        <w:t xml:space="preserve">bude termín </w:t>
      </w:r>
      <w:r w:rsidR="00BD478C">
        <w:t>Z</w:t>
      </w:r>
      <w:r w:rsidR="00BD478C" w:rsidRPr="0089625C">
        <w:t xml:space="preserve">ahájení </w:t>
      </w:r>
      <w:r w:rsidR="00BD478C">
        <w:t>provozu</w:t>
      </w:r>
      <w:r w:rsidR="00BD478C" w:rsidRPr="0089625C">
        <w:t xml:space="preserve"> automaticky posunut tak, aby</w:t>
      </w:r>
      <w:r w:rsidR="00BD478C">
        <w:t xml:space="preserve"> začínal prvním dnem kalendářního měsíce a aby</w:t>
      </w:r>
      <w:r w:rsidR="00BD478C" w:rsidRPr="0089625C">
        <w:t xml:space="preserve"> doba od podpisu </w:t>
      </w:r>
      <w:r w:rsidR="00BD478C">
        <w:t>této S</w:t>
      </w:r>
      <w:r w:rsidR="00BD478C" w:rsidRPr="0089625C">
        <w:t xml:space="preserve">mlouvy do </w:t>
      </w:r>
      <w:r w:rsidR="00BD478C">
        <w:t>Z</w:t>
      </w:r>
      <w:r w:rsidR="00BD478C" w:rsidRPr="0089625C">
        <w:t xml:space="preserve">ahájení </w:t>
      </w:r>
      <w:r w:rsidR="00BD478C">
        <w:t>provozu</w:t>
      </w:r>
      <w:r w:rsidR="00BD478C" w:rsidRPr="0089625C">
        <w:t xml:space="preserve"> činila vždy alespoň </w:t>
      </w:r>
      <w:r w:rsidR="00BD478C">
        <w:t>9</w:t>
      </w:r>
      <w:r w:rsidR="00BD478C" w:rsidRPr="0089625C">
        <w:t xml:space="preserve"> kalendářních měsíců, nedohodne-li se </w:t>
      </w:r>
      <w:r w:rsidR="00BD478C">
        <w:t>Objednatel</w:t>
      </w:r>
      <w:r w:rsidR="00BD478C" w:rsidRPr="0089625C">
        <w:t xml:space="preserve"> </w:t>
      </w:r>
      <w:r w:rsidR="00BD478C">
        <w:t>s Dopravcem písemně</w:t>
      </w:r>
      <w:r w:rsidR="00BD478C" w:rsidRPr="0089625C">
        <w:t xml:space="preserve"> na termínu dřívějším</w:t>
      </w:r>
      <w:r w:rsidR="00BD478C">
        <w:t>. Objednatel</w:t>
      </w:r>
      <w:r w:rsidR="00BD478C" w:rsidRPr="00BD478C">
        <w:t xml:space="preserve"> se s </w:t>
      </w:r>
      <w:r w:rsidR="00BD478C">
        <w:t>Dopravcem</w:t>
      </w:r>
      <w:r w:rsidR="00BD478C" w:rsidRPr="00BD478C">
        <w:t xml:space="preserve"> může dohodnout na termínu </w:t>
      </w:r>
      <w:r w:rsidR="00BD478C">
        <w:t>Zahájení provozu</w:t>
      </w:r>
      <w:r w:rsidR="00BD478C" w:rsidRPr="00BD478C">
        <w:t xml:space="preserve"> dřívějším než 01.05.2021.</w:t>
      </w:r>
      <w:r w:rsidR="00312B5B">
        <w:t xml:space="preserve"> </w:t>
      </w:r>
      <w:r w:rsidR="00312B5B" w:rsidRPr="00312B5B">
        <w:t xml:space="preserve">Nejdřívější možné termíny </w:t>
      </w:r>
      <w:r w:rsidR="00312B5B">
        <w:t>Z</w:t>
      </w:r>
      <w:r w:rsidR="00312B5B" w:rsidRPr="00312B5B">
        <w:t xml:space="preserve">ahájení </w:t>
      </w:r>
      <w:r w:rsidR="00312B5B">
        <w:t>provozu</w:t>
      </w:r>
      <w:r w:rsidR="00383237">
        <w:t>, na nichž se Objednatel s Dopravcem může dohodnout,</w:t>
      </w:r>
      <w:r w:rsidR="00312B5B" w:rsidRPr="00312B5B">
        <w:t xml:space="preserve"> jsou stanoveny ve </w:t>
      </w:r>
      <w:r w:rsidR="00312B5B">
        <w:t>S</w:t>
      </w:r>
      <w:r w:rsidR="00312B5B" w:rsidRPr="00312B5B">
        <w:t>pecifikaci jednotlivých částí veřejné zakázky (Příloha č. 8 dokumentace zadávacího řízení).</w:t>
      </w:r>
    </w:p>
    <w:p w14:paraId="7D9690F8" w14:textId="1EDFF892" w:rsidR="00F76ABF" w:rsidRPr="006725B4" w:rsidRDefault="00312B5B" w:rsidP="00B17E4C">
      <w:pPr>
        <w:keepNext/>
        <w:ind w:left="720"/>
        <w:rPr>
          <w:b/>
          <w:i/>
        </w:rPr>
      </w:pPr>
      <w:r w:rsidRPr="006725B4" w:rsidDel="00312B5B">
        <w:lastRenderedPageBreak/>
        <w:t xml:space="preserve"> </w:t>
      </w:r>
      <w:r w:rsidR="00F76ABF" w:rsidRPr="006725B4">
        <w:rPr>
          <w:b/>
          <w:i/>
        </w:rPr>
        <w:t>„Základní roční proběh“</w:t>
      </w:r>
    </w:p>
    <w:p w14:paraId="14446998" w14:textId="5F69ABC8" w:rsidR="00F76ABF" w:rsidRPr="00C97D38" w:rsidRDefault="00F76ABF" w:rsidP="005C45A7">
      <w:pPr>
        <w:ind w:left="720"/>
      </w:pPr>
      <w:r w:rsidRPr="006725B4">
        <w:t>znamená výchozí průměrný roční počet kilometrů na jedno Vozidlo</w:t>
      </w:r>
      <w:r w:rsidR="000315AA" w:rsidRPr="006725B4">
        <w:t xml:space="preserve"> </w:t>
      </w:r>
      <w:r w:rsidRPr="006725B4">
        <w:t>v příslušné Výběrové skupině, stanovený pro každou Výběrovou skupinu</w:t>
      </w:r>
      <w:r w:rsidRPr="004719C5">
        <w:t xml:space="preserve"> v </w:t>
      </w:r>
      <w:r w:rsidR="00515D60" w:rsidRPr="004719C5">
        <w:t>Příloze č. 2</w:t>
      </w:r>
      <w:r w:rsidRPr="004719C5">
        <w:t xml:space="preserve"> této Smlouvy</w:t>
      </w:r>
      <w:r w:rsidR="00DC3C06">
        <w:t>. Do Základního ročního proběhu se nezahrnují Spoje</w:t>
      </w:r>
      <w:r w:rsidR="004578C2">
        <w:t xml:space="preserve"> (nebo jejich části)</w:t>
      </w:r>
      <w:r w:rsidR="00DC3C06">
        <w:t xml:space="preserve"> na o</w:t>
      </w:r>
      <w:r w:rsidR="002823E5">
        <w:t>bjedn</w:t>
      </w:r>
      <w:r w:rsidR="00DC3C06">
        <w:t>ání vyznačené v Jízdních řádech</w:t>
      </w:r>
      <w:r w:rsidR="00E51DE3" w:rsidRPr="00C97D38">
        <w:t>;</w:t>
      </w:r>
    </w:p>
    <w:p w14:paraId="1F939B33" w14:textId="0A2E5953" w:rsidR="003B78DD" w:rsidRPr="00C97D38" w:rsidRDefault="003B78DD" w:rsidP="00B17E4C">
      <w:pPr>
        <w:keepNext/>
        <w:ind w:left="720"/>
        <w:rPr>
          <w:b/>
          <w:i/>
        </w:rPr>
      </w:pPr>
      <w:r w:rsidRPr="00C97D38">
        <w:rPr>
          <w:b/>
          <w:i/>
        </w:rPr>
        <w:t>„Zákon o veřejných službách</w:t>
      </w:r>
      <w:r w:rsidR="00423DDC" w:rsidRPr="00C97D38">
        <w:rPr>
          <w:b/>
          <w:i/>
        </w:rPr>
        <w:t>“ nebo „</w:t>
      </w:r>
      <w:r w:rsidR="00327B9D">
        <w:rPr>
          <w:b/>
          <w:i/>
        </w:rPr>
        <w:t>ZVS“</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4A5B1821" w:rsidR="001F480E" w:rsidRPr="00C97D38" w:rsidRDefault="001F480E" w:rsidP="00FA5DAA">
      <w:pPr>
        <w:keepNext/>
        <w:ind w:left="720"/>
        <w:rPr>
          <w:b/>
          <w:i/>
        </w:rPr>
      </w:pPr>
      <w:r w:rsidRPr="00C97D38">
        <w:rPr>
          <w:b/>
          <w:i/>
        </w:rPr>
        <w:t xml:space="preserve">„Záložní </w:t>
      </w:r>
      <w:r w:rsidR="00D24995" w:rsidRPr="00C97D38">
        <w:rPr>
          <w:b/>
          <w:i/>
        </w:rPr>
        <w:t>Vozidlo</w:t>
      </w:r>
      <w:r w:rsidR="00327B9D">
        <w:rPr>
          <w:b/>
          <w:i/>
        </w:rPr>
        <w:t>“</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23B97418" w:rsidR="00EF6600" w:rsidRPr="00C97D38" w:rsidRDefault="00423DDC" w:rsidP="00644499">
      <w:pPr>
        <w:keepNext/>
        <w:ind w:left="720"/>
        <w:rPr>
          <w:b/>
          <w:i/>
        </w:rPr>
      </w:pPr>
      <w:r w:rsidRPr="00C97D38">
        <w:rPr>
          <w:b/>
          <w:i/>
        </w:rPr>
        <w:t>„</w:t>
      </w:r>
      <w:r w:rsidR="00EF6600" w:rsidRPr="00C97D38">
        <w:rPr>
          <w:b/>
          <w:i/>
        </w:rPr>
        <w:t>Zastávka</w:t>
      </w:r>
      <w:r w:rsidRPr="00C97D38">
        <w:rPr>
          <w:b/>
          <w:i/>
        </w:rPr>
        <w:t>“</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443DF032" w:rsidR="006870CA"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006E58A7">
        <w:t>, ve znění pozdějších předpisů,</w:t>
      </w:r>
      <w:r w:rsidRPr="00C97D38">
        <w:t xml:space="preserve"> a § 2 zákona </w:t>
      </w:r>
      <w:r w:rsidRPr="00DD06F2">
        <w:t>č. 194/2010 Sb., o veřejných službách v přepra</w:t>
      </w:r>
      <w:r w:rsidRPr="006725B4">
        <w:t>vě cestujících a o změně dalších zákonů</w:t>
      </w:r>
      <w:r w:rsidR="0053353C" w:rsidRPr="006725B4">
        <w:t>,</w:t>
      </w:r>
      <w:r w:rsidR="006E58A7">
        <w:t xml:space="preserve"> ve znění pozdějších předpisů,</w:t>
      </w:r>
      <w:r w:rsidRPr="006725B4">
        <w:t xml:space="preserve"> v období od </w:t>
      </w:r>
      <w:r w:rsidR="000E0DAF" w:rsidRPr="006725B4">
        <w:t xml:space="preserve">Zahájení provozu </w:t>
      </w:r>
      <w:r w:rsidRPr="006725B4">
        <w:t xml:space="preserve">do </w:t>
      </w:r>
      <w:r w:rsidR="002B6B91">
        <w:t>30.9.2030</w:t>
      </w:r>
      <w:r w:rsidR="008E382A" w:rsidRPr="006725B4">
        <w:t>, to vše v rozsahu daném touto Smlouvou.</w:t>
      </w:r>
    </w:p>
    <w:p w14:paraId="7E22CA67" w14:textId="4109BB34" w:rsidR="006870CA" w:rsidRPr="006725B4" w:rsidRDefault="006870CA" w:rsidP="00C23F47">
      <w:pPr>
        <w:pStyle w:val="Nadpis1"/>
        <w:tabs>
          <w:tab w:val="clear" w:pos="754"/>
        </w:tabs>
        <w:ind w:left="851" w:hanging="851"/>
        <w:rPr>
          <w:rFonts w:cs="Times New Roman"/>
        </w:rPr>
      </w:pPr>
      <w:r w:rsidRPr="006725B4">
        <w:rPr>
          <w:rFonts w:cs="Times New Roman"/>
        </w:rPr>
        <w:t>Předmět smlouvy</w:t>
      </w:r>
    </w:p>
    <w:p w14:paraId="17BBD239" w14:textId="6D1BFB49" w:rsidR="0012655C" w:rsidRPr="006725B4" w:rsidRDefault="0012655C" w:rsidP="00AB5318">
      <w:pPr>
        <w:pStyle w:val="Clanek11"/>
        <w:ind w:hanging="754"/>
        <w:rPr>
          <w:rFonts w:ascii="Times New Roman" w:hAnsi="Times New Roman" w:cs="Times New Roman"/>
          <w:b w:val="0"/>
          <w:i w:val="0"/>
          <w:szCs w:val="22"/>
        </w:rPr>
      </w:pPr>
      <w:r w:rsidRPr="006725B4">
        <w:rPr>
          <w:rFonts w:ascii="Times New Roman" w:hAnsi="Times New Roman" w:cs="Times New Roman"/>
          <w:b w:val="0"/>
          <w:i w:val="0"/>
          <w:szCs w:val="22"/>
        </w:rPr>
        <w:t>Účelem této Smlouvy je zajištění a rozvoj efektivní a kvalitní veřejné linkové dopravy</w:t>
      </w:r>
      <w:r w:rsidR="0066226A" w:rsidRPr="006725B4">
        <w:rPr>
          <w:rFonts w:ascii="Times New Roman" w:hAnsi="Times New Roman" w:cs="Times New Roman"/>
          <w:b w:val="0"/>
          <w:i w:val="0"/>
          <w:szCs w:val="22"/>
        </w:rPr>
        <w:t xml:space="preserve"> a</w:t>
      </w:r>
      <w:r w:rsidR="006E58A7">
        <w:rPr>
          <w:rFonts w:ascii="Times New Roman" w:hAnsi="Times New Roman" w:cs="Times New Roman"/>
          <w:b w:val="0"/>
          <w:i w:val="0"/>
          <w:szCs w:val="22"/>
        </w:rPr>
        <w:t> </w:t>
      </w:r>
      <w:r w:rsidRPr="006725B4">
        <w:rPr>
          <w:rFonts w:ascii="Times New Roman" w:hAnsi="Times New Roman" w:cs="Times New Roman"/>
          <w:b w:val="0"/>
          <w:i w:val="0"/>
          <w:szCs w:val="22"/>
        </w:rPr>
        <w:t>zajištění dopravní obslužnosti v Jihomoravském kraji</w:t>
      </w:r>
      <w:r w:rsidR="00562738" w:rsidRPr="006725B4">
        <w:rPr>
          <w:rFonts w:ascii="Times New Roman" w:hAnsi="Times New Roman" w:cs="Times New Roman"/>
          <w:b w:val="0"/>
          <w:i w:val="0"/>
          <w:szCs w:val="22"/>
        </w:rPr>
        <w:t>, případně v dopravně souvisejícím území</w:t>
      </w:r>
      <w:r w:rsidR="00327B9D">
        <w:rPr>
          <w:rFonts w:ascii="Times New Roman" w:hAnsi="Times New Roman" w:cs="Times New Roman"/>
          <w:b w:val="0"/>
          <w:i w:val="0"/>
          <w:szCs w:val="22"/>
        </w:rPr>
        <w:t>.</w:t>
      </w:r>
    </w:p>
    <w:p w14:paraId="1B7C917A" w14:textId="175A7E33" w:rsidR="0066226A" w:rsidRPr="006725B4" w:rsidRDefault="00327B9D" w:rsidP="0066226A">
      <w:pPr>
        <w:pStyle w:val="Clanek11"/>
        <w:ind w:hanging="754"/>
        <w:rPr>
          <w:rFonts w:ascii="Times New Roman" w:hAnsi="Times New Roman" w:cs="Times New Roman"/>
          <w:b w:val="0"/>
          <w:i w:val="0"/>
          <w:szCs w:val="22"/>
        </w:rPr>
      </w:pPr>
      <w:r>
        <w:rPr>
          <w:rFonts w:ascii="Times New Roman" w:hAnsi="Times New Roman" w:cs="Times New Roman"/>
          <w:b w:val="0"/>
          <w:i w:val="0"/>
          <w:szCs w:val="22"/>
        </w:rPr>
        <w:t>Předmětem této Smlouvy je</w:t>
      </w:r>
    </w:p>
    <w:p w14:paraId="14E5B4B6" w14:textId="452D0CCA" w:rsidR="0066226A" w:rsidRPr="006725B4" w:rsidRDefault="00BB1A8A" w:rsidP="0066226A">
      <w:pPr>
        <w:pStyle w:val="Claneki"/>
      </w:pPr>
      <w:r>
        <w:t>povinnost</w:t>
      </w:r>
      <w:r w:rsidRPr="006725B4">
        <w:t xml:space="preserve"> </w:t>
      </w:r>
      <w:r w:rsidR="0066226A" w:rsidRPr="006725B4">
        <w:t xml:space="preserve">Dopravce plnit Závazek veřejné služby v období od </w:t>
      </w:r>
      <w:r w:rsidR="00913348" w:rsidRPr="006725B4">
        <w:t>Zahájení provozu</w:t>
      </w:r>
      <w:r w:rsidR="00721E71" w:rsidRPr="006725B4">
        <w:t xml:space="preserve"> </w:t>
      </w:r>
      <w:r w:rsidR="0066226A" w:rsidRPr="006725B4">
        <w:t xml:space="preserve">do </w:t>
      </w:r>
      <w:r w:rsidR="00B44D6F">
        <w:t>30.</w:t>
      </w:r>
      <w:r w:rsidR="00D86F55">
        <w:t>9</w:t>
      </w:r>
      <w:r w:rsidR="00B44D6F">
        <w:t>.</w:t>
      </w:r>
      <w:r w:rsidR="00D86F55">
        <w:t>2030</w:t>
      </w:r>
      <w:r w:rsidR="000240B9" w:rsidRPr="006725B4">
        <w:t xml:space="preserve">, </w:t>
      </w:r>
      <w:r w:rsidR="00706B79" w:rsidRPr="006725B4">
        <w:t>který bude určen orgánem veřejné správy oprávněný</w:t>
      </w:r>
      <w:r w:rsidR="00350BBE" w:rsidRPr="006725B4">
        <w:t>m</w:t>
      </w:r>
      <w:r w:rsidR="00706B79" w:rsidRPr="006725B4">
        <w:t xml:space="preserve"> dle platných právních předpisů</w:t>
      </w:r>
      <w:r w:rsidR="0066226A" w:rsidRPr="006725B4">
        <w:t>;</w:t>
      </w:r>
    </w:p>
    <w:p w14:paraId="4B527738" w14:textId="23237698" w:rsidR="0066226A" w:rsidRPr="006725B4" w:rsidRDefault="00BB1A8A" w:rsidP="0066226A">
      <w:pPr>
        <w:pStyle w:val="Claneki"/>
      </w:pPr>
      <w:r>
        <w:t>povinnost</w:t>
      </w:r>
      <w:r w:rsidRPr="006725B4">
        <w:t xml:space="preserve"> </w:t>
      </w:r>
      <w:r w:rsidR="0066226A" w:rsidRPr="006725B4">
        <w:t>Objednatele hradit Dopravci za plnění</w:t>
      </w:r>
      <w:r w:rsidR="00327B9D">
        <w:t xml:space="preserve"> Závazku veřejné služby </w:t>
      </w:r>
      <w:r w:rsidR="00EC03FF">
        <w:t>Kompenzaci</w:t>
      </w:r>
      <w:r w:rsidR="00327B9D">
        <w:t>;</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6755E341"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Závazek veřejné služby je</w:t>
      </w:r>
      <w:r w:rsidR="00157775">
        <w:rPr>
          <w:rFonts w:ascii="Times New Roman" w:hAnsi="Times New Roman" w:cs="Times New Roman"/>
          <w:b w:val="0"/>
          <w:i w:val="0"/>
        </w:rPr>
        <w:t xml:space="preserve"> v okamžiku </w:t>
      </w:r>
      <w:r w:rsidR="00E03720">
        <w:rPr>
          <w:rFonts w:ascii="Times New Roman" w:hAnsi="Times New Roman" w:cs="Times New Roman"/>
          <w:b w:val="0"/>
          <w:i w:val="0"/>
        </w:rPr>
        <w:t>podpisu této Smlouvy</w:t>
      </w:r>
      <w:r w:rsidRPr="00C97D38">
        <w:rPr>
          <w:rFonts w:ascii="Times New Roman" w:hAnsi="Times New Roman" w:cs="Times New Roman"/>
          <w:b w:val="0"/>
          <w:i w:val="0"/>
        </w:rPr>
        <w:t xml:space="preserv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řílohou č. 1 této Smlouvy</w:t>
      </w:r>
      <w:r w:rsidR="00883CD9">
        <w:rPr>
          <w:rFonts w:ascii="Times New Roman" w:hAnsi="Times New Roman" w:cs="Times New Roman"/>
          <w:b w:val="0"/>
          <w:i w:val="0"/>
        </w:rPr>
        <w:t>, konkrétně částí</w:t>
      </w:r>
      <w:r w:rsidRPr="00C97D38">
        <w:rPr>
          <w:rFonts w:ascii="Times New Roman" w:hAnsi="Times New Roman" w:cs="Times New Roman"/>
          <w:b w:val="0"/>
          <w:i w:val="0"/>
        </w:rPr>
        <w:t xml:space="preserve"> </w:t>
      </w:r>
      <w:r w:rsidR="00883CD9" w:rsidRPr="00883CD9">
        <w:rPr>
          <w:rFonts w:ascii="Times New Roman" w:hAnsi="Times New Roman" w:cs="Times New Roman"/>
          <w:b w:val="0"/>
          <w:i w:val="0"/>
        </w:rPr>
        <w:t>Rozsah Závazku veřejné služby</w:t>
      </w:r>
      <w:r w:rsidR="00883CD9">
        <w:rPr>
          <w:rFonts w:ascii="Times New Roman" w:hAnsi="Times New Roman" w:cs="Times New Roman"/>
          <w:b w:val="0"/>
          <w:i w:val="0"/>
        </w:rPr>
        <w:t>, která je dále konkretizována</w:t>
      </w:r>
      <w:r w:rsidR="00883CD9" w:rsidRPr="00883CD9">
        <w:rPr>
          <w:rFonts w:ascii="Times New Roman" w:hAnsi="Times New Roman" w:cs="Times New Roman"/>
          <w:b w:val="0"/>
          <w:i w:val="0"/>
        </w:rPr>
        <w:t xml:space="preserve"> </w:t>
      </w:r>
      <w:r w:rsidR="00883CD9" w:rsidRPr="00C97D38">
        <w:rPr>
          <w:rFonts w:ascii="Times New Roman" w:hAnsi="Times New Roman" w:cs="Times New Roman"/>
          <w:b w:val="0"/>
          <w:i w:val="0"/>
        </w:rPr>
        <w:t>Rámcový</w:t>
      </w:r>
      <w:r w:rsidR="00883CD9">
        <w:rPr>
          <w:rFonts w:ascii="Times New Roman" w:hAnsi="Times New Roman" w:cs="Times New Roman"/>
          <w:b w:val="0"/>
          <w:i w:val="0"/>
        </w:rPr>
        <w:t>mi</w:t>
      </w:r>
      <w:r w:rsidR="00883CD9" w:rsidRPr="00C97D38">
        <w:rPr>
          <w:rFonts w:ascii="Times New Roman" w:hAnsi="Times New Roman" w:cs="Times New Roman"/>
          <w:b w:val="0"/>
          <w:i w:val="0"/>
        </w:rPr>
        <w:t xml:space="preserve"> </w:t>
      </w:r>
      <w:r w:rsidR="00E716E4">
        <w:rPr>
          <w:rFonts w:ascii="Times New Roman" w:hAnsi="Times New Roman" w:cs="Times New Roman"/>
          <w:b w:val="0"/>
          <w:i w:val="0"/>
        </w:rPr>
        <w:t xml:space="preserve">návrhy </w:t>
      </w:r>
      <w:r w:rsidRPr="00C97D38">
        <w:rPr>
          <w:rFonts w:ascii="Times New Roman" w:hAnsi="Times New Roman" w:cs="Times New Roman"/>
          <w:b w:val="0"/>
          <w:i w:val="0"/>
        </w:rPr>
        <w:t>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w:t>
      </w:r>
      <w:r w:rsidR="00883CD9" w:rsidRPr="004719C5">
        <w:rPr>
          <w:rFonts w:ascii="Times New Roman" w:hAnsi="Times New Roman"/>
          <w:b w:val="0"/>
          <w:i w:val="0"/>
        </w:rPr>
        <w:t>odpovídající</w:t>
      </w:r>
      <w:r w:rsidR="00883CD9">
        <w:rPr>
          <w:rFonts w:ascii="Times New Roman" w:hAnsi="Times New Roman"/>
          <w:b w:val="0"/>
          <w:i w:val="0"/>
        </w:rPr>
        <w:t>mi</w:t>
      </w:r>
      <w:r w:rsidR="00883CD9" w:rsidRPr="004719C5">
        <w:rPr>
          <w:rFonts w:ascii="Times New Roman" w:hAnsi="Times New Roman"/>
          <w:b w:val="0"/>
          <w:i w:val="0"/>
        </w:rPr>
        <w:t xml:space="preserve"> </w:t>
      </w:r>
      <w:r w:rsidRPr="004719C5">
        <w:rPr>
          <w:rFonts w:ascii="Times New Roman" w:hAnsi="Times New Roman"/>
          <w:b w:val="0"/>
          <w:i w:val="0"/>
        </w:rPr>
        <w:t xml:space="preserve">části Veřejné zakázky, pro niž byl Dopravce vybrán jako nejvhodnější </w:t>
      </w:r>
      <w:r w:rsidR="006E58A7">
        <w:rPr>
          <w:rFonts w:ascii="Times New Roman" w:hAnsi="Times New Roman"/>
          <w:b w:val="0"/>
          <w:i w:val="0"/>
        </w:rPr>
        <w:t>účastník</w:t>
      </w:r>
      <w:r w:rsidRPr="004719C5">
        <w:rPr>
          <w:rFonts w:ascii="Times New Roman" w:hAnsi="Times New Roman"/>
          <w:b w:val="0"/>
          <w:i w:val="0"/>
        </w:rPr>
        <w:t>.</w:t>
      </w:r>
      <w:r w:rsidRPr="00C97D38">
        <w:rPr>
          <w:rFonts w:ascii="Times New Roman" w:hAnsi="Times New Roman" w:cs="Times New Roman"/>
          <w:b w:val="0"/>
          <w:i w:val="0"/>
        </w:rPr>
        <w:t xml:space="preserve"> Od okamžiku schválení Jízdního řádu </w:t>
      </w:r>
      <w:r w:rsidR="006E58A7">
        <w:rPr>
          <w:rFonts w:ascii="Times New Roman" w:hAnsi="Times New Roman" w:cs="Times New Roman"/>
          <w:b w:val="0"/>
          <w:i w:val="0"/>
        </w:rPr>
        <w:t>D</w:t>
      </w:r>
      <w:r w:rsidRPr="00C97D38">
        <w:rPr>
          <w:rFonts w:ascii="Times New Roman" w:hAnsi="Times New Roman" w:cs="Times New Roman"/>
          <w:b w:val="0"/>
          <w:i w:val="0"/>
        </w:rPr>
        <w:t xml:space="preserve">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EB7427">
        <w:rPr>
          <w:rFonts w:ascii="Times New Roman" w:hAnsi="Times New Roman" w:cs="Times New Roman"/>
          <w:b w:val="0"/>
          <w:i w:val="0"/>
        </w:rPr>
        <w:t xml:space="preserve">, jízdními řády, které jsou </w:t>
      </w:r>
      <w:r w:rsidR="008C407C">
        <w:rPr>
          <w:rFonts w:ascii="Times New Roman" w:hAnsi="Times New Roman" w:cs="Times New Roman"/>
          <w:b w:val="0"/>
          <w:i w:val="0"/>
        </w:rPr>
        <w:t>D</w:t>
      </w:r>
      <w:r w:rsidR="00EB7427">
        <w:rPr>
          <w:rFonts w:ascii="Times New Roman" w:hAnsi="Times New Roman" w:cs="Times New Roman"/>
          <w:b w:val="0"/>
          <w:i w:val="0"/>
        </w:rPr>
        <w:t xml:space="preserve">opravci </w:t>
      </w:r>
      <w:r w:rsidR="008C407C">
        <w:rPr>
          <w:rFonts w:ascii="Times New Roman" w:hAnsi="Times New Roman" w:cs="Times New Roman"/>
          <w:b w:val="0"/>
          <w:i w:val="0"/>
        </w:rPr>
        <w:t>oznámeny za účelem jejich schválení Dopravním úřadem (co do kilometrické délky spojů)</w:t>
      </w:r>
      <w:r w:rsidR="00D0222D" w:rsidRPr="00C97D38">
        <w:rPr>
          <w:rFonts w:ascii="Times New Roman" w:hAnsi="Times New Roman" w:cs="Times New Roman"/>
          <w:b w:val="0"/>
          <w:i w:val="0"/>
        </w:rPr>
        <w:t xml:space="preserve"> s tím, že Rámcové </w:t>
      </w:r>
      <w:r w:rsidR="00E716E4">
        <w:rPr>
          <w:rFonts w:ascii="Times New Roman" w:hAnsi="Times New Roman" w:cs="Times New Roman"/>
          <w:b w:val="0"/>
          <w:i w:val="0"/>
        </w:rPr>
        <w:t>návrhy jízdních řádů</w:t>
      </w:r>
      <w:r w:rsidR="00D0222D" w:rsidRPr="00C97D38">
        <w:rPr>
          <w:rFonts w:ascii="Times New Roman" w:hAnsi="Times New Roman" w:cs="Times New Roman"/>
          <w:b w:val="0"/>
          <w:i w:val="0"/>
        </w:rPr>
        <w:t xml:space="preserve">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w:t>
      </w:r>
      <w:r w:rsidR="008C407C">
        <w:rPr>
          <w:rFonts w:ascii="Times New Roman" w:hAnsi="Times New Roman" w:cs="Times New Roman"/>
          <w:b w:val="0"/>
          <w:i w:val="0"/>
        </w:rPr>
        <w:t xml:space="preserve">Dopravním úřadem </w:t>
      </w:r>
      <w:r w:rsidR="00D0222D" w:rsidRPr="00C97D38">
        <w:rPr>
          <w:rFonts w:ascii="Times New Roman" w:hAnsi="Times New Roman" w:cs="Times New Roman"/>
          <w:b w:val="0"/>
          <w:i w:val="0"/>
        </w:rPr>
        <w:t>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w:t>
      </w:r>
      <w:r w:rsidR="002D243B">
        <w:rPr>
          <w:rFonts w:ascii="Times New Roman" w:hAnsi="Times New Roman" w:cs="Times New Roman"/>
          <w:b w:val="0"/>
          <w:i w:val="0"/>
        </w:rPr>
        <w:fldChar w:fldCharType="begin"/>
      </w:r>
      <w:r w:rsidR="002D243B">
        <w:rPr>
          <w:rFonts w:ascii="Times New Roman" w:hAnsi="Times New Roman" w:cs="Times New Roman"/>
          <w:b w:val="0"/>
          <w:i w:val="0"/>
        </w:rPr>
        <w:instrText xml:space="preserve"> REF _Ref34128664 \r \h </w:instrText>
      </w:r>
      <w:r w:rsidR="002D243B">
        <w:rPr>
          <w:rFonts w:ascii="Times New Roman" w:hAnsi="Times New Roman" w:cs="Times New Roman"/>
          <w:b w:val="0"/>
          <w:i w:val="0"/>
        </w:rPr>
      </w:r>
      <w:r w:rsidR="002D243B">
        <w:rPr>
          <w:rFonts w:ascii="Times New Roman" w:hAnsi="Times New Roman" w:cs="Times New Roman"/>
          <w:b w:val="0"/>
          <w:i w:val="0"/>
        </w:rPr>
        <w:fldChar w:fldCharType="separate"/>
      </w:r>
      <w:r w:rsidR="002D243B">
        <w:rPr>
          <w:rFonts w:ascii="Times New Roman" w:hAnsi="Times New Roman" w:cs="Times New Roman"/>
          <w:b w:val="0"/>
          <w:i w:val="0"/>
        </w:rPr>
        <w:t>7</w:t>
      </w:r>
      <w:r w:rsidR="002D243B">
        <w:rPr>
          <w:rFonts w:ascii="Times New Roman" w:hAnsi="Times New Roman" w:cs="Times New Roman"/>
          <w:b w:val="0"/>
          <w:i w:val="0"/>
        </w:rPr>
        <w:fldChar w:fldCharType="end"/>
      </w:r>
      <w:r w:rsidR="00E87506" w:rsidRPr="00C97D38">
        <w:rPr>
          <w:rFonts w:ascii="Times New Roman" w:hAnsi="Times New Roman" w:cs="Times New Roman"/>
          <w:b w:val="0"/>
          <w:i w:val="0"/>
        </w:rPr>
        <w:t xml:space="preserve"> této Smlouvy.</w:t>
      </w:r>
    </w:p>
    <w:p w14:paraId="5422F4EA" w14:textId="4A731D55" w:rsidR="006870CA" w:rsidRPr="00C97D38" w:rsidRDefault="006870CA" w:rsidP="00C23F47">
      <w:pPr>
        <w:pStyle w:val="Nadpis1"/>
        <w:tabs>
          <w:tab w:val="clear" w:pos="754"/>
          <w:tab w:val="num" w:pos="851"/>
        </w:tabs>
        <w:ind w:left="851" w:hanging="851"/>
        <w:rPr>
          <w:rFonts w:cs="Times New Roman"/>
          <w:szCs w:val="22"/>
        </w:rPr>
      </w:pPr>
      <w:bookmarkStart w:id="10" w:name="_Ref444697427"/>
      <w:r w:rsidRPr="00C97D38">
        <w:rPr>
          <w:rFonts w:cs="Times New Roman"/>
          <w:szCs w:val="22"/>
        </w:rPr>
        <w:t xml:space="preserve">Výpočet </w:t>
      </w:r>
      <w:r w:rsidR="00EC03FF">
        <w:rPr>
          <w:rFonts w:cs="Times New Roman"/>
          <w:szCs w:val="22"/>
        </w:rPr>
        <w:t>KOMPENZACE</w:t>
      </w:r>
      <w:bookmarkEnd w:id="10"/>
    </w:p>
    <w:p w14:paraId="3B7F19A2" w14:textId="071537AF" w:rsidR="00EC03FF" w:rsidRDefault="00EC03FF" w:rsidP="0018464C">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Výpočet Kompenzace (K) za plnění Závazku veřejné služby dle této Smlouvy je dán </w:t>
      </w:r>
      <w:r w:rsidRPr="00AD17DF">
        <w:rPr>
          <w:rFonts w:ascii="Times New Roman" w:hAnsi="Times New Roman"/>
          <w:b w:val="0"/>
          <w:i w:val="0"/>
          <w:szCs w:val="22"/>
        </w:rPr>
        <w:lastRenderedPageBreak/>
        <w:t>vzorcem</w:t>
      </w:r>
      <w:r>
        <w:rPr>
          <w:rFonts w:ascii="Times New Roman" w:hAnsi="Times New Roman" w:cs="Times New Roman"/>
          <w:b w:val="0"/>
          <w:i w:val="0"/>
          <w:szCs w:val="22"/>
        </w:rPr>
        <w:t>:</w:t>
      </w:r>
    </w:p>
    <w:p w14:paraId="3292C8F9" w14:textId="77777777" w:rsidR="0013771F" w:rsidRDefault="00EC03FF" w:rsidP="00C91216">
      <w:pPr>
        <w:pStyle w:val="Clanek11"/>
        <w:numPr>
          <w:ilvl w:val="0"/>
          <w:numId w:val="0"/>
        </w:numPr>
        <w:ind w:left="941"/>
        <w:jc w:val="center"/>
        <w:rPr>
          <w:rFonts w:ascii="Times New Roman" w:hAnsi="Times New Roman"/>
          <w:i w:val="0"/>
          <w:szCs w:val="22"/>
        </w:rPr>
      </w:pPr>
      <w:r w:rsidRPr="00AD17DF">
        <w:rPr>
          <w:rFonts w:ascii="Times New Roman" w:hAnsi="Times New Roman"/>
          <w:i w:val="0"/>
          <w:szCs w:val="22"/>
        </w:rPr>
        <w:t>K = O + D</w:t>
      </w:r>
      <w:r>
        <w:rPr>
          <w:rFonts w:ascii="Times New Roman" w:hAnsi="Times New Roman"/>
          <w:i w:val="0"/>
          <w:szCs w:val="22"/>
        </w:rPr>
        <w:t>P</w:t>
      </w:r>
    </w:p>
    <w:p w14:paraId="234C3BF4" w14:textId="77777777" w:rsidR="0013771F" w:rsidRDefault="0013771F" w:rsidP="00C91216">
      <w:pPr>
        <w:pStyle w:val="Clanek11"/>
        <w:numPr>
          <w:ilvl w:val="0"/>
          <w:numId w:val="0"/>
        </w:numPr>
        <w:spacing w:before="0" w:after="0"/>
        <w:ind w:left="941" w:hanging="567"/>
        <w:rPr>
          <w:rFonts w:ascii="Times New Roman" w:hAnsi="Times New Roman"/>
          <w:b w:val="0"/>
          <w:i w:val="0"/>
          <w:szCs w:val="22"/>
        </w:rPr>
      </w:pPr>
      <w:r>
        <w:rPr>
          <w:rFonts w:ascii="Times New Roman" w:hAnsi="Times New Roman"/>
          <w:b w:val="0"/>
          <w:i w:val="0"/>
          <w:szCs w:val="22"/>
        </w:rPr>
        <w:t>kde</w:t>
      </w:r>
    </w:p>
    <w:p w14:paraId="6D68683A" w14:textId="4E04611E" w:rsidR="0013771F" w:rsidRPr="00AD17DF" w:rsidRDefault="0013771F" w:rsidP="00C91216">
      <w:pPr>
        <w:pStyle w:val="Clanek11"/>
        <w:widowControl/>
        <w:numPr>
          <w:ilvl w:val="0"/>
          <w:numId w:val="0"/>
        </w:numPr>
        <w:spacing w:before="0" w:after="0"/>
        <w:ind w:left="992"/>
        <w:outlineLvl w:val="9"/>
        <w:rPr>
          <w:rFonts w:ascii="Times New Roman" w:hAnsi="Times New Roman"/>
          <w:b w:val="0"/>
          <w:i w:val="0"/>
          <w:szCs w:val="22"/>
        </w:rPr>
      </w:pPr>
      <w:r w:rsidRPr="00AD17DF">
        <w:rPr>
          <w:rFonts w:ascii="Times New Roman" w:hAnsi="Times New Roman"/>
          <w:i w:val="0"/>
          <w:szCs w:val="22"/>
        </w:rPr>
        <w:t>O</w:t>
      </w:r>
      <w:r>
        <w:rPr>
          <w:rFonts w:ascii="Times New Roman" w:hAnsi="Times New Roman"/>
          <w:b w:val="0"/>
          <w:i w:val="0"/>
          <w:szCs w:val="22"/>
        </w:rPr>
        <w:t xml:space="preserve"> </w:t>
      </w:r>
      <w:r w:rsidRPr="00AD17DF">
        <w:rPr>
          <w:rFonts w:ascii="Times New Roman" w:hAnsi="Times New Roman"/>
          <w:b w:val="0"/>
          <w:i w:val="0"/>
          <w:szCs w:val="22"/>
        </w:rPr>
        <w:t>představuje Odměnu na základě ujetých</w:t>
      </w:r>
      <w:r>
        <w:rPr>
          <w:rFonts w:ascii="Times New Roman" w:hAnsi="Times New Roman"/>
          <w:b w:val="0"/>
          <w:i w:val="0"/>
          <w:szCs w:val="22"/>
        </w:rPr>
        <w:t xml:space="preserve"> voz</w:t>
      </w:r>
      <w:r w:rsidRPr="00AD17DF">
        <w:rPr>
          <w:rFonts w:ascii="Times New Roman" w:hAnsi="Times New Roman"/>
          <w:b w:val="0"/>
          <w:i w:val="0"/>
          <w:szCs w:val="22"/>
        </w:rPr>
        <w:t xml:space="preserve">ových kilometrů, </w:t>
      </w:r>
      <w:r>
        <w:rPr>
          <w:rFonts w:ascii="Times New Roman" w:hAnsi="Times New Roman"/>
          <w:b w:val="0"/>
          <w:i w:val="0"/>
          <w:szCs w:val="22"/>
        </w:rPr>
        <w:t xml:space="preserve">která </w:t>
      </w:r>
      <w:r w:rsidRPr="00AD17DF">
        <w:rPr>
          <w:rFonts w:ascii="Times New Roman" w:hAnsi="Times New Roman"/>
          <w:b w:val="0"/>
          <w:i w:val="0"/>
          <w:szCs w:val="22"/>
        </w:rPr>
        <w:t>je hrazena vždy za období jednoho kalendářního měsíce. Výpočet výše Odměny (O) je uveden v</w:t>
      </w:r>
      <w:r>
        <w:rPr>
          <w:rFonts w:ascii="Times New Roman" w:hAnsi="Times New Roman"/>
          <w:b w:val="0"/>
          <w:i w:val="0"/>
          <w:szCs w:val="22"/>
        </w:rPr>
        <w:t> </w:t>
      </w:r>
      <w:r w:rsidRPr="00AD17DF">
        <w:rPr>
          <w:rFonts w:ascii="Times New Roman" w:hAnsi="Times New Roman"/>
          <w:b w:val="0"/>
          <w:i w:val="0"/>
          <w:szCs w:val="22"/>
        </w:rPr>
        <w:t>odst</w:t>
      </w:r>
      <w:r>
        <w:rPr>
          <w:rFonts w:ascii="Times New Roman" w:hAnsi="Times New Roman"/>
          <w:b w:val="0"/>
          <w:i w:val="0"/>
          <w:szCs w:val="22"/>
        </w:rPr>
        <w:t>.</w:t>
      </w:r>
      <w:r w:rsidRPr="00AD17DF">
        <w:rPr>
          <w:rFonts w:ascii="Times New Roman" w:hAnsi="Times New Roman"/>
          <w:b w:val="0"/>
          <w:i w:val="0"/>
          <w:szCs w:val="22"/>
        </w:rPr>
        <w:t xml:space="preserve"> </w:t>
      </w:r>
      <w:r w:rsidRPr="00AD17DF">
        <w:rPr>
          <w:rFonts w:ascii="Times New Roman" w:hAnsi="Times New Roman"/>
          <w:b w:val="0"/>
          <w:i w:val="0"/>
          <w:szCs w:val="22"/>
        </w:rPr>
        <w:fldChar w:fldCharType="begin"/>
      </w:r>
      <w:r w:rsidRPr="00AD17DF">
        <w:rPr>
          <w:rFonts w:ascii="Times New Roman" w:hAnsi="Times New Roman"/>
          <w:b w:val="0"/>
          <w:i w:val="0"/>
          <w:szCs w:val="22"/>
        </w:rPr>
        <w:instrText xml:space="preserve"> REF _Ref271622156 \n \h </w:instrText>
      </w:r>
      <w:r w:rsidRPr="00AD17DF">
        <w:rPr>
          <w:rFonts w:ascii="Times New Roman" w:hAnsi="Times New Roman"/>
          <w:b w:val="0"/>
          <w:i w:val="0"/>
          <w:szCs w:val="22"/>
        </w:rPr>
      </w:r>
      <w:r w:rsidRPr="00AD17DF">
        <w:rPr>
          <w:rFonts w:ascii="Times New Roman" w:hAnsi="Times New Roman"/>
          <w:b w:val="0"/>
          <w:i w:val="0"/>
          <w:szCs w:val="22"/>
        </w:rPr>
        <w:fldChar w:fldCharType="separate"/>
      </w:r>
      <w:r w:rsidR="007E7672">
        <w:rPr>
          <w:rFonts w:ascii="Times New Roman" w:hAnsi="Times New Roman"/>
          <w:b w:val="0"/>
          <w:i w:val="0"/>
          <w:szCs w:val="22"/>
        </w:rPr>
        <w:t>3.2</w:t>
      </w:r>
      <w:r w:rsidRPr="00AD17DF">
        <w:rPr>
          <w:rFonts w:ascii="Times New Roman" w:hAnsi="Times New Roman"/>
          <w:b w:val="0"/>
          <w:i w:val="0"/>
          <w:szCs w:val="22"/>
        </w:rPr>
        <w:fldChar w:fldCharType="end"/>
      </w:r>
      <w:r w:rsidRPr="00AD17DF">
        <w:rPr>
          <w:rFonts w:ascii="Times New Roman" w:hAnsi="Times New Roman"/>
          <w:b w:val="0"/>
          <w:i w:val="0"/>
          <w:szCs w:val="22"/>
        </w:rPr>
        <w:t xml:space="preserve"> této Smlouvy;</w:t>
      </w:r>
    </w:p>
    <w:p w14:paraId="3DDAE5EF" w14:textId="446F2B56" w:rsidR="0013771F" w:rsidRPr="00AD17DF" w:rsidRDefault="0013771F" w:rsidP="00C91216">
      <w:pPr>
        <w:pStyle w:val="Normal2"/>
        <w:spacing w:before="0" w:after="0"/>
        <w:ind w:left="993"/>
        <w:rPr>
          <w:lang w:val="cs-CZ"/>
        </w:rPr>
      </w:pPr>
      <w:r>
        <w:rPr>
          <w:b/>
          <w:lang w:val="cs-CZ"/>
        </w:rPr>
        <w:t>D</w:t>
      </w:r>
      <w:r w:rsidRPr="00AD17DF">
        <w:rPr>
          <w:b/>
          <w:lang w:val="cs-CZ"/>
        </w:rPr>
        <w:t>P</w:t>
      </w:r>
      <w:r w:rsidRPr="00AD17DF">
        <w:rPr>
          <w:lang w:val="cs-CZ"/>
        </w:rPr>
        <w:t xml:space="preserve"> představuje další platby dle této </w:t>
      </w:r>
      <w:r>
        <w:rPr>
          <w:lang w:val="cs-CZ"/>
        </w:rPr>
        <w:t>S</w:t>
      </w:r>
      <w:r w:rsidRPr="00AD17DF">
        <w:rPr>
          <w:lang w:val="cs-CZ"/>
        </w:rPr>
        <w:t>mlouvy náležející Dopravci</w:t>
      </w:r>
      <w:r>
        <w:rPr>
          <w:lang w:val="cs-CZ"/>
        </w:rPr>
        <w:t xml:space="preserve">, které tvoří </w:t>
      </w:r>
      <w:r w:rsidRPr="000B5C73">
        <w:rPr>
          <w:lang w:val="cs-CZ"/>
        </w:rPr>
        <w:t>náklad</w:t>
      </w:r>
      <w:r>
        <w:rPr>
          <w:lang w:val="cs-CZ"/>
        </w:rPr>
        <w:t>y</w:t>
      </w:r>
      <w:r w:rsidRPr="000B5C73">
        <w:rPr>
          <w:lang w:val="cs-CZ"/>
        </w:rPr>
        <w:t xml:space="preserve"> dle odst. </w:t>
      </w:r>
      <w:r w:rsidR="00A87C80">
        <w:rPr>
          <w:lang w:val="cs-CZ"/>
        </w:rPr>
        <w:fldChar w:fldCharType="begin"/>
      </w:r>
      <w:r w:rsidR="00A87C80">
        <w:rPr>
          <w:lang w:val="cs-CZ"/>
        </w:rPr>
        <w:instrText xml:space="preserve"> REF _Ref32842091 \r \h </w:instrText>
      </w:r>
      <w:r w:rsidR="00A87C80">
        <w:rPr>
          <w:lang w:val="cs-CZ"/>
        </w:rPr>
      </w:r>
      <w:r w:rsidR="00A87C80">
        <w:rPr>
          <w:lang w:val="cs-CZ"/>
        </w:rPr>
        <w:fldChar w:fldCharType="separate"/>
      </w:r>
      <w:r w:rsidR="007E7672">
        <w:rPr>
          <w:lang w:val="cs-CZ"/>
        </w:rPr>
        <w:t>4.10</w:t>
      </w:r>
      <w:r w:rsidR="00A87C80">
        <w:rPr>
          <w:lang w:val="cs-CZ"/>
        </w:rPr>
        <w:fldChar w:fldCharType="end"/>
      </w:r>
      <w:r w:rsidRPr="000B5C73">
        <w:rPr>
          <w:lang w:val="cs-CZ"/>
        </w:rPr>
        <w:t xml:space="preserve">, </w:t>
      </w:r>
      <w:r w:rsidR="00A87C80">
        <w:rPr>
          <w:lang w:val="cs-CZ"/>
        </w:rPr>
        <w:fldChar w:fldCharType="begin"/>
      </w:r>
      <w:r w:rsidR="00A87C80">
        <w:rPr>
          <w:lang w:val="cs-CZ"/>
        </w:rPr>
        <w:instrText xml:space="preserve"> REF _Ref32842185 \r \h </w:instrText>
      </w:r>
      <w:r w:rsidR="00A87C80">
        <w:rPr>
          <w:lang w:val="cs-CZ"/>
        </w:rPr>
      </w:r>
      <w:r w:rsidR="00A87C80">
        <w:rPr>
          <w:lang w:val="cs-CZ"/>
        </w:rPr>
        <w:fldChar w:fldCharType="separate"/>
      </w:r>
      <w:r w:rsidR="007E7672">
        <w:rPr>
          <w:lang w:val="cs-CZ"/>
        </w:rPr>
        <w:t>4.11</w:t>
      </w:r>
      <w:r w:rsidR="00A87C80">
        <w:rPr>
          <w:lang w:val="cs-CZ"/>
        </w:rPr>
        <w:fldChar w:fldCharType="end"/>
      </w:r>
      <w:r>
        <w:rPr>
          <w:lang w:val="cs-CZ"/>
        </w:rPr>
        <w:t xml:space="preserve">, </w:t>
      </w:r>
      <w:r w:rsidR="00A87C80">
        <w:rPr>
          <w:lang w:val="cs-CZ"/>
        </w:rPr>
        <w:fldChar w:fldCharType="begin"/>
      </w:r>
      <w:r w:rsidR="00A87C80">
        <w:rPr>
          <w:lang w:val="cs-CZ"/>
        </w:rPr>
        <w:instrText xml:space="preserve"> REF _Ref32842199 \r \h </w:instrText>
      </w:r>
      <w:r w:rsidR="00A87C80">
        <w:rPr>
          <w:lang w:val="cs-CZ"/>
        </w:rPr>
      </w:r>
      <w:r w:rsidR="00A87C80">
        <w:rPr>
          <w:lang w:val="cs-CZ"/>
        </w:rPr>
        <w:fldChar w:fldCharType="separate"/>
      </w:r>
      <w:r w:rsidR="007E7672">
        <w:rPr>
          <w:lang w:val="cs-CZ"/>
        </w:rPr>
        <w:t>4.12</w:t>
      </w:r>
      <w:r w:rsidR="00A87C80">
        <w:rPr>
          <w:lang w:val="cs-CZ"/>
        </w:rPr>
        <w:fldChar w:fldCharType="end"/>
      </w:r>
      <w:r w:rsidR="007E7672">
        <w:rPr>
          <w:lang w:val="cs-CZ"/>
        </w:rPr>
        <w:t xml:space="preserve"> </w:t>
      </w:r>
      <w:r w:rsidRPr="000B5C73">
        <w:rPr>
          <w:lang w:val="cs-CZ"/>
        </w:rPr>
        <w:t xml:space="preserve">a </w:t>
      </w:r>
      <w:r>
        <w:rPr>
          <w:lang w:val="cs-CZ"/>
        </w:rPr>
        <w:t xml:space="preserve">případně </w:t>
      </w:r>
      <w:r w:rsidR="00A87C80">
        <w:rPr>
          <w:lang w:val="cs-CZ"/>
        </w:rPr>
        <w:fldChar w:fldCharType="begin"/>
      </w:r>
      <w:r w:rsidR="00A87C80">
        <w:rPr>
          <w:lang w:val="cs-CZ"/>
        </w:rPr>
        <w:instrText xml:space="preserve"> REF _Ref32842206 \r \h </w:instrText>
      </w:r>
      <w:r w:rsidR="00A87C80">
        <w:rPr>
          <w:lang w:val="cs-CZ"/>
        </w:rPr>
      </w:r>
      <w:r w:rsidR="00A87C80">
        <w:rPr>
          <w:lang w:val="cs-CZ"/>
        </w:rPr>
        <w:fldChar w:fldCharType="separate"/>
      </w:r>
      <w:r w:rsidR="007E7672">
        <w:rPr>
          <w:lang w:val="cs-CZ"/>
        </w:rPr>
        <w:t>4.13</w:t>
      </w:r>
      <w:r w:rsidR="00A87C80">
        <w:rPr>
          <w:lang w:val="cs-CZ"/>
        </w:rPr>
        <w:fldChar w:fldCharType="end"/>
      </w:r>
      <w:r w:rsidR="007E7672">
        <w:rPr>
          <w:lang w:val="cs-CZ"/>
        </w:rPr>
        <w:t xml:space="preserve"> </w:t>
      </w:r>
      <w:r w:rsidRPr="000B5C73">
        <w:rPr>
          <w:lang w:val="cs-CZ"/>
        </w:rPr>
        <w:t>této Smlouvy</w:t>
      </w:r>
      <w:r w:rsidRPr="00AD17DF">
        <w:rPr>
          <w:lang w:val="cs-CZ"/>
        </w:rPr>
        <w:t>.</w:t>
      </w:r>
    </w:p>
    <w:p w14:paraId="319AFD80" w14:textId="40BB780B" w:rsidR="00EC03FF" w:rsidRPr="00EC03FF" w:rsidRDefault="00EC03FF" w:rsidP="00C91216">
      <w:pPr>
        <w:pStyle w:val="Clanek11"/>
        <w:numPr>
          <w:ilvl w:val="0"/>
          <w:numId w:val="0"/>
        </w:numPr>
        <w:ind w:left="941" w:hanging="567"/>
        <w:rPr>
          <w:rFonts w:ascii="Times New Roman" w:hAnsi="Times New Roman" w:cs="Times New Roman"/>
          <w:b w:val="0"/>
          <w:i w:val="0"/>
          <w:szCs w:val="22"/>
        </w:rPr>
      </w:pPr>
    </w:p>
    <w:p w14:paraId="03459CBB" w14:textId="7A4FBAC3" w:rsidR="008E778B" w:rsidRPr="00C97D38" w:rsidRDefault="008E778B" w:rsidP="008E778B">
      <w:pPr>
        <w:pStyle w:val="Clanek11"/>
        <w:ind w:hanging="754"/>
        <w:rPr>
          <w:rFonts w:ascii="Times New Roman" w:hAnsi="Times New Roman" w:cs="Times New Roman"/>
          <w:b w:val="0"/>
          <w:i w:val="0"/>
        </w:rPr>
      </w:pPr>
      <w:bookmarkStart w:id="11" w:name="_Ref444696152"/>
      <w:bookmarkStart w:id="12" w:name="_Ref271622156"/>
      <w:r w:rsidRPr="00C97D38">
        <w:rPr>
          <w:rFonts w:ascii="Times New Roman" w:hAnsi="Times New Roman" w:cs="Times New Roman"/>
          <w:b w:val="0"/>
          <w:i w:val="0"/>
        </w:rPr>
        <w:t xml:space="preserve">Výpočet </w:t>
      </w:r>
      <w:r w:rsidR="00EC03FF">
        <w:rPr>
          <w:rFonts w:ascii="Times New Roman" w:hAnsi="Times New Roman" w:cs="Times New Roman"/>
          <w:b w:val="0"/>
          <w:i w:val="0"/>
        </w:rPr>
        <w:t>O</w:t>
      </w:r>
      <w:r w:rsidRPr="00C97D38">
        <w:rPr>
          <w:rFonts w:ascii="Times New Roman" w:hAnsi="Times New Roman" w:cs="Times New Roman"/>
          <w:b w:val="0"/>
          <w:i w:val="0"/>
        </w:rPr>
        <w:t>dměny</w:t>
      </w:r>
      <w:r w:rsidR="0013771F">
        <w:rPr>
          <w:rFonts w:ascii="Times New Roman" w:hAnsi="Times New Roman" w:cs="Times New Roman"/>
          <w:b w:val="0"/>
          <w:i w:val="0"/>
        </w:rPr>
        <w:t xml:space="preserve"> (O)</w:t>
      </w:r>
      <w:r w:rsidRPr="00C97D38">
        <w:rPr>
          <w:rFonts w:ascii="Times New Roman" w:hAnsi="Times New Roman" w:cs="Times New Roman"/>
          <w:b w:val="0"/>
          <w:i w:val="0"/>
        </w:rPr>
        <w:t>:</w:t>
      </w:r>
      <w:bookmarkEnd w:id="11"/>
    </w:p>
    <w:p w14:paraId="3D10A5C6" w14:textId="2249A22C"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 xml:space="preserve">Celková Odměna </w:t>
      </w:r>
      <w:r w:rsidR="0013771F">
        <w:rPr>
          <w:lang w:val="cs-CZ"/>
        </w:rPr>
        <w:t xml:space="preserve">(O) </w:t>
      </w:r>
      <w:r w:rsidRPr="004719C5">
        <w:rPr>
          <w:lang w:val="cs-CZ"/>
        </w:rPr>
        <w:t xml:space="preserve">je dána součtem Odměn </w:t>
      </w:r>
      <w:r w:rsidR="0013771F">
        <w:rPr>
          <w:lang w:val="cs-CZ"/>
        </w:rPr>
        <w:t>(O</w:t>
      </w:r>
      <w:r w:rsidR="0013771F" w:rsidRPr="00C91216">
        <w:rPr>
          <w:vertAlign w:val="subscript"/>
          <w:lang w:val="cs-CZ"/>
        </w:rPr>
        <w:t>j</w:t>
      </w:r>
      <w:r w:rsidR="0013771F">
        <w:rPr>
          <w:lang w:val="cs-CZ"/>
        </w:rPr>
        <w:t xml:space="preserve">) </w:t>
      </w:r>
      <w:r w:rsidRPr="004719C5">
        <w:rPr>
          <w:lang w:val="cs-CZ"/>
        </w:rPr>
        <w:t>vypočtených dle následujícího vzorce pro jednotlivé Výběrové skupiny.</w:t>
      </w:r>
    </w:p>
    <w:p w14:paraId="209A60EA" w14:textId="54AD0FB4" w:rsidR="006870CA" w:rsidRPr="009924C8" w:rsidRDefault="00AF377A" w:rsidP="009924C8">
      <w:pPr>
        <w:pStyle w:val="Normal2"/>
        <w:numPr>
          <w:ilvl w:val="0"/>
          <w:numId w:val="31"/>
        </w:numPr>
        <w:tabs>
          <w:tab w:val="clear" w:pos="709"/>
          <w:tab w:val="clear" w:pos="907"/>
          <w:tab w:val="num" w:pos="1122"/>
        </w:tabs>
        <w:ind w:left="1122" w:hanging="187"/>
        <w:rPr>
          <w:bCs/>
          <w:iCs/>
        </w:rPr>
      </w:pPr>
      <w:r w:rsidRPr="009924C8">
        <w:rPr>
          <w:bCs/>
          <w:iCs/>
        </w:rPr>
        <w:t>V</w:t>
      </w:r>
      <w:r w:rsidR="006870CA" w:rsidRPr="009924C8">
        <w:rPr>
          <w:bCs/>
          <w:iCs/>
        </w:rPr>
        <w:t xml:space="preserve">ýpočet </w:t>
      </w:r>
      <w:r w:rsidR="00482C17" w:rsidRPr="009924C8">
        <w:rPr>
          <w:bCs/>
          <w:iCs/>
        </w:rPr>
        <w:t>Odměn</w:t>
      </w:r>
      <w:r w:rsidR="00C82921" w:rsidRPr="009924C8">
        <w:rPr>
          <w:bCs/>
          <w:iCs/>
        </w:rPr>
        <w:t>y</w:t>
      </w:r>
      <w:r w:rsidR="00294E8C" w:rsidRPr="009924C8">
        <w:rPr>
          <w:bCs/>
          <w:iCs/>
        </w:rPr>
        <w:t xml:space="preserve"> </w:t>
      </w:r>
      <w:r w:rsidR="0013771F" w:rsidRPr="009924C8">
        <w:rPr>
          <w:bCs/>
          <w:iCs/>
        </w:rPr>
        <w:t xml:space="preserve">(Oj) </w:t>
      </w:r>
      <w:r w:rsidR="00294E8C" w:rsidRPr="009924C8">
        <w:rPr>
          <w:bCs/>
          <w:iCs/>
        </w:rPr>
        <w:t>za plnění Závazku</w:t>
      </w:r>
      <w:r w:rsidR="008E778B" w:rsidRPr="009924C8">
        <w:rPr>
          <w:bCs/>
          <w:iCs/>
        </w:rPr>
        <w:t xml:space="preserve"> veřejné služby</w:t>
      </w:r>
      <w:r w:rsidR="00294E8C" w:rsidRPr="009924C8">
        <w:rPr>
          <w:bCs/>
          <w:iCs/>
        </w:rPr>
        <w:t xml:space="preserve"> dle této Smlouvy za každou Výběrovou skupinu</w:t>
      </w:r>
      <w:r w:rsidR="006870CA" w:rsidRPr="009924C8">
        <w:rPr>
          <w:bCs/>
          <w:iCs/>
        </w:rPr>
        <w:t xml:space="preserve"> je dán vzorcem:</w:t>
      </w:r>
      <w:bookmarkEnd w:id="12"/>
    </w:p>
    <w:p w14:paraId="5D84C694" w14:textId="44418684"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(Ckm</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rPr>
        <w:t xml:space="preserve"> x </w:t>
      </w:r>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vertAlign w:val="subscript"/>
        </w:rPr>
        <w:t xml:space="preserve"> </w:t>
      </w:r>
      <w:r w:rsidR="006870CA" w:rsidRPr="00C97D38">
        <w:rPr>
          <w:b/>
          <w:sz w:val="22"/>
          <w:szCs w:val="22"/>
        </w:rPr>
        <w:t>) –</w:t>
      </w:r>
      <w:r w:rsidR="005135CA">
        <w:rPr>
          <w:b/>
          <w:sz w:val="22"/>
          <w:szCs w:val="22"/>
        </w:rPr>
        <w:t xml:space="preserve"> </w:t>
      </w:r>
      <w:r w:rsidR="006870CA" w:rsidRPr="00C97D38">
        <w:rPr>
          <w:b/>
          <w:sz w:val="22"/>
          <w:szCs w:val="22"/>
        </w:rPr>
        <w:t>DOT</w:t>
      </w:r>
    </w:p>
    <w:p w14:paraId="49C2F6E1" w14:textId="77777777" w:rsidR="006870CA" w:rsidRPr="00C97D38" w:rsidRDefault="006870CA" w:rsidP="002E0FD3">
      <w:pPr>
        <w:pStyle w:val="Zkladntext"/>
        <w:keepNext/>
        <w:keepLines/>
        <w:widowControl/>
        <w:spacing w:line="240" w:lineRule="auto"/>
        <w:ind w:left="1122"/>
        <w:jc w:val="both"/>
        <w:rPr>
          <w:sz w:val="22"/>
          <w:szCs w:val="22"/>
        </w:rPr>
      </w:pPr>
      <w:r w:rsidRPr="00C97D38">
        <w:rPr>
          <w:sz w:val="22"/>
          <w:szCs w:val="22"/>
        </w:rPr>
        <w:t>kde</w:t>
      </w:r>
    </w:p>
    <w:p w14:paraId="5785EAC8" w14:textId="111FEAE0" w:rsidR="006870CA" w:rsidRPr="00C97D38" w:rsidRDefault="006870CA" w:rsidP="002E0FD3">
      <w:pPr>
        <w:pStyle w:val="Zkladntext"/>
        <w:keepNext/>
        <w:keepLines/>
        <w:widowControl/>
        <w:spacing w:line="240" w:lineRule="auto"/>
        <w:ind w:left="1123"/>
        <w:jc w:val="both"/>
        <w:rPr>
          <w:sz w:val="22"/>
          <w:szCs w:val="22"/>
          <w:u w:val="single"/>
        </w:rPr>
      </w:pPr>
      <w:r w:rsidRPr="00C97D38">
        <w:rPr>
          <w:b/>
          <w:sz w:val="22"/>
          <w:szCs w:val="22"/>
        </w:rPr>
        <w:t>Ckm</w:t>
      </w:r>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002813">
        <w:rPr>
          <w:sz w:val="22"/>
          <w:szCs w:val="22"/>
        </w:rPr>
        <w:t>.</w:t>
      </w:r>
    </w:p>
    <w:p w14:paraId="478CDAB7" w14:textId="375E2BCF" w:rsidR="006870CA" w:rsidRPr="00C97D38" w:rsidRDefault="006870CA" w:rsidP="00EF3109">
      <w:pPr>
        <w:pStyle w:val="Normal2"/>
        <w:tabs>
          <w:tab w:val="clear" w:pos="709"/>
          <w:tab w:val="left" w:pos="360"/>
        </w:tabs>
        <w:spacing w:before="0" w:after="0"/>
        <w:ind w:left="1123"/>
        <w:rPr>
          <w:lang w:val="cs-CZ"/>
        </w:rPr>
      </w:pPr>
      <w:r w:rsidRPr="00C97D38">
        <w:rPr>
          <w:b/>
          <w:lang w:val="cs-CZ"/>
        </w:rPr>
        <w:t>Kmu</w:t>
      </w:r>
      <w:r w:rsidRPr="001C52D5">
        <w:rPr>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w:t>
      </w:r>
      <w:r w:rsidR="00225C12">
        <w:rPr>
          <w:lang w:val="cs-CZ"/>
        </w:rPr>
        <w:t>.</w:t>
      </w:r>
      <w:r w:rsidR="00220262" w:rsidRPr="00C97D38">
        <w:rPr>
          <w:lang w:val="cs-CZ"/>
        </w:rPr>
        <w:t xml:space="preserve"> </w:t>
      </w:r>
      <w:r w:rsidR="007E7672">
        <w:rPr>
          <w:lang w:val="cs-CZ"/>
        </w:rPr>
        <w:fldChar w:fldCharType="begin"/>
      </w:r>
      <w:r w:rsidR="007E7672">
        <w:rPr>
          <w:lang w:val="cs-CZ"/>
        </w:rPr>
        <w:instrText xml:space="preserve"> REF _Ref34126711 \r \h </w:instrText>
      </w:r>
      <w:r w:rsidR="007E7672">
        <w:rPr>
          <w:lang w:val="cs-CZ"/>
        </w:rPr>
      </w:r>
      <w:r w:rsidR="007E7672">
        <w:rPr>
          <w:lang w:val="cs-CZ"/>
        </w:rPr>
        <w:fldChar w:fldCharType="separate"/>
      </w:r>
      <w:r w:rsidR="007E7672">
        <w:rPr>
          <w:lang w:val="cs-CZ"/>
        </w:rPr>
        <w:t>3.16</w:t>
      </w:r>
      <w:r w:rsidR="007E7672">
        <w:rPr>
          <w:lang w:val="cs-CZ"/>
        </w:rPr>
        <w:fldChar w:fldCharType="end"/>
      </w:r>
      <w:r w:rsidR="001F35B5" w:rsidRPr="00C97D38">
        <w:rPr>
          <w:lang w:val="cs-CZ"/>
        </w:rPr>
        <w:t xml:space="preserve"> </w:t>
      </w:r>
      <w:r w:rsidR="00C638EC">
        <w:rPr>
          <w:lang w:val="cs-CZ"/>
        </w:rPr>
        <w:t xml:space="preserve">této </w:t>
      </w:r>
      <w:r w:rsidR="00225C12">
        <w:rPr>
          <w:lang w:val="cs-CZ"/>
        </w:rPr>
        <w:t>Smlouvy</w:t>
      </w:r>
      <w:r w:rsidR="00002813">
        <w:rPr>
          <w:lang w:val="cs-CZ"/>
        </w:rPr>
        <w:t>.</w:t>
      </w:r>
    </w:p>
    <w:p w14:paraId="01AF7314" w14:textId="56BC85B5" w:rsidR="00CB24CB" w:rsidRPr="00C97D38" w:rsidRDefault="006870CA" w:rsidP="00EF3109">
      <w:pPr>
        <w:pStyle w:val="Normal2"/>
        <w:spacing w:before="0" w:after="0"/>
        <w:ind w:left="1123"/>
        <w:rPr>
          <w:lang w:val="cs-CZ"/>
        </w:rPr>
      </w:pPr>
      <w:r w:rsidRPr="00C97D38">
        <w:rPr>
          <w:b/>
          <w:lang w:val="cs-CZ"/>
        </w:rPr>
        <w:t>DOT</w:t>
      </w:r>
      <w:r w:rsidRPr="00C97D38">
        <w:rPr>
          <w:lang w:val="cs-CZ"/>
        </w:rPr>
        <w:t xml:space="preserve"> představuje</w:t>
      </w:r>
      <w:r w:rsidR="00EA5F5B" w:rsidRPr="00C97D38">
        <w:rPr>
          <w:lang w:val="cs-CZ"/>
        </w:rPr>
        <w:t xml:space="preserve"> </w:t>
      </w:r>
      <w:r w:rsidRPr="00C97D38">
        <w:rPr>
          <w:lang w:val="cs-CZ"/>
        </w:rPr>
        <w:t xml:space="preserve">poměrnou část </w:t>
      </w:r>
      <w:r w:rsidR="00663FC5" w:rsidRPr="00C97D38">
        <w:rPr>
          <w:lang w:val="cs-CZ"/>
        </w:rPr>
        <w:t xml:space="preserve">investiční dotace </w:t>
      </w:r>
      <w:r w:rsidRPr="00C97D38">
        <w:rPr>
          <w:lang w:val="cs-CZ"/>
        </w:rPr>
        <w:t xml:space="preserve">(na jeden kalendářní </w:t>
      </w:r>
      <w:r w:rsidR="00C931BB" w:rsidRPr="00C97D38">
        <w:rPr>
          <w:lang w:val="cs-CZ"/>
        </w:rPr>
        <w:t xml:space="preserve">měsíc Dopravcem určené doby účetního </w:t>
      </w:r>
      <w:r w:rsidRPr="00C97D38">
        <w:rPr>
          <w:lang w:val="cs-CZ"/>
        </w:rPr>
        <w:t xml:space="preserve">odepisování </w:t>
      </w:r>
      <w:r w:rsidR="00F560B1">
        <w:rPr>
          <w:lang w:val="cs-CZ"/>
        </w:rPr>
        <w:t>Vozidla</w:t>
      </w:r>
      <w:r w:rsidR="007F7CD1">
        <w:rPr>
          <w:lang w:val="cs-CZ"/>
        </w:rPr>
        <w:t>,</w:t>
      </w:r>
      <w:r w:rsidR="00680446" w:rsidRPr="00C97D38">
        <w:rPr>
          <w:lang w:val="cs-CZ"/>
        </w:rPr>
        <w:t xml:space="preserve"> </w:t>
      </w:r>
      <w:r w:rsidR="0003117B" w:rsidRPr="00C97D38">
        <w:rPr>
          <w:lang w:val="cs-CZ"/>
        </w:rPr>
        <w:t xml:space="preserve">a to od </w:t>
      </w:r>
      <w:r w:rsidR="00007104">
        <w:rPr>
          <w:lang w:val="cs-CZ"/>
        </w:rPr>
        <w:t xml:space="preserve">začátku </w:t>
      </w:r>
      <w:r w:rsidR="0003117B" w:rsidRPr="00C97D38">
        <w:rPr>
          <w:lang w:val="cs-CZ"/>
        </w:rPr>
        <w:t>měsíce</w:t>
      </w:r>
      <w:r w:rsidR="00663FC5" w:rsidRPr="00C97D38">
        <w:rPr>
          <w:lang w:val="cs-CZ"/>
        </w:rPr>
        <w:t>,</w:t>
      </w:r>
      <w:r w:rsidR="0003117B" w:rsidRPr="00C97D38">
        <w:rPr>
          <w:lang w:val="cs-CZ"/>
        </w:rPr>
        <w:t xml:space="preserve"> ve kterém došlo ke snížení pořizovací ceny majetku o poskytnutou dotaci do doby ukončení účetního odepisování tohoto </w:t>
      </w:r>
      <w:r w:rsidR="00F560B1">
        <w:rPr>
          <w:lang w:val="cs-CZ"/>
        </w:rPr>
        <w:t>Vozidla</w:t>
      </w:r>
      <w:r w:rsidRPr="00C97D38">
        <w:rPr>
          <w:lang w:val="cs-CZ"/>
        </w:rPr>
        <w:t xml:space="preserve">), kterou </w:t>
      </w:r>
      <w:r w:rsidR="001B5D3F" w:rsidRPr="00C97D38">
        <w:rPr>
          <w:lang w:val="cs-CZ"/>
        </w:rPr>
        <w:t>Dopravc</w:t>
      </w:r>
      <w:r w:rsidRPr="00C97D38">
        <w:rPr>
          <w:lang w:val="cs-CZ"/>
        </w:rPr>
        <w:t xml:space="preserve">e případně získal na pořízení </w:t>
      </w:r>
      <w:r w:rsidR="00F560B1">
        <w:rPr>
          <w:lang w:val="cs-CZ"/>
        </w:rPr>
        <w:t>Vozidla</w:t>
      </w:r>
      <w:r w:rsidRPr="00C97D38">
        <w:rPr>
          <w:lang w:val="cs-CZ"/>
        </w:rPr>
        <w:t>, jenž bude využit</w:t>
      </w:r>
      <w:r w:rsidR="005522B6" w:rsidRPr="00C97D38">
        <w:rPr>
          <w:lang w:val="cs-CZ"/>
        </w:rPr>
        <w:t xml:space="preserve"> </w:t>
      </w:r>
      <w:r w:rsidRPr="00C97D38">
        <w:rPr>
          <w:lang w:val="cs-CZ"/>
        </w:rPr>
        <w:t xml:space="preserve">pro plnění závazku </w:t>
      </w:r>
      <w:r w:rsidR="001B5D3F" w:rsidRPr="00C97D38">
        <w:rPr>
          <w:lang w:val="cs-CZ"/>
        </w:rPr>
        <w:t>Dopravc</w:t>
      </w:r>
      <w:r w:rsidRPr="00C97D38">
        <w:rPr>
          <w:lang w:val="cs-CZ"/>
        </w:rPr>
        <w:t xml:space="preserve">e dle této smlouvy (výpočet DOT je uveden v následujícím odstavci tohoto článku </w:t>
      </w:r>
      <w:r w:rsidR="00C638EC">
        <w:rPr>
          <w:lang w:val="cs-CZ"/>
        </w:rPr>
        <w:t xml:space="preserve">této </w:t>
      </w:r>
      <w:r w:rsidRPr="00C97D38">
        <w:rPr>
          <w:lang w:val="cs-CZ"/>
        </w:rPr>
        <w:t>Smlouvy)</w:t>
      </w:r>
      <w:r w:rsidR="00002813">
        <w:rPr>
          <w:lang w:val="cs-CZ"/>
        </w:rPr>
        <w:t>.</w:t>
      </w:r>
    </w:p>
    <w:p w14:paraId="42DE7C84" w14:textId="5A161118" w:rsidR="00294E8C" w:rsidRDefault="00294E8C" w:rsidP="00EF3109">
      <w:pPr>
        <w:pStyle w:val="Normal2"/>
        <w:spacing w:before="0" w:after="0"/>
        <w:ind w:left="1123"/>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00C55A05">
        <w:rPr>
          <w:lang w:val="cs-CZ"/>
        </w:rPr>
        <w:t>a </w:t>
      </w:r>
      <w:r w:rsidRPr="00C97D38">
        <w:rPr>
          <w:lang w:val="cs-CZ"/>
        </w:rPr>
        <w:t>k standardu jeho výbavy</w:t>
      </w:r>
      <w:r w:rsidR="00B37DBE" w:rsidRPr="004719C5">
        <w:rPr>
          <w:lang w:val="cs-CZ"/>
        </w:rPr>
        <w:t xml:space="preserve">, uvedený v Příloze č. </w:t>
      </w:r>
      <w:r w:rsidR="007916B1" w:rsidRPr="004719C5">
        <w:rPr>
          <w:lang w:val="cs-CZ"/>
        </w:rPr>
        <w:t xml:space="preserve">2 </w:t>
      </w:r>
      <w:r w:rsidR="00002813">
        <w:rPr>
          <w:lang w:val="cs-CZ"/>
        </w:rPr>
        <w:t>této Smlouvy.</w:t>
      </w:r>
    </w:p>
    <w:p w14:paraId="09619511" w14:textId="5920588F" w:rsidR="00294E8C" w:rsidRDefault="00294E8C" w:rsidP="00EF3109">
      <w:pPr>
        <w:pStyle w:val="Normal2"/>
        <w:spacing w:before="0" w:after="0"/>
        <w:ind w:left="1123"/>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15A4A39" w14:textId="0C726882" w:rsidR="006870CA" w:rsidRPr="00C97D38" w:rsidRDefault="006870CA" w:rsidP="00CB24CB">
      <w:pPr>
        <w:pStyle w:val="Clanek11"/>
        <w:ind w:hanging="754"/>
        <w:rPr>
          <w:rFonts w:ascii="Times New Roman" w:hAnsi="Times New Roman" w:cs="Times New Roman"/>
          <w:b w:val="0"/>
          <w:i w:val="0"/>
          <w:szCs w:val="22"/>
        </w:rPr>
      </w:pPr>
      <w:bookmarkStart w:id="13" w:name="_Ref34126653"/>
      <w:r w:rsidRPr="00C97D38">
        <w:rPr>
          <w:rFonts w:ascii="Times New Roman" w:hAnsi="Times New Roman" w:cs="Times New Roman"/>
          <w:b w:val="0"/>
          <w:i w:val="0"/>
          <w:szCs w:val="22"/>
        </w:rPr>
        <w:t>Vý</w:t>
      </w:r>
      <w:r w:rsidR="00002813">
        <w:rPr>
          <w:rFonts w:ascii="Times New Roman" w:hAnsi="Times New Roman" w:cs="Times New Roman"/>
          <w:b w:val="0"/>
          <w:i w:val="0"/>
          <w:szCs w:val="22"/>
        </w:rPr>
        <w:t>počet DOT je dán tímto vzorcem:</w:t>
      </w:r>
      <w:bookmarkEnd w:id="13"/>
    </w:p>
    <w:p w14:paraId="0FDE4A5F" w14:textId="20B197F1" w:rsidR="006870CA" w:rsidRPr="008A395D" w:rsidRDefault="006870CA" w:rsidP="00736A73">
      <w:pPr>
        <w:pStyle w:val="Zkladntext"/>
        <w:spacing w:line="240" w:lineRule="auto"/>
        <w:ind w:left="221" w:firstLine="720"/>
        <w:jc w:val="center"/>
        <w:rPr>
          <w:b/>
          <w:sz w:val="22"/>
          <w:szCs w:val="22"/>
        </w:rPr>
      </w:pPr>
      <w:r w:rsidRPr="00C97D38">
        <w:rPr>
          <w:b/>
          <w:sz w:val="22"/>
          <w:szCs w:val="22"/>
        </w:rPr>
        <w:t>DOT =</w:t>
      </w:r>
      <w:r w:rsidR="00EA5F5B" w:rsidRPr="00C97D38">
        <w:rPr>
          <w:b/>
          <w:sz w:val="22"/>
          <w:szCs w:val="22"/>
        </w:rPr>
        <w:t xml:space="preserve"> </w:t>
      </w:r>
      <w:r w:rsidR="00736A73" w:rsidRPr="00C97D38">
        <w:rPr>
          <w:b/>
          <w:bCs/>
          <w:sz w:val="22"/>
          <w:szCs w:val="22"/>
        </w:rPr>
        <w:t>∑</w:t>
      </w:r>
      <w:r w:rsidRPr="00C97D38">
        <w:rPr>
          <w:b/>
          <w:sz w:val="22"/>
          <w:szCs w:val="22"/>
        </w:rPr>
        <w:t xml:space="preserve"> </w:t>
      </w:r>
      <w:r w:rsidR="008A395D">
        <w:rPr>
          <w:b/>
          <w:sz w:val="22"/>
          <w:szCs w:val="22"/>
        </w:rPr>
        <w:t>(</w:t>
      </w:r>
      <w:r w:rsidRPr="004719C5">
        <w:rPr>
          <w:b/>
          <w:sz w:val="22"/>
          <w:szCs w:val="22"/>
        </w:rPr>
        <w:t>P</w:t>
      </w:r>
      <w:r w:rsidR="00917F10" w:rsidRPr="004719C5">
        <w:rPr>
          <w:b/>
          <w:sz w:val="22"/>
          <w:szCs w:val="22"/>
          <w:vertAlign w:val="subscript"/>
        </w:rPr>
        <w:t>j</w:t>
      </w:r>
      <w:r w:rsidRPr="004719C5">
        <w:rPr>
          <w:b/>
          <w:sz w:val="22"/>
          <w:szCs w:val="22"/>
        </w:rPr>
        <w:t>/O</w:t>
      </w:r>
      <w:r w:rsidR="00917F10" w:rsidRPr="004719C5">
        <w:rPr>
          <w:b/>
          <w:sz w:val="22"/>
          <w:szCs w:val="22"/>
          <w:vertAlign w:val="subscript"/>
        </w:rPr>
        <w:t>j</w:t>
      </w:r>
      <w:r w:rsidR="008A395D">
        <w:rPr>
          <w:b/>
          <w:sz w:val="22"/>
          <w:szCs w:val="22"/>
        </w:rPr>
        <w:t xml:space="preserve">) + </w:t>
      </w:r>
      <w:r w:rsidR="008A395D" w:rsidRPr="00C97D38">
        <w:rPr>
          <w:b/>
          <w:bCs/>
          <w:sz w:val="22"/>
          <w:szCs w:val="22"/>
        </w:rPr>
        <w:t>∑</w:t>
      </w:r>
      <w:r w:rsidR="008A395D" w:rsidRPr="00C97D38">
        <w:rPr>
          <w:b/>
          <w:sz w:val="22"/>
          <w:szCs w:val="22"/>
        </w:rPr>
        <w:t xml:space="preserve"> </w:t>
      </w:r>
      <w:r w:rsidR="008A395D">
        <w:rPr>
          <w:b/>
          <w:sz w:val="22"/>
          <w:szCs w:val="22"/>
        </w:rPr>
        <w:t xml:space="preserve">(0,5 x </w:t>
      </w:r>
      <w:r w:rsidR="008A395D" w:rsidRPr="004719C5">
        <w:rPr>
          <w:b/>
          <w:sz w:val="22"/>
          <w:szCs w:val="22"/>
        </w:rPr>
        <w:t>P</w:t>
      </w:r>
      <w:r w:rsidR="008A395D">
        <w:rPr>
          <w:b/>
          <w:sz w:val="22"/>
          <w:szCs w:val="22"/>
          <w:vertAlign w:val="subscript"/>
        </w:rPr>
        <w:t>k</w:t>
      </w:r>
      <w:r w:rsidR="008A395D" w:rsidRPr="004719C5">
        <w:rPr>
          <w:b/>
          <w:sz w:val="22"/>
          <w:szCs w:val="22"/>
        </w:rPr>
        <w:t>/O</w:t>
      </w:r>
      <w:r w:rsidR="008A395D">
        <w:rPr>
          <w:b/>
          <w:sz w:val="22"/>
          <w:szCs w:val="22"/>
          <w:vertAlign w:val="subscript"/>
        </w:rPr>
        <w:t>k</w:t>
      </w:r>
      <w:r w:rsidR="008A395D">
        <w:rPr>
          <w:b/>
          <w:sz w:val="22"/>
          <w:szCs w:val="22"/>
        </w:rPr>
        <w:t>)</w:t>
      </w:r>
    </w:p>
    <w:p w14:paraId="5DD7D3EF" w14:textId="77777777" w:rsidR="006870CA" w:rsidRPr="00C97D38" w:rsidRDefault="006870CA" w:rsidP="00736A73">
      <w:pPr>
        <w:pStyle w:val="Zkladntext"/>
        <w:spacing w:line="240" w:lineRule="auto"/>
        <w:ind w:left="187" w:firstLine="748"/>
        <w:jc w:val="both"/>
        <w:rPr>
          <w:sz w:val="22"/>
          <w:szCs w:val="22"/>
        </w:rPr>
      </w:pPr>
      <w:r w:rsidRPr="00C97D38">
        <w:rPr>
          <w:sz w:val="22"/>
          <w:szCs w:val="22"/>
        </w:rPr>
        <w:t>kde</w:t>
      </w:r>
    </w:p>
    <w:p w14:paraId="3BEA6538" w14:textId="55188AA9" w:rsidR="006870CA" w:rsidRPr="00C97D38" w:rsidRDefault="006870CA" w:rsidP="00736A73">
      <w:pPr>
        <w:pStyle w:val="Zkladntext"/>
        <w:spacing w:line="240" w:lineRule="auto"/>
        <w:ind w:left="187" w:firstLine="748"/>
        <w:jc w:val="both"/>
        <w:rPr>
          <w:sz w:val="22"/>
          <w:szCs w:val="22"/>
        </w:rPr>
      </w:pPr>
      <w:r w:rsidRPr="00C97D38">
        <w:rPr>
          <w:b/>
          <w:sz w:val="22"/>
          <w:szCs w:val="22"/>
        </w:rPr>
        <w:t>P</w:t>
      </w:r>
      <w:r w:rsidRPr="00C97D38">
        <w:rPr>
          <w:sz w:val="22"/>
          <w:szCs w:val="22"/>
        </w:rPr>
        <w:t xml:space="preserve"> pře</w:t>
      </w:r>
      <w:r w:rsidR="001C52D5">
        <w:rPr>
          <w:sz w:val="22"/>
          <w:szCs w:val="22"/>
        </w:rPr>
        <w:t>dstavuje výši poskytnuté dotace</w:t>
      </w:r>
      <w:r w:rsidR="00002813">
        <w:rPr>
          <w:sz w:val="22"/>
          <w:szCs w:val="22"/>
        </w:rPr>
        <w:t>.</w:t>
      </w:r>
    </w:p>
    <w:p w14:paraId="2A39F6AD" w14:textId="5384077C" w:rsidR="006870CA" w:rsidRPr="00C97D38" w:rsidRDefault="006870CA" w:rsidP="0003117B">
      <w:pPr>
        <w:pStyle w:val="Zkladntext"/>
        <w:spacing w:line="240" w:lineRule="auto"/>
        <w:ind w:left="935"/>
        <w:jc w:val="both"/>
        <w:rPr>
          <w:sz w:val="22"/>
          <w:szCs w:val="22"/>
        </w:rPr>
      </w:pPr>
      <w:r w:rsidRPr="00C97D38">
        <w:rPr>
          <w:b/>
          <w:sz w:val="22"/>
          <w:szCs w:val="22"/>
        </w:rPr>
        <w:t>O</w:t>
      </w:r>
      <w:r w:rsidRPr="00C97D38">
        <w:rPr>
          <w:sz w:val="22"/>
          <w:szCs w:val="22"/>
        </w:rPr>
        <w:t xml:space="preserve"> představuje počet měsíců</w:t>
      </w:r>
      <w:r w:rsidR="007F4315" w:rsidRPr="00C97D38">
        <w:rPr>
          <w:sz w:val="22"/>
          <w:szCs w:val="22"/>
        </w:rPr>
        <w:t xml:space="preserve"> období začínajícího měsícem</w:t>
      </w:r>
      <w:r w:rsidR="00663FC5" w:rsidRPr="00C97D38">
        <w:rPr>
          <w:sz w:val="22"/>
          <w:szCs w:val="22"/>
        </w:rPr>
        <w:t>,</w:t>
      </w:r>
      <w:r w:rsidR="0003117B" w:rsidRPr="00C97D38">
        <w:rPr>
          <w:sz w:val="22"/>
          <w:szCs w:val="22"/>
        </w:rPr>
        <w:t xml:space="preserve"> ve kterém došlo ke snížení pořizovací ceny </w:t>
      </w:r>
      <w:r w:rsidR="00F560B1">
        <w:rPr>
          <w:sz w:val="22"/>
          <w:szCs w:val="22"/>
        </w:rPr>
        <w:t>Vozidla</w:t>
      </w:r>
      <w:r w:rsidR="00F560B1" w:rsidRPr="00C97D38">
        <w:rPr>
          <w:sz w:val="22"/>
          <w:szCs w:val="22"/>
        </w:rPr>
        <w:t xml:space="preserve"> </w:t>
      </w:r>
      <w:r w:rsidR="0003117B" w:rsidRPr="00C97D38">
        <w:rPr>
          <w:sz w:val="22"/>
          <w:szCs w:val="22"/>
        </w:rPr>
        <w:t xml:space="preserve">o poskytnutou dotaci </w:t>
      </w:r>
      <w:r w:rsidR="007F4315" w:rsidRPr="00C97D38">
        <w:rPr>
          <w:sz w:val="22"/>
          <w:szCs w:val="22"/>
        </w:rPr>
        <w:t>a končícího měsícem, ve kterém dojde k</w:t>
      </w:r>
      <w:r w:rsidR="00225C12">
        <w:rPr>
          <w:sz w:val="22"/>
          <w:szCs w:val="22"/>
        </w:rPr>
        <w:t> </w:t>
      </w:r>
      <w:r w:rsidR="0003117B" w:rsidRPr="00C97D38">
        <w:rPr>
          <w:sz w:val="22"/>
          <w:szCs w:val="22"/>
        </w:rPr>
        <w:t xml:space="preserve">ukončení účetního odepisování </w:t>
      </w:r>
      <w:r w:rsidR="00F560B1">
        <w:rPr>
          <w:sz w:val="22"/>
          <w:szCs w:val="22"/>
        </w:rPr>
        <w:t>Vozidla</w:t>
      </w:r>
      <w:r w:rsidR="00F560B1" w:rsidRPr="00C97D38">
        <w:rPr>
          <w:sz w:val="22"/>
          <w:szCs w:val="22"/>
        </w:rPr>
        <w:t xml:space="preserve"> </w:t>
      </w:r>
      <w:r w:rsidR="007F4315" w:rsidRPr="00C97D38">
        <w:rPr>
          <w:sz w:val="22"/>
          <w:szCs w:val="22"/>
        </w:rPr>
        <w:t>pořízeného s investiční dotací</w:t>
      </w:r>
      <w:r w:rsidR="00002813">
        <w:rPr>
          <w:sz w:val="22"/>
          <w:szCs w:val="22"/>
        </w:rPr>
        <w:t>.</w:t>
      </w:r>
    </w:p>
    <w:p w14:paraId="0CB922D1" w14:textId="0D48AB84" w:rsidR="00D770AB" w:rsidRDefault="006870CA" w:rsidP="008A395D">
      <w:pPr>
        <w:pStyle w:val="Zkladntext"/>
        <w:spacing w:line="240" w:lineRule="auto"/>
        <w:ind w:left="935"/>
        <w:jc w:val="both"/>
        <w:rPr>
          <w:sz w:val="22"/>
          <w:szCs w:val="22"/>
        </w:rPr>
      </w:pPr>
      <w:r w:rsidRPr="00C97D38">
        <w:rPr>
          <w:b/>
          <w:sz w:val="22"/>
          <w:szCs w:val="22"/>
        </w:rPr>
        <w:t>j</w:t>
      </w:r>
      <w:r w:rsidRPr="00C97D38">
        <w:rPr>
          <w:sz w:val="22"/>
          <w:szCs w:val="22"/>
        </w:rPr>
        <w:t xml:space="preserve"> představuje </w:t>
      </w:r>
      <w:r w:rsidR="00736A73" w:rsidRPr="00C97D38">
        <w:rPr>
          <w:sz w:val="22"/>
          <w:szCs w:val="22"/>
        </w:rPr>
        <w:t xml:space="preserve">index označující </w:t>
      </w:r>
      <w:r w:rsidR="00F560B1">
        <w:rPr>
          <w:sz w:val="22"/>
          <w:szCs w:val="22"/>
        </w:rPr>
        <w:t>Vozidlo</w:t>
      </w:r>
      <w:r w:rsidR="00AD14B0">
        <w:rPr>
          <w:sz w:val="22"/>
          <w:szCs w:val="22"/>
        </w:rPr>
        <w:t>,</w:t>
      </w:r>
      <w:r w:rsidR="00F560B1" w:rsidRPr="00C97D38">
        <w:rPr>
          <w:sz w:val="22"/>
          <w:szCs w:val="22"/>
        </w:rPr>
        <w:t xml:space="preserve"> </w:t>
      </w:r>
      <w:r w:rsidR="00AD14B0">
        <w:rPr>
          <w:sz w:val="22"/>
          <w:szCs w:val="22"/>
        </w:rPr>
        <w:t>u kterého byla</w:t>
      </w:r>
      <w:r w:rsidRPr="00C97D38">
        <w:rPr>
          <w:sz w:val="22"/>
          <w:szCs w:val="22"/>
        </w:rPr>
        <w:t> investiční dotac</w:t>
      </w:r>
      <w:r w:rsidR="00AD14B0">
        <w:rPr>
          <w:sz w:val="22"/>
          <w:szCs w:val="22"/>
        </w:rPr>
        <w:t xml:space="preserve">e </w:t>
      </w:r>
      <w:r w:rsidR="008A395D">
        <w:rPr>
          <w:sz w:val="22"/>
          <w:szCs w:val="22"/>
        </w:rPr>
        <w:t xml:space="preserve"> </w:t>
      </w:r>
      <w:r w:rsidR="00AD14B0">
        <w:rPr>
          <w:sz w:val="22"/>
          <w:szCs w:val="22"/>
        </w:rPr>
        <w:t xml:space="preserve">přidělena </w:t>
      </w:r>
      <w:r w:rsidR="008A395D">
        <w:rPr>
          <w:sz w:val="22"/>
          <w:szCs w:val="22"/>
        </w:rPr>
        <w:t>před podpisem této Smlouvy</w:t>
      </w:r>
      <w:r w:rsidR="00002813">
        <w:rPr>
          <w:sz w:val="22"/>
          <w:szCs w:val="22"/>
        </w:rPr>
        <w:t>.</w:t>
      </w:r>
    </w:p>
    <w:p w14:paraId="3ED7EDB9" w14:textId="4DD91361" w:rsidR="008A395D" w:rsidRPr="00C97D38" w:rsidRDefault="008A395D" w:rsidP="008A395D">
      <w:pPr>
        <w:pStyle w:val="Zkladntext"/>
        <w:spacing w:line="240" w:lineRule="auto"/>
        <w:ind w:left="935"/>
        <w:jc w:val="both"/>
        <w:rPr>
          <w:szCs w:val="22"/>
        </w:rPr>
      </w:pPr>
      <w:r>
        <w:rPr>
          <w:b/>
          <w:sz w:val="22"/>
          <w:szCs w:val="22"/>
        </w:rPr>
        <w:t xml:space="preserve">k </w:t>
      </w:r>
      <w:r w:rsidRPr="00C97D38">
        <w:rPr>
          <w:sz w:val="22"/>
          <w:szCs w:val="22"/>
        </w:rPr>
        <w:t xml:space="preserve">představuje index označující </w:t>
      </w:r>
      <w:r>
        <w:rPr>
          <w:sz w:val="22"/>
          <w:szCs w:val="22"/>
        </w:rPr>
        <w:t>Vozidlo</w:t>
      </w:r>
      <w:r w:rsidR="00AD14B0">
        <w:rPr>
          <w:sz w:val="22"/>
          <w:szCs w:val="22"/>
        </w:rPr>
        <w:t>, u kterého byla</w:t>
      </w:r>
      <w:r w:rsidRPr="00C97D38">
        <w:rPr>
          <w:sz w:val="22"/>
          <w:szCs w:val="22"/>
        </w:rPr>
        <w:t> investiční dotac</w:t>
      </w:r>
      <w:r w:rsidR="00AD14B0">
        <w:rPr>
          <w:sz w:val="22"/>
          <w:szCs w:val="22"/>
        </w:rPr>
        <w:t>e přidělena</w:t>
      </w:r>
      <w:r>
        <w:rPr>
          <w:sz w:val="22"/>
          <w:szCs w:val="22"/>
        </w:rPr>
        <w:t xml:space="preserve"> po podpisu této Smlouvy.</w:t>
      </w:r>
    </w:p>
    <w:p w14:paraId="0DB7F3CC" w14:textId="35BC5FB7" w:rsidR="00DB4538" w:rsidRPr="00C97D38" w:rsidRDefault="00D770AB" w:rsidP="001C52D5">
      <w:pPr>
        <w:pStyle w:val="Zkladntext"/>
        <w:spacing w:before="120" w:after="120" w:line="240" w:lineRule="auto"/>
        <w:ind w:left="936"/>
        <w:jc w:val="both"/>
        <w:rPr>
          <w:sz w:val="22"/>
          <w:szCs w:val="22"/>
        </w:rPr>
      </w:pPr>
      <w:r w:rsidRPr="00C97D38">
        <w:rPr>
          <w:sz w:val="22"/>
          <w:szCs w:val="22"/>
        </w:rPr>
        <w:t xml:space="preserve">Obdobný výpočet platí i pro </w:t>
      </w:r>
      <w:r w:rsidR="00F560B1">
        <w:rPr>
          <w:sz w:val="22"/>
          <w:szCs w:val="22"/>
        </w:rPr>
        <w:t>Vozidlo</w:t>
      </w:r>
      <w:r w:rsidR="00831084" w:rsidRPr="00C97D38">
        <w:rPr>
          <w:sz w:val="22"/>
          <w:szCs w:val="22"/>
        </w:rPr>
        <w:t xml:space="preserve">, </w:t>
      </w:r>
      <w:r w:rsidR="00F560B1" w:rsidRPr="00C97D38">
        <w:rPr>
          <w:sz w:val="22"/>
          <w:szCs w:val="22"/>
        </w:rPr>
        <w:t>kter</w:t>
      </w:r>
      <w:r w:rsidR="00F560B1">
        <w:rPr>
          <w:sz w:val="22"/>
          <w:szCs w:val="22"/>
        </w:rPr>
        <w:t>é</w:t>
      </w:r>
      <w:r w:rsidR="00F560B1" w:rsidRPr="00C97D38">
        <w:rPr>
          <w:sz w:val="22"/>
          <w:szCs w:val="22"/>
        </w:rPr>
        <w:t xml:space="preserve"> </w:t>
      </w:r>
      <w:r w:rsidR="00831084" w:rsidRPr="00C97D38">
        <w:rPr>
          <w:sz w:val="22"/>
          <w:szCs w:val="22"/>
        </w:rPr>
        <w:t>není</w:t>
      </w:r>
      <w:r w:rsidRPr="00C97D38">
        <w:rPr>
          <w:sz w:val="22"/>
          <w:szCs w:val="22"/>
        </w:rPr>
        <w:t xml:space="preserve"> v majetku D</w:t>
      </w:r>
      <w:r w:rsidR="00831084" w:rsidRPr="00C97D38">
        <w:rPr>
          <w:sz w:val="22"/>
          <w:szCs w:val="22"/>
        </w:rPr>
        <w:t>opravce (např. je</w:t>
      </w:r>
      <w:r w:rsidRPr="00C97D38">
        <w:rPr>
          <w:sz w:val="22"/>
          <w:szCs w:val="22"/>
        </w:rPr>
        <w:t xml:space="preserve"> </w:t>
      </w:r>
      <w:r w:rsidR="00F560B1" w:rsidRPr="00C97D38">
        <w:rPr>
          <w:sz w:val="22"/>
          <w:szCs w:val="22"/>
        </w:rPr>
        <w:t>pronajat</w:t>
      </w:r>
      <w:r w:rsidR="00F560B1">
        <w:rPr>
          <w:sz w:val="22"/>
          <w:szCs w:val="22"/>
        </w:rPr>
        <w:t>é</w:t>
      </w:r>
      <w:r w:rsidR="00F560B1" w:rsidRPr="00C97D38">
        <w:rPr>
          <w:sz w:val="22"/>
          <w:szCs w:val="22"/>
        </w:rPr>
        <w:t xml:space="preserve"> </w:t>
      </w:r>
      <w:r w:rsidR="00E56F08" w:rsidRPr="00C97D38">
        <w:rPr>
          <w:sz w:val="22"/>
          <w:szCs w:val="22"/>
        </w:rPr>
        <w:t>od jiného subjektu</w:t>
      </w:r>
      <w:r w:rsidRPr="00C97D38">
        <w:rPr>
          <w:sz w:val="22"/>
          <w:szCs w:val="22"/>
        </w:rPr>
        <w:t xml:space="preserve">, případně plnění </w:t>
      </w:r>
      <w:r w:rsidR="00C638EC" w:rsidRPr="00C638EC">
        <w:rPr>
          <w:sz w:val="22"/>
          <w:szCs w:val="22"/>
        </w:rPr>
        <w:t xml:space="preserve">této </w:t>
      </w:r>
      <w:r w:rsidR="00CD029D" w:rsidRPr="00C97D38">
        <w:rPr>
          <w:sz w:val="22"/>
          <w:szCs w:val="22"/>
        </w:rPr>
        <w:t>Smlouvy</w:t>
      </w:r>
      <w:r w:rsidRPr="00C97D38">
        <w:rPr>
          <w:sz w:val="22"/>
          <w:szCs w:val="22"/>
        </w:rPr>
        <w:t xml:space="preserve"> vykonává jiný dopravce formou </w:t>
      </w:r>
      <w:r w:rsidR="007F7CD1">
        <w:rPr>
          <w:sz w:val="22"/>
          <w:szCs w:val="22"/>
        </w:rPr>
        <w:t>pod</w:t>
      </w:r>
      <w:r w:rsidR="007F7CD1" w:rsidRPr="00C97D38">
        <w:rPr>
          <w:sz w:val="22"/>
          <w:szCs w:val="22"/>
        </w:rPr>
        <w:t>dodávky</w:t>
      </w:r>
      <w:r w:rsidRPr="00C97D38">
        <w:rPr>
          <w:sz w:val="22"/>
          <w:szCs w:val="22"/>
        </w:rPr>
        <w:t>).</w:t>
      </w:r>
    </w:p>
    <w:p w14:paraId="49890A29" w14:textId="7C1941E3" w:rsidR="00E56F08" w:rsidRPr="00C97D38" w:rsidRDefault="00DB4538" w:rsidP="001C52D5">
      <w:pPr>
        <w:pStyle w:val="Zkladntext"/>
        <w:spacing w:before="120" w:after="120" w:line="240" w:lineRule="auto"/>
        <w:ind w:left="936"/>
        <w:jc w:val="both"/>
        <w:rPr>
          <w:sz w:val="22"/>
          <w:szCs w:val="22"/>
        </w:rPr>
      </w:pPr>
      <w:r w:rsidRPr="00C97D38">
        <w:rPr>
          <w:sz w:val="22"/>
          <w:szCs w:val="22"/>
        </w:rPr>
        <w:t xml:space="preserve">Obdobný výpočet platí i pro </w:t>
      </w:r>
      <w:r w:rsidR="00F560B1">
        <w:rPr>
          <w:sz w:val="22"/>
          <w:szCs w:val="22"/>
        </w:rPr>
        <w:t>Vozidlo</w:t>
      </w:r>
      <w:r w:rsidR="00F560B1" w:rsidRPr="00C97D38">
        <w:rPr>
          <w:sz w:val="22"/>
          <w:szCs w:val="22"/>
        </w:rPr>
        <w:t xml:space="preserve"> nabyt</w:t>
      </w:r>
      <w:r w:rsidR="00F560B1">
        <w:rPr>
          <w:sz w:val="22"/>
          <w:szCs w:val="22"/>
        </w:rPr>
        <w:t>é</w:t>
      </w:r>
      <w:r w:rsidR="00F560B1" w:rsidRPr="00C97D38">
        <w:rPr>
          <w:sz w:val="22"/>
          <w:szCs w:val="22"/>
        </w:rPr>
        <w:t xml:space="preserve"> </w:t>
      </w:r>
      <w:r w:rsidRPr="00C97D38">
        <w:rPr>
          <w:sz w:val="22"/>
          <w:szCs w:val="22"/>
        </w:rPr>
        <w:t xml:space="preserve">Dopravcem od předchozího vlastníka, který na pořízení </w:t>
      </w:r>
      <w:r w:rsidR="00F560B1">
        <w:rPr>
          <w:sz w:val="22"/>
          <w:szCs w:val="22"/>
        </w:rPr>
        <w:t>Vozidla</w:t>
      </w:r>
      <w:r w:rsidRPr="00C97D38">
        <w:rPr>
          <w:sz w:val="22"/>
          <w:szCs w:val="22"/>
        </w:rPr>
        <w:t xml:space="preserve"> obdržel investiční dotaci, a to pouze pokud neby</w:t>
      </w:r>
      <w:r w:rsidR="00F560B1">
        <w:rPr>
          <w:sz w:val="22"/>
          <w:szCs w:val="22"/>
        </w:rPr>
        <w:t xml:space="preserve">lo Vozidlo </w:t>
      </w:r>
      <w:r w:rsidRPr="00C97D38">
        <w:rPr>
          <w:sz w:val="22"/>
          <w:szCs w:val="22"/>
        </w:rPr>
        <w:t>účetně odepsán</w:t>
      </w:r>
      <w:r w:rsidR="00F560B1">
        <w:rPr>
          <w:sz w:val="22"/>
          <w:szCs w:val="22"/>
        </w:rPr>
        <w:t>o</w:t>
      </w:r>
      <w:r w:rsidRPr="00C97D38">
        <w:rPr>
          <w:sz w:val="22"/>
          <w:szCs w:val="22"/>
        </w:rPr>
        <w:t xml:space="preserve"> původním vlastníkem.</w:t>
      </w:r>
    </w:p>
    <w:p w14:paraId="221FD993" w14:textId="1FE3A065" w:rsidR="006870CA" w:rsidRPr="00C97D38" w:rsidRDefault="00D770AB" w:rsidP="001C52D5">
      <w:pPr>
        <w:pStyle w:val="Zkladntext"/>
        <w:spacing w:before="120" w:after="120" w:line="240" w:lineRule="auto"/>
        <w:ind w:left="936"/>
        <w:jc w:val="both"/>
        <w:rPr>
          <w:sz w:val="22"/>
          <w:szCs w:val="22"/>
        </w:rPr>
      </w:pPr>
      <w:r w:rsidRPr="00C97D38">
        <w:rPr>
          <w:sz w:val="22"/>
          <w:szCs w:val="22"/>
        </w:rPr>
        <w:lastRenderedPageBreak/>
        <w:t xml:space="preserve">V případě, že je </w:t>
      </w:r>
      <w:r w:rsidR="00F560B1">
        <w:rPr>
          <w:sz w:val="22"/>
          <w:szCs w:val="22"/>
        </w:rPr>
        <w:t>Vozidlo</w:t>
      </w:r>
      <w:r w:rsidR="00F560B1" w:rsidRPr="00C97D38">
        <w:rPr>
          <w:sz w:val="22"/>
          <w:szCs w:val="22"/>
        </w:rPr>
        <w:t xml:space="preserve"> pořízen</w:t>
      </w:r>
      <w:r w:rsidR="00F560B1">
        <w:rPr>
          <w:sz w:val="22"/>
          <w:szCs w:val="22"/>
        </w:rPr>
        <w:t>é</w:t>
      </w:r>
      <w:r w:rsidR="00F560B1" w:rsidRPr="00C97D38">
        <w:rPr>
          <w:sz w:val="22"/>
          <w:szCs w:val="22"/>
        </w:rPr>
        <w:t xml:space="preserve"> </w:t>
      </w:r>
      <w:r w:rsidRPr="00C97D38">
        <w:rPr>
          <w:sz w:val="22"/>
          <w:szCs w:val="22"/>
        </w:rPr>
        <w:t>s </w:t>
      </w:r>
      <w:r w:rsidR="009D3913" w:rsidRPr="00C97D38">
        <w:rPr>
          <w:sz w:val="22"/>
          <w:szCs w:val="22"/>
        </w:rPr>
        <w:t>použitím dotace</w:t>
      </w:r>
      <w:r w:rsidRPr="00C97D38">
        <w:rPr>
          <w:sz w:val="22"/>
          <w:szCs w:val="22"/>
        </w:rPr>
        <w:t xml:space="preserve"> používán</w:t>
      </w:r>
      <w:r w:rsidR="00F560B1">
        <w:rPr>
          <w:sz w:val="22"/>
          <w:szCs w:val="22"/>
        </w:rPr>
        <w:t>o</w:t>
      </w:r>
      <w:r w:rsidRPr="00C97D38">
        <w:rPr>
          <w:sz w:val="22"/>
          <w:szCs w:val="22"/>
        </w:rPr>
        <w:t xml:space="preserve"> pro plnění více smluv o</w:t>
      </w:r>
      <w:r w:rsidR="006E58A7">
        <w:rPr>
          <w:sz w:val="22"/>
          <w:szCs w:val="22"/>
        </w:rPr>
        <w:t> </w:t>
      </w:r>
      <w:r w:rsidRPr="00C97D38">
        <w:rPr>
          <w:sz w:val="22"/>
          <w:szCs w:val="22"/>
        </w:rPr>
        <w:t>veřejných službách uzavřených s Jihomoravským krajem</w:t>
      </w:r>
      <w:r w:rsidR="003F706D" w:rsidRPr="00C97D38">
        <w:rPr>
          <w:sz w:val="22"/>
          <w:szCs w:val="22"/>
        </w:rPr>
        <w:t>,</w:t>
      </w:r>
      <w:r w:rsidR="00CC5D4B" w:rsidRPr="00C97D38">
        <w:rPr>
          <w:sz w:val="22"/>
          <w:szCs w:val="22"/>
        </w:rPr>
        <w:t xml:space="preserve"> </w:t>
      </w:r>
      <w:r w:rsidR="00CC5D4B" w:rsidRPr="004719C5">
        <w:rPr>
          <w:sz w:val="22"/>
          <w:szCs w:val="22"/>
        </w:rPr>
        <w:t xml:space="preserve">případně je </w:t>
      </w:r>
      <w:r w:rsidR="00F560B1">
        <w:rPr>
          <w:sz w:val="22"/>
          <w:szCs w:val="22"/>
        </w:rPr>
        <w:t>Vozidlo</w:t>
      </w:r>
      <w:r w:rsidR="00F560B1" w:rsidRPr="004719C5">
        <w:rPr>
          <w:sz w:val="22"/>
          <w:szCs w:val="22"/>
        </w:rPr>
        <w:t xml:space="preserve"> pořízen</w:t>
      </w:r>
      <w:r w:rsidR="00F560B1">
        <w:rPr>
          <w:sz w:val="22"/>
          <w:szCs w:val="22"/>
        </w:rPr>
        <w:t>é</w:t>
      </w:r>
      <w:r w:rsidR="00F560B1" w:rsidRPr="004719C5">
        <w:rPr>
          <w:sz w:val="22"/>
          <w:szCs w:val="22"/>
        </w:rPr>
        <w:t xml:space="preserve"> </w:t>
      </w:r>
      <w:r w:rsidR="00CC5D4B" w:rsidRPr="004719C5">
        <w:rPr>
          <w:sz w:val="22"/>
          <w:szCs w:val="22"/>
        </w:rPr>
        <w:t>s dotací používán</w:t>
      </w:r>
      <w:r w:rsidR="00F560B1">
        <w:rPr>
          <w:sz w:val="22"/>
          <w:szCs w:val="22"/>
        </w:rPr>
        <w:t>o</w:t>
      </w:r>
      <w:r w:rsidR="00CC5D4B" w:rsidRPr="004719C5">
        <w:rPr>
          <w:sz w:val="22"/>
          <w:szCs w:val="22"/>
        </w:rPr>
        <w:t xml:space="preserve"> </w:t>
      </w:r>
      <w:r w:rsidR="00C32CBF" w:rsidRPr="004719C5">
        <w:rPr>
          <w:sz w:val="22"/>
          <w:szCs w:val="22"/>
        </w:rPr>
        <w:t>u</w:t>
      </w:r>
      <w:r w:rsidR="00CC5D4B" w:rsidRPr="004719C5">
        <w:rPr>
          <w:sz w:val="22"/>
          <w:szCs w:val="22"/>
        </w:rPr>
        <w:t xml:space="preserve"> více výběrových skupin v rámci jedné smlouvy</w:t>
      </w:r>
      <w:r w:rsidRPr="004719C5">
        <w:rPr>
          <w:sz w:val="22"/>
          <w:szCs w:val="22"/>
        </w:rPr>
        <w:t xml:space="preserve">, </w:t>
      </w:r>
      <w:r w:rsidRPr="00C97D38">
        <w:rPr>
          <w:sz w:val="22"/>
          <w:szCs w:val="22"/>
        </w:rPr>
        <w:t xml:space="preserve">odpočet DOT </w:t>
      </w:r>
      <w:r w:rsidR="00E56F08" w:rsidRPr="00C97D38">
        <w:rPr>
          <w:sz w:val="22"/>
          <w:szCs w:val="22"/>
        </w:rPr>
        <w:t xml:space="preserve">se </w:t>
      </w:r>
      <w:r w:rsidRPr="00C97D38">
        <w:rPr>
          <w:sz w:val="22"/>
          <w:szCs w:val="22"/>
        </w:rPr>
        <w:t>prov</w:t>
      </w:r>
      <w:r w:rsidR="00E56F08" w:rsidRPr="00C97D38">
        <w:rPr>
          <w:sz w:val="22"/>
          <w:szCs w:val="22"/>
        </w:rPr>
        <w:t>ádí</w:t>
      </w:r>
      <w:r w:rsidRPr="00C97D38">
        <w:rPr>
          <w:sz w:val="22"/>
          <w:szCs w:val="22"/>
        </w:rPr>
        <w:t xml:space="preserve"> pouze </w:t>
      </w:r>
      <w:r w:rsidR="00D7694E" w:rsidRPr="00C97D38">
        <w:rPr>
          <w:sz w:val="22"/>
          <w:szCs w:val="22"/>
        </w:rPr>
        <w:t>jednou</w:t>
      </w:r>
      <w:r w:rsidRPr="00C97D38">
        <w:rPr>
          <w:sz w:val="22"/>
          <w:szCs w:val="22"/>
        </w:rPr>
        <w:t>.</w:t>
      </w:r>
    </w:p>
    <w:p w14:paraId="3AEA9CC4" w14:textId="32C38096" w:rsidR="00CB24CB" w:rsidRPr="00C97D38" w:rsidRDefault="00CB24CB" w:rsidP="00CB24CB">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je povinen</w:t>
      </w:r>
      <w:r w:rsidR="005B70D6" w:rsidRPr="00C97D38">
        <w:rPr>
          <w:rFonts w:ascii="Times New Roman" w:hAnsi="Times New Roman" w:cs="Times New Roman"/>
          <w:b w:val="0"/>
          <w:i w:val="0"/>
          <w:szCs w:val="22"/>
        </w:rPr>
        <w:t xml:space="preserve"> neprodleně</w:t>
      </w:r>
      <w:r w:rsidRPr="00C97D38">
        <w:rPr>
          <w:rFonts w:ascii="Times New Roman" w:hAnsi="Times New Roman" w:cs="Times New Roman"/>
          <w:b w:val="0"/>
          <w:i w:val="0"/>
          <w:szCs w:val="22"/>
        </w:rPr>
        <w:t xml:space="preserve"> informovat Objednatele o každé</w:t>
      </w:r>
      <w:r w:rsidR="00513772" w:rsidRPr="00C97D38">
        <w:rPr>
          <w:rFonts w:ascii="Times New Roman" w:hAnsi="Times New Roman" w:cs="Times New Roman"/>
          <w:b w:val="0"/>
          <w:i w:val="0"/>
          <w:szCs w:val="22"/>
        </w:rPr>
        <w:t>m plnění</w:t>
      </w:r>
      <w:r w:rsidRPr="00C97D38">
        <w:rPr>
          <w:rFonts w:ascii="Times New Roman" w:hAnsi="Times New Roman" w:cs="Times New Roman"/>
          <w:b w:val="0"/>
          <w:i w:val="0"/>
          <w:szCs w:val="22"/>
        </w:rPr>
        <w:t>, kter</w:t>
      </w:r>
      <w:r w:rsidR="00513772" w:rsidRPr="00C97D38">
        <w:rPr>
          <w:rFonts w:ascii="Times New Roman" w:hAnsi="Times New Roman" w:cs="Times New Roman"/>
          <w:b w:val="0"/>
          <w:i w:val="0"/>
          <w:szCs w:val="22"/>
        </w:rPr>
        <w:t>é</w:t>
      </w:r>
      <w:r w:rsidRPr="00C97D38">
        <w:rPr>
          <w:rFonts w:ascii="Times New Roman" w:hAnsi="Times New Roman" w:cs="Times New Roman"/>
          <w:b w:val="0"/>
          <w:i w:val="0"/>
          <w:szCs w:val="22"/>
        </w:rPr>
        <w:t xml:space="preserve"> mu byl</w:t>
      </w:r>
      <w:r w:rsidR="00513772"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 </w:t>
      </w:r>
      <w:r w:rsidR="005B70D6" w:rsidRPr="00C97D38">
        <w:rPr>
          <w:rFonts w:ascii="Times New Roman" w:hAnsi="Times New Roman" w:cs="Times New Roman"/>
          <w:b w:val="0"/>
          <w:i w:val="0"/>
          <w:szCs w:val="22"/>
        </w:rPr>
        <w:t>poskytnut</w:t>
      </w:r>
      <w:r w:rsidR="00513772" w:rsidRPr="00C97D38">
        <w:rPr>
          <w:rFonts w:ascii="Times New Roman" w:hAnsi="Times New Roman" w:cs="Times New Roman"/>
          <w:b w:val="0"/>
          <w:i w:val="0"/>
          <w:szCs w:val="22"/>
        </w:rPr>
        <w:t>o</w:t>
      </w:r>
      <w:r w:rsidR="005B70D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 </w:t>
      </w:r>
      <w:r w:rsidR="00706B79"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ahájením provozu </w:t>
      </w:r>
      <w:r w:rsidR="00C931BB" w:rsidRPr="00C97D38">
        <w:rPr>
          <w:rFonts w:ascii="Times New Roman" w:hAnsi="Times New Roman" w:cs="Times New Roman"/>
          <w:b w:val="0"/>
          <w:i w:val="0"/>
          <w:szCs w:val="22"/>
        </w:rPr>
        <w:t xml:space="preserve">či </w:t>
      </w:r>
      <w:r w:rsidRPr="00C97D38">
        <w:rPr>
          <w:rFonts w:ascii="Times New Roman" w:hAnsi="Times New Roman" w:cs="Times New Roman"/>
          <w:b w:val="0"/>
          <w:i w:val="0"/>
          <w:szCs w:val="22"/>
        </w:rPr>
        <w:t xml:space="preserve">dále za dobu trvání platnosti </w:t>
      </w:r>
      <w:r w:rsidR="00C931BB" w:rsidRPr="00C97D38">
        <w:rPr>
          <w:rFonts w:ascii="Times New Roman" w:hAnsi="Times New Roman" w:cs="Times New Roman"/>
          <w:b w:val="0"/>
          <w:i w:val="0"/>
          <w:szCs w:val="22"/>
        </w:rPr>
        <w:t xml:space="preserve">této Smlouvy </w:t>
      </w:r>
      <w:r w:rsidRPr="00C97D38">
        <w:rPr>
          <w:rFonts w:ascii="Times New Roman" w:hAnsi="Times New Roman" w:cs="Times New Roman"/>
          <w:b w:val="0"/>
          <w:i w:val="0"/>
          <w:szCs w:val="22"/>
        </w:rPr>
        <w:t>z jakéhokoliv dotačního programu či od jakékoliv instituce</w:t>
      </w:r>
      <w:r w:rsidR="00C931BB" w:rsidRPr="00C97D38">
        <w:rPr>
          <w:rFonts w:ascii="Times New Roman" w:hAnsi="Times New Roman" w:cs="Times New Roman"/>
          <w:b w:val="0"/>
          <w:i w:val="0"/>
          <w:szCs w:val="22"/>
        </w:rPr>
        <w:t xml:space="preserve"> </w:t>
      </w:r>
      <w:r w:rsidR="00513772" w:rsidRPr="00C97D38">
        <w:rPr>
          <w:rFonts w:ascii="Times New Roman" w:hAnsi="Times New Roman" w:cs="Times New Roman"/>
          <w:b w:val="0"/>
          <w:i w:val="0"/>
          <w:szCs w:val="22"/>
        </w:rPr>
        <w:t xml:space="preserve">jako dotace </w:t>
      </w:r>
      <w:r w:rsidR="00C931BB" w:rsidRPr="00C97D38">
        <w:rPr>
          <w:rFonts w:ascii="Times New Roman" w:hAnsi="Times New Roman" w:cs="Times New Roman"/>
          <w:b w:val="0"/>
          <w:i w:val="0"/>
          <w:szCs w:val="22"/>
        </w:rPr>
        <w:t>na pořízení</w:t>
      </w:r>
      <w:r w:rsidR="0003117B" w:rsidRPr="00C97D38">
        <w:rPr>
          <w:rFonts w:ascii="Times New Roman" w:hAnsi="Times New Roman" w:cs="Times New Roman"/>
          <w:b w:val="0"/>
          <w:i w:val="0"/>
          <w:szCs w:val="22"/>
        </w:rPr>
        <w:t xml:space="preserve"> </w:t>
      </w:r>
      <w:r w:rsidR="00CC3164">
        <w:rPr>
          <w:rFonts w:ascii="Times New Roman" w:hAnsi="Times New Roman" w:cs="Times New Roman"/>
          <w:b w:val="0"/>
          <w:i w:val="0"/>
          <w:szCs w:val="22"/>
        </w:rPr>
        <w:t>Vozidla</w:t>
      </w:r>
      <w:r w:rsidR="00CC3164" w:rsidRPr="00C97D38">
        <w:rPr>
          <w:rFonts w:ascii="Times New Roman" w:hAnsi="Times New Roman" w:cs="Times New Roman"/>
          <w:b w:val="0"/>
          <w:i w:val="0"/>
          <w:szCs w:val="22"/>
        </w:rPr>
        <w:t xml:space="preserve"> </w:t>
      </w:r>
      <w:r w:rsidR="00C931BB" w:rsidRPr="00C97D38">
        <w:rPr>
          <w:rFonts w:ascii="Times New Roman" w:hAnsi="Times New Roman" w:cs="Times New Roman"/>
          <w:b w:val="0"/>
          <w:i w:val="0"/>
          <w:szCs w:val="22"/>
        </w:rPr>
        <w:t xml:space="preserve">a Dopravce v rámci plnění </w:t>
      </w:r>
      <w:r w:rsidR="007D1ADB" w:rsidRPr="00C97D38">
        <w:rPr>
          <w:rFonts w:ascii="Times New Roman" w:hAnsi="Times New Roman" w:cs="Times New Roman"/>
          <w:b w:val="0"/>
          <w:i w:val="0"/>
          <w:szCs w:val="22"/>
        </w:rPr>
        <w:t>Z</w:t>
      </w:r>
      <w:r w:rsidR="00C931BB" w:rsidRPr="00C97D38">
        <w:rPr>
          <w:rFonts w:ascii="Times New Roman" w:hAnsi="Times New Roman" w:cs="Times New Roman"/>
          <w:b w:val="0"/>
          <w:i w:val="0"/>
          <w:szCs w:val="22"/>
        </w:rPr>
        <w:t>ávazk</w:t>
      </w:r>
      <w:r w:rsidR="007D1ADB" w:rsidRPr="00C97D38">
        <w:rPr>
          <w:rFonts w:ascii="Times New Roman" w:hAnsi="Times New Roman" w:cs="Times New Roman"/>
          <w:b w:val="0"/>
          <w:i w:val="0"/>
          <w:szCs w:val="22"/>
        </w:rPr>
        <w:t>u</w:t>
      </w:r>
      <w:r w:rsidR="00C931BB" w:rsidRPr="00C97D38">
        <w:rPr>
          <w:rFonts w:ascii="Times New Roman" w:hAnsi="Times New Roman" w:cs="Times New Roman"/>
          <w:b w:val="0"/>
          <w:i w:val="0"/>
          <w:szCs w:val="22"/>
        </w:rPr>
        <w:t xml:space="preserve"> </w:t>
      </w:r>
      <w:r w:rsidR="007D1ADB" w:rsidRPr="00C97D38">
        <w:rPr>
          <w:rFonts w:ascii="Times New Roman" w:hAnsi="Times New Roman" w:cs="Times New Roman"/>
          <w:b w:val="0"/>
          <w:i w:val="0"/>
          <w:szCs w:val="22"/>
        </w:rPr>
        <w:t xml:space="preserve">veřejné služby </w:t>
      </w:r>
      <w:r w:rsidR="00C931BB" w:rsidRPr="00C97D38">
        <w:rPr>
          <w:rFonts w:ascii="Times New Roman" w:hAnsi="Times New Roman" w:cs="Times New Roman"/>
          <w:b w:val="0"/>
          <w:i w:val="0"/>
          <w:szCs w:val="22"/>
        </w:rPr>
        <w:t>dle této</w:t>
      </w:r>
      <w:r w:rsidR="0060621D" w:rsidRPr="00C97D38">
        <w:rPr>
          <w:rFonts w:ascii="Times New Roman" w:hAnsi="Times New Roman" w:cs="Times New Roman"/>
          <w:b w:val="0"/>
          <w:i w:val="0"/>
          <w:szCs w:val="22"/>
        </w:rPr>
        <w:t xml:space="preserve"> Smlouvy</w:t>
      </w:r>
      <w:r w:rsidR="00C931BB" w:rsidRPr="00C97D38">
        <w:rPr>
          <w:rFonts w:ascii="Times New Roman" w:hAnsi="Times New Roman" w:cs="Times New Roman"/>
          <w:b w:val="0"/>
          <w:i w:val="0"/>
          <w:szCs w:val="22"/>
        </w:rPr>
        <w:t xml:space="preserve"> </w:t>
      </w:r>
      <w:r w:rsidR="00CC3164">
        <w:rPr>
          <w:rFonts w:ascii="Times New Roman" w:hAnsi="Times New Roman" w:cs="Times New Roman"/>
          <w:b w:val="0"/>
          <w:i w:val="0"/>
          <w:szCs w:val="22"/>
        </w:rPr>
        <w:t xml:space="preserve">toto Vozidlo </w:t>
      </w:r>
      <w:r w:rsidR="00E56F08" w:rsidRPr="00C97D38">
        <w:rPr>
          <w:rFonts w:ascii="Times New Roman" w:hAnsi="Times New Roman" w:cs="Times New Roman"/>
          <w:b w:val="0"/>
          <w:i w:val="0"/>
          <w:szCs w:val="22"/>
        </w:rPr>
        <w:t xml:space="preserve">zcela nebo jen částečně </w:t>
      </w:r>
      <w:r w:rsidR="00C931BB" w:rsidRPr="00C97D38">
        <w:rPr>
          <w:rFonts w:ascii="Times New Roman" w:hAnsi="Times New Roman" w:cs="Times New Roman"/>
          <w:b w:val="0"/>
          <w:i w:val="0"/>
          <w:szCs w:val="22"/>
        </w:rPr>
        <w:t>využívá</w:t>
      </w:r>
      <w:r w:rsidR="00736A73" w:rsidRPr="00C97D38">
        <w:rPr>
          <w:rFonts w:ascii="Times New Roman" w:hAnsi="Times New Roman" w:cs="Times New Roman"/>
          <w:b w:val="0"/>
          <w:i w:val="0"/>
          <w:szCs w:val="22"/>
        </w:rPr>
        <w:t xml:space="preserve">, a dále o </w:t>
      </w:r>
      <w:r w:rsidR="0076047B" w:rsidRPr="00C97D38">
        <w:rPr>
          <w:rFonts w:ascii="Times New Roman" w:hAnsi="Times New Roman" w:cs="Times New Roman"/>
          <w:b w:val="0"/>
          <w:i w:val="0"/>
          <w:szCs w:val="22"/>
        </w:rPr>
        <w:t xml:space="preserve">okamžiku snížení pořizovací hodnoty </w:t>
      </w:r>
      <w:r w:rsidR="00CC3164">
        <w:rPr>
          <w:rFonts w:ascii="Times New Roman" w:hAnsi="Times New Roman" w:cs="Times New Roman"/>
          <w:b w:val="0"/>
          <w:i w:val="0"/>
          <w:szCs w:val="22"/>
        </w:rPr>
        <w:t>Vozidla</w:t>
      </w:r>
      <w:r w:rsidR="00CC3164" w:rsidRPr="00C97D38">
        <w:rPr>
          <w:rFonts w:ascii="Times New Roman" w:hAnsi="Times New Roman" w:cs="Times New Roman"/>
          <w:b w:val="0"/>
          <w:i w:val="0"/>
          <w:szCs w:val="22"/>
        </w:rPr>
        <w:t xml:space="preserve"> </w:t>
      </w:r>
      <w:r w:rsidR="0076047B" w:rsidRPr="00C97D38">
        <w:rPr>
          <w:rFonts w:ascii="Times New Roman" w:hAnsi="Times New Roman" w:cs="Times New Roman"/>
          <w:b w:val="0"/>
          <w:i w:val="0"/>
          <w:szCs w:val="22"/>
        </w:rPr>
        <w:t>také o</w:t>
      </w:r>
      <w:r w:rsidR="00225C12">
        <w:rPr>
          <w:rFonts w:ascii="Times New Roman" w:hAnsi="Times New Roman" w:cs="Times New Roman"/>
          <w:b w:val="0"/>
          <w:i w:val="0"/>
          <w:szCs w:val="22"/>
        </w:rPr>
        <w:t> </w:t>
      </w:r>
      <w:r w:rsidR="00736A73" w:rsidRPr="00C97D38">
        <w:rPr>
          <w:rFonts w:ascii="Times New Roman" w:hAnsi="Times New Roman" w:cs="Times New Roman"/>
          <w:b w:val="0"/>
          <w:i w:val="0"/>
          <w:szCs w:val="22"/>
        </w:rPr>
        <w:t xml:space="preserve">době, po kterou bude </w:t>
      </w:r>
      <w:r w:rsidR="00CC3164">
        <w:rPr>
          <w:rFonts w:ascii="Times New Roman" w:hAnsi="Times New Roman" w:cs="Times New Roman"/>
          <w:b w:val="0"/>
          <w:i w:val="0"/>
          <w:szCs w:val="22"/>
        </w:rPr>
        <w:t>Vozidlo</w:t>
      </w:r>
      <w:r w:rsidR="00CC3164" w:rsidRPr="00C97D38">
        <w:rPr>
          <w:rFonts w:ascii="Times New Roman" w:hAnsi="Times New Roman" w:cs="Times New Roman"/>
          <w:b w:val="0"/>
          <w:i w:val="0"/>
          <w:szCs w:val="22"/>
        </w:rPr>
        <w:t xml:space="preserve"> </w:t>
      </w:r>
      <w:r w:rsidR="00736A73" w:rsidRPr="00C97D38">
        <w:rPr>
          <w:rFonts w:ascii="Times New Roman" w:hAnsi="Times New Roman" w:cs="Times New Roman"/>
          <w:b w:val="0"/>
          <w:i w:val="0"/>
          <w:szCs w:val="22"/>
        </w:rPr>
        <w:t>reálně účetně odepisován</w:t>
      </w:r>
      <w:r w:rsidR="00CC3164">
        <w:rPr>
          <w:rFonts w:ascii="Times New Roman" w:hAnsi="Times New Roman" w:cs="Times New Roman"/>
          <w:b w:val="0"/>
          <w:i w:val="0"/>
          <w:szCs w:val="22"/>
        </w:rPr>
        <w:t>o</w:t>
      </w:r>
      <w:r w:rsidRPr="00C97D38">
        <w:rPr>
          <w:rFonts w:ascii="Times New Roman" w:hAnsi="Times New Roman" w:cs="Times New Roman"/>
          <w:b w:val="0"/>
          <w:i w:val="0"/>
          <w:szCs w:val="22"/>
        </w:rPr>
        <w:t>. Pokud Objednatel zjistí porušení této povinnosti, je Dopravc</w:t>
      </w:r>
      <w:r w:rsidR="00827053"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w:t>
      </w:r>
      <w:r w:rsidR="00827053" w:rsidRPr="00C97D38">
        <w:rPr>
          <w:rFonts w:ascii="Times New Roman" w:hAnsi="Times New Roman" w:cs="Times New Roman"/>
          <w:b w:val="0"/>
          <w:i w:val="0"/>
          <w:szCs w:val="22"/>
        </w:rPr>
        <w:t xml:space="preserve">povinen uhradit </w:t>
      </w:r>
      <w:r w:rsidR="007D1ADB" w:rsidRPr="00C97D38">
        <w:rPr>
          <w:rFonts w:ascii="Times New Roman" w:hAnsi="Times New Roman" w:cs="Times New Roman"/>
          <w:b w:val="0"/>
          <w:i w:val="0"/>
          <w:szCs w:val="22"/>
        </w:rPr>
        <w:t xml:space="preserve">Objednateli </w:t>
      </w:r>
      <w:r w:rsidRPr="00C97D38">
        <w:rPr>
          <w:rFonts w:ascii="Times New Roman" w:hAnsi="Times New Roman" w:cs="Times New Roman"/>
          <w:b w:val="0"/>
          <w:i w:val="0"/>
          <w:szCs w:val="22"/>
        </w:rPr>
        <w:t>smluvní pokutu, která bude dána součinem DOT a počtem</w:t>
      </w:r>
      <w:r w:rsidR="003F7FAC">
        <w:rPr>
          <w:rFonts w:ascii="Times New Roman" w:hAnsi="Times New Roman" w:cs="Times New Roman"/>
          <w:b w:val="0"/>
          <w:i w:val="0"/>
          <w:szCs w:val="22"/>
        </w:rPr>
        <w:t xml:space="preserve"> celých kalendářních</w:t>
      </w:r>
      <w:r w:rsidRPr="00C97D38">
        <w:rPr>
          <w:rFonts w:ascii="Times New Roman" w:hAnsi="Times New Roman" w:cs="Times New Roman"/>
          <w:b w:val="0"/>
          <w:i w:val="0"/>
          <w:szCs w:val="22"/>
        </w:rPr>
        <w:t xml:space="preserve"> měsíců uplynulých od </w:t>
      </w:r>
      <w:r w:rsidR="00F94A45">
        <w:rPr>
          <w:rFonts w:ascii="Times New Roman" w:hAnsi="Times New Roman" w:cs="Times New Roman"/>
          <w:b w:val="0"/>
          <w:i w:val="0"/>
          <w:szCs w:val="22"/>
        </w:rPr>
        <w:t>prvního dne měsíce, ve kterém došlo ke</w:t>
      </w:r>
      <w:r w:rsidR="00F94A45" w:rsidRPr="00C97D38">
        <w:rPr>
          <w:rFonts w:ascii="Times New Roman" w:hAnsi="Times New Roman" w:cs="Times New Roman"/>
          <w:b w:val="0"/>
          <w:i w:val="0"/>
          <w:szCs w:val="22"/>
        </w:rPr>
        <w:t xml:space="preserve"> </w:t>
      </w:r>
      <w:r w:rsidR="0076047B" w:rsidRPr="00C97D38">
        <w:rPr>
          <w:rFonts w:ascii="Times New Roman" w:hAnsi="Times New Roman" w:cs="Times New Roman"/>
          <w:b w:val="0"/>
          <w:i w:val="0"/>
          <w:szCs w:val="22"/>
        </w:rPr>
        <w:t>snížení poř</w:t>
      </w:r>
      <w:r w:rsidR="004B15C4" w:rsidRPr="00C97D38">
        <w:rPr>
          <w:rFonts w:ascii="Times New Roman" w:hAnsi="Times New Roman" w:cs="Times New Roman"/>
          <w:b w:val="0"/>
          <w:i w:val="0"/>
          <w:szCs w:val="22"/>
        </w:rPr>
        <w:t>i</w:t>
      </w:r>
      <w:r w:rsidR="0076047B" w:rsidRPr="00C97D38">
        <w:rPr>
          <w:rFonts w:ascii="Times New Roman" w:hAnsi="Times New Roman" w:cs="Times New Roman"/>
          <w:b w:val="0"/>
          <w:i w:val="0"/>
          <w:szCs w:val="22"/>
        </w:rPr>
        <w:t xml:space="preserve">zovací hodnoty </w:t>
      </w:r>
      <w:r w:rsidR="00CC3164">
        <w:rPr>
          <w:rFonts w:ascii="Times New Roman" w:hAnsi="Times New Roman" w:cs="Times New Roman"/>
          <w:b w:val="0"/>
          <w:i w:val="0"/>
          <w:szCs w:val="22"/>
        </w:rPr>
        <w:t>Vozidla</w:t>
      </w:r>
      <w:r w:rsidR="00CC3164" w:rsidRPr="00C97D38">
        <w:rPr>
          <w:rFonts w:ascii="Times New Roman" w:hAnsi="Times New Roman" w:cs="Times New Roman"/>
          <w:b w:val="0"/>
          <w:i w:val="0"/>
          <w:szCs w:val="22"/>
        </w:rPr>
        <w:t xml:space="preserve"> </w:t>
      </w:r>
      <w:r w:rsidR="0076047B" w:rsidRPr="00C97D38">
        <w:rPr>
          <w:rFonts w:ascii="Times New Roman" w:hAnsi="Times New Roman" w:cs="Times New Roman"/>
          <w:b w:val="0"/>
          <w:i w:val="0"/>
          <w:szCs w:val="22"/>
        </w:rPr>
        <w:t xml:space="preserve">o </w:t>
      </w:r>
      <w:r w:rsidRPr="00C97D38">
        <w:rPr>
          <w:rFonts w:ascii="Times New Roman" w:hAnsi="Times New Roman" w:cs="Times New Roman"/>
          <w:b w:val="0"/>
          <w:i w:val="0"/>
          <w:szCs w:val="22"/>
        </w:rPr>
        <w:t>poskyt</w:t>
      </w:r>
      <w:r w:rsidR="0076047B" w:rsidRPr="00C97D38">
        <w:rPr>
          <w:rFonts w:ascii="Times New Roman" w:hAnsi="Times New Roman" w:cs="Times New Roman"/>
          <w:b w:val="0"/>
          <w:i w:val="0"/>
          <w:szCs w:val="22"/>
        </w:rPr>
        <w:t>nutou</w:t>
      </w:r>
      <w:r w:rsidRPr="00C97D38">
        <w:rPr>
          <w:rFonts w:ascii="Times New Roman" w:hAnsi="Times New Roman" w:cs="Times New Roman"/>
          <w:b w:val="0"/>
          <w:i w:val="0"/>
          <w:szCs w:val="22"/>
        </w:rPr>
        <w:t xml:space="preserve"> dotac</w:t>
      </w:r>
      <w:r w:rsidR="0076047B" w:rsidRPr="00C97D38">
        <w:rPr>
          <w:rFonts w:ascii="Times New Roman" w:hAnsi="Times New Roman" w:cs="Times New Roman"/>
          <w:b w:val="0"/>
          <w:i w:val="0"/>
          <w:szCs w:val="22"/>
        </w:rPr>
        <w:t>i</w:t>
      </w:r>
      <w:r w:rsidRPr="00C97D38">
        <w:rPr>
          <w:rFonts w:ascii="Times New Roman" w:hAnsi="Times New Roman" w:cs="Times New Roman"/>
          <w:b w:val="0"/>
          <w:i w:val="0"/>
          <w:szCs w:val="22"/>
        </w:rPr>
        <w:t xml:space="preserve"> nebo od okamžiku účinnosti této Smlouvy (podle toho, který z těchto okamžiků nastal později) do okamžiku, kdy Objednatel toto porušení zjistil.</w:t>
      </w:r>
      <w:r w:rsidR="004C5B32" w:rsidRPr="00C97D38">
        <w:rPr>
          <w:rFonts w:ascii="Times New Roman" w:hAnsi="Times New Roman" w:cs="Times New Roman"/>
          <w:b w:val="0"/>
          <w:i w:val="0"/>
          <w:szCs w:val="22"/>
        </w:rPr>
        <w:t xml:space="preserve"> Obdobná pravidla platí pro případ, kdy</w:t>
      </w:r>
      <w:r w:rsidR="00CC3164">
        <w:rPr>
          <w:rFonts w:ascii="Times New Roman" w:hAnsi="Times New Roman" w:cs="Times New Roman"/>
          <w:b w:val="0"/>
          <w:i w:val="0"/>
          <w:szCs w:val="22"/>
        </w:rPr>
        <w:t xml:space="preserve"> takové Vozidlo</w:t>
      </w:r>
      <w:r w:rsidR="004C5B32" w:rsidRPr="00C97D38">
        <w:rPr>
          <w:rFonts w:ascii="Times New Roman" w:hAnsi="Times New Roman" w:cs="Times New Roman"/>
          <w:b w:val="0"/>
          <w:i w:val="0"/>
          <w:szCs w:val="22"/>
        </w:rPr>
        <w:t xml:space="preserve"> není v majetku Dopravce </w:t>
      </w:r>
      <w:r w:rsidR="006C171B" w:rsidRPr="00C97D38">
        <w:rPr>
          <w:rFonts w:ascii="Times New Roman" w:hAnsi="Times New Roman" w:cs="Times New Roman"/>
          <w:b w:val="0"/>
          <w:i w:val="0"/>
          <w:szCs w:val="22"/>
        </w:rPr>
        <w:t xml:space="preserve">(např. je </w:t>
      </w:r>
      <w:r w:rsidR="00CC3164" w:rsidRPr="00C97D38">
        <w:rPr>
          <w:rFonts w:ascii="Times New Roman" w:hAnsi="Times New Roman" w:cs="Times New Roman"/>
          <w:b w:val="0"/>
          <w:i w:val="0"/>
          <w:szCs w:val="22"/>
        </w:rPr>
        <w:t>pronajat</w:t>
      </w:r>
      <w:r w:rsidR="00CC3164">
        <w:rPr>
          <w:rFonts w:ascii="Times New Roman" w:hAnsi="Times New Roman" w:cs="Times New Roman"/>
          <w:b w:val="0"/>
          <w:i w:val="0"/>
          <w:szCs w:val="22"/>
        </w:rPr>
        <w:t>é</w:t>
      </w:r>
      <w:r w:rsidR="00CC3164" w:rsidRPr="00C97D38">
        <w:rPr>
          <w:rFonts w:ascii="Times New Roman" w:hAnsi="Times New Roman" w:cs="Times New Roman"/>
          <w:b w:val="0"/>
          <w:i w:val="0"/>
          <w:szCs w:val="22"/>
        </w:rPr>
        <w:t xml:space="preserve"> </w:t>
      </w:r>
      <w:r w:rsidR="006C171B" w:rsidRPr="00C97D38">
        <w:rPr>
          <w:rFonts w:ascii="Times New Roman" w:hAnsi="Times New Roman" w:cs="Times New Roman"/>
          <w:b w:val="0"/>
          <w:i w:val="0"/>
          <w:szCs w:val="22"/>
        </w:rPr>
        <w:t xml:space="preserve">od jiného subjektu, případně plnění smlouvy vykonává jiný dopravce formou </w:t>
      </w:r>
      <w:r w:rsidR="007F7CD1">
        <w:rPr>
          <w:rFonts w:ascii="Times New Roman" w:hAnsi="Times New Roman" w:cs="Times New Roman"/>
          <w:b w:val="0"/>
          <w:i w:val="0"/>
          <w:szCs w:val="22"/>
        </w:rPr>
        <w:t>pod</w:t>
      </w:r>
      <w:r w:rsidR="007F7CD1" w:rsidRPr="00C97D38">
        <w:rPr>
          <w:rFonts w:ascii="Times New Roman" w:hAnsi="Times New Roman" w:cs="Times New Roman"/>
          <w:b w:val="0"/>
          <w:i w:val="0"/>
          <w:szCs w:val="22"/>
        </w:rPr>
        <w:t>dodávky</w:t>
      </w:r>
      <w:r w:rsidR="006C171B" w:rsidRPr="00C97D38">
        <w:rPr>
          <w:rFonts w:ascii="Times New Roman" w:hAnsi="Times New Roman" w:cs="Times New Roman"/>
          <w:b w:val="0"/>
          <w:i w:val="0"/>
          <w:szCs w:val="22"/>
        </w:rPr>
        <w:t xml:space="preserve">), viz.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_Ref34126653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3.3</w:t>
      </w:r>
      <w:r w:rsidR="007E7672">
        <w:rPr>
          <w:rFonts w:ascii="Times New Roman" w:hAnsi="Times New Roman" w:cs="Times New Roman"/>
          <w:b w:val="0"/>
          <w:i w:val="0"/>
          <w:szCs w:val="22"/>
        </w:rPr>
        <w:fldChar w:fldCharType="end"/>
      </w:r>
      <w:r w:rsidR="006C171B" w:rsidRPr="00C97D38">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006C171B" w:rsidRPr="00C97D38">
        <w:rPr>
          <w:rFonts w:ascii="Times New Roman" w:hAnsi="Times New Roman" w:cs="Times New Roman"/>
          <w:b w:val="0"/>
          <w:i w:val="0"/>
          <w:szCs w:val="22"/>
        </w:rPr>
        <w:t xml:space="preserve">Smlouvy. </w:t>
      </w:r>
      <w:r w:rsidR="00DF5FAF" w:rsidRPr="00C97D38">
        <w:rPr>
          <w:rFonts w:ascii="Times New Roman" w:hAnsi="Times New Roman" w:cs="Times New Roman"/>
          <w:b w:val="0"/>
          <w:i w:val="0"/>
          <w:szCs w:val="22"/>
        </w:rPr>
        <w:t>Uplatnění smluvní pokuty podle tohoto odstavce nemá vliv na právo Objednatele dosud uhrazenou Odměnu za dobu, kdy měla být snížena o</w:t>
      </w:r>
      <w:r w:rsidR="00225C12">
        <w:rPr>
          <w:rFonts w:ascii="Times New Roman" w:hAnsi="Times New Roman" w:cs="Times New Roman"/>
          <w:b w:val="0"/>
          <w:i w:val="0"/>
          <w:szCs w:val="22"/>
        </w:rPr>
        <w:t> </w:t>
      </w:r>
      <w:r w:rsidR="00DF5FAF" w:rsidRPr="00C97D38">
        <w:rPr>
          <w:rFonts w:ascii="Times New Roman" w:hAnsi="Times New Roman" w:cs="Times New Roman"/>
          <w:b w:val="0"/>
          <w:i w:val="0"/>
          <w:szCs w:val="22"/>
        </w:rPr>
        <w:t xml:space="preserve">částku odpovídající DOT, přepočítat a příslušným způsobem snížit o částku DOT a </w:t>
      </w:r>
      <w:r w:rsidR="00D705EE" w:rsidRPr="00C97D38">
        <w:rPr>
          <w:rFonts w:ascii="Times New Roman" w:hAnsi="Times New Roman" w:cs="Times New Roman"/>
          <w:b w:val="0"/>
          <w:i w:val="0"/>
          <w:szCs w:val="22"/>
        </w:rPr>
        <w:t>tento rozdíl</w:t>
      </w:r>
      <w:r w:rsidR="00DF5FAF" w:rsidRPr="00C97D38">
        <w:rPr>
          <w:rFonts w:ascii="Times New Roman" w:hAnsi="Times New Roman" w:cs="Times New Roman"/>
          <w:b w:val="0"/>
          <w:i w:val="0"/>
          <w:szCs w:val="22"/>
        </w:rPr>
        <w:t xml:space="preserve"> následně </w:t>
      </w:r>
      <w:r w:rsidR="00D705EE" w:rsidRPr="00C97D38">
        <w:rPr>
          <w:rFonts w:ascii="Times New Roman" w:hAnsi="Times New Roman" w:cs="Times New Roman"/>
          <w:b w:val="0"/>
          <w:i w:val="0"/>
          <w:szCs w:val="22"/>
        </w:rPr>
        <w:t>jednostranně započítat na Zálohu na odměnu či Doplatek odměny v </w:t>
      </w:r>
      <w:r w:rsidR="00DF5FAF" w:rsidRPr="00C97D38">
        <w:rPr>
          <w:rFonts w:ascii="Times New Roman" w:hAnsi="Times New Roman" w:cs="Times New Roman"/>
          <w:b w:val="0"/>
          <w:i w:val="0"/>
          <w:szCs w:val="22"/>
        </w:rPr>
        <w:t xml:space="preserve">následujících </w:t>
      </w:r>
      <w:r w:rsidR="00D705EE" w:rsidRPr="00C97D38">
        <w:rPr>
          <w:rFonts w:ascii="Times New Roman" w:hAnsi="Times New Roman" w:cs="Times New Roman"/>
          <w:b w:val="0"/>
          <w:i w:val="0"/>
          <w:szCs w:val="22"/>
        </w:rPr>
        <w:t>obdobích</w:t>
      </w:r>
      <w:r w:rsidR="0087382D" w:rsidRPr="00C97D38">
        <w:rPr>
          <w:rFonts w:ascii="Times New Roman" w:hAnsi="Times New Roman" w:cs="Times New Roman"/>
          <w:b w:val="0"/>
          <w:i w:val="0"/>
          <w:szCs w:val="22"/>
        </w:rPr>
        <w:t>.</w:t>
      </w:r>
    </w:p>
    <w:p w14:paraId="558CE62A" w14:textId="6937DCA9" w:rsidR="006870CA" w:rsidRPr="00E73C15" w:rsidRDefault="009D2689" w:rsidP="00AB5318">
      <w:pPr>
        <w:pStyle w:val="Clanek11"/>
        <w:ind w:hanging="754"/>
        <w:rPr>
          <w:rFonts w:ascii="Times New Roman" w:hAnsi="Times New Roman" w:cs="Times New Roman"/>
          <w:b w:val="0"/>
          <w:i w:val="0"/>
          <w:szCs w:val="22"/>
        </w:rPr>
      </w:pPr>
      <w:bookmarkStart w:id="14" w:name="_Ref524588167"/>
      <w:r>
        <w:rPr>
          <w:rFonts w:ascii="Times New Roman" w:hAnsi="Times New Roman" w:cs="Times New Roman"/>
          <w:b w:val="0"/>
          <w:i w:val="0"/>
          <w:szCs w:val="22"/>
        </w:rPr>
        <w:t>Výše</w:t>
      </w:r>
      <w:r w:rsidRPr="009D2689">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Nabídkové </w:t>
      </w:r>
      <w:r w:rsidRPr="00E73C15">
        <w:rPr>
          <w:rFonts w:ascii="Times New Roman" w:hAnsi="Times New Roman" w:cs="Times New Roman"/>
          <w:b w:val="0"/>
          <w:i w:val="0"/>
          <w:szCs w:val="22"/>
        </w:rPr>
        <w:t>ceny Dopravce za 1 km uvedené v </w:t>
      </w:r>
      <w:r w:rsidRPr="00E73C15">
        <w:rPr>
          <w:rFonts w:ascii="Times New Roman" w:hAnsi="Times New Roman"/>
          <w:b w:val="0"/>
          <w:i w:val="0"/>
          <w:szCs w:val="22"/>
        </w:rPr>
        <w:t>Příloze č. 2</w:t>
      </w:r>
      <w:r w:rsidRPr="00E73C15">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Pr="00E73C15">
        <w:rPr>
          <w:rFonts w:ascii="Times New Roman" w:hAnsi="Times New Roman" w:cs="Times New Roman"/>
          <w:b w:val="0"/>
          <w:i w:val="0"/>
          <w:szCs w:val="22"/>
        </w:rPr>
        <w:t>Smlouvy bu</w:t>
      </w:r>
      <w:r w:rsidR="004D6562" w:rsidRPr="00E73C15">
        <w:rPr>
          <w:rFonts w:ascii="Times New Roman" w:hAnsi="Times New Roman" w:cs="Times New Roman"/>
          <w:b w:val="0"/>
          <w:i w:val="0"/>
          <w:szCs w:val="22"/>
        </w:rPr>
        <w:t>de ze strany Objednatele</w:t>
      </w:r>
      <w:r w:rsidRPr="00E73C15">
        <w:rPr>
          <w:rFonts w:ascii="Times New Roman" w:hAnsi="Times New Roman" w:cs="Times New Roman"/>
          <w:b w:val="0"/>
          <w:i w:val="0"/>
          <w:szCs w:val="22"/>
        </w:rPr>
        <w:t xml:space="preserve"> upravena</w:t>
      </w:r>
      <w:r w:rsidR="00063A7E" w:rsidRPr="00E73C15">
        <w:rPr>
          <w:rFonts w:ascii="Times New Roman" w:hAnsi="Times New Roman" w:cs="Times New Roman"/>
          <w:b w:val="0"/>
          <w:i w:val="0"/>
          <w:szCs w:val="22"/>
        </w:rPr>
        <w:t xml:space="preserve"> dle následujícího vzorce:</w:t>
      </w:r>
      <w:bookmarkEnd w:id="14"/>
    </w:p>
    <w:p w14:paraId="0FFFB6BD" w14:textId="4AABED04" w:rsidR="00063A7E" w:rsidRPr="00E73C15" w:rsidRDefault="00063A7E" w:rsidP="00063A7E">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kmN</w:t>
      </w:r>
      <w:r w:rsidRPr="00E73C15">
        <w:rPr>
          <w:rFonts w:ascii="Times New Roman" w:hAnsi="Times New Roman" w:cs="Times New Roman"/>
          <w:i w:val="0"/>
          <w:szCs w:val="22"/>
        </w:rPr>
        <w:t xml:space="preserve"> = 0,1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kmI</w:t>
      </w:r>
      <w:r w:rsidR="00A533BC"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kmP</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xml:space="preserve"> </w:t>
      </w:r>
      <w:r w:rsidRPr="00E73C15">
        <w:rPr>
          <w:rFonts w:ascii="Times New Roman" w:hAnsi="Times New Roman" w:cs="Times New Roman"/>
          <w:i w:val="0"/>
          <w:szCs w:val="22"/>
        </w:rPr>
        <w:t xml:space="preserve">+ </w:t>
      </w:r>
      <w:r w:rsidR="003A781C" w:rsidRPr="00E73C15">
        <w:rPr>
          <w:rFonts w:ascii="Times New Roman" w:hAnsi="Times New Roman" w:cs="Times New Roman"/>
          <w:i w:val="0"/>
          <w:szCs w:val="22"/>
        </w:rPr>
        <w:t>max</w:t>
      </w:r>
      <w:r w:rsidR="003A781C"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AC</w:t>
      </w:r>
      <w:r w:rsidR="003A781C" w:rsidRPr="00E73C15">
        <w:rPr>
          <w:rFonts w:ascii="Times New Roman" w:hAnsi="Times New Roman" w:cs="Times New Roman"/>
          <w:i w:val="0"/>
          <w:szCs w:val="22"/>
          <w:vertAlign w:val="subscript"/>
        </w:rPr>
        <w:t>kmMN</w:t>
      </w:r>
      <w:r w:rsidR="003A781C" w:rsidRPr="00E73C15">
        <w:rPr>
          <w:rFonts w:ascii="Times New Roman" w:hAnsi="Times New Roman" w:cs="Times New Roman"/>
          <w:i w:val="0"/>
          <w:szCs w:val="22"/>
        </w:rPr>
        <w:t>}</w:t>
      </w:r>
    </w:p>
    <w:p w14:paraId="7B9A8FBC" w14:textId="77777777" w:rsidR="00063A7E" w:rsidRPr="00E73C15" w:rsidRDefault="00063A7E" w:rsidP="00AF3FB7">
      <w:pPr>
        <w:pStyle w:val="Clanek11"/>
        <w:numPr>
          <w:ilvl w:val="0"/>
          <w:numId w:val="0"/>
        </w:numPr>
        <w:spacing w:before="0" w:after="0"/>
        <w:ind w:left="941"/>
        <w:rPr>
          <w:rFonts w:ascii="Times New Roman" w:hAnsi="Times New Roman" w:cs="Times New Roman"/>
          <w:b w:val="0"/>
          <w:i w:val="0"/>
          <w:szCs w:val="22"/>
        </w:rPr>
      </w:pPr>
      <w:r w:rsidRPr="00E73C15">
        <w:rPr>
          <w:rFonts w:ascii="Times New Roman" w:hAnsi="Times New Roman" w:cs="Times New Roman"/>
          <w:b w:val="0"/>
          <w:i w:val="0"/>
          <w:szCs w:val="22"/>
        </w:rPr>
        <w:t>kde</w:t>
      </w:r>
    </w:p>
    <w:p w14:paraId="73891C0D" w14:textId="145E92B9"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 Nabídkovou cenu za 1 km upravenou podle tohoto ustanovení. Nabídková cena za 1 km bude následně zaokrouhlena na 2 desetinná místa.</w:t>
      </w:r>
    </w:p>
    <w:p w14:paraId="6E060931" w14:textId="27B0C371"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sidR="00002813">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C97D38">
        <w:rPr>
          <w:rFonts w:ascii="Times New Roman" w:hAnsi="Times New Roman" w:cs="Times New Roman"/>
          <w:b w:val="0"/>
          <w:i w:val="0"/>
          <w:szCs w:val="22"/>
        </w:rPr>
        <w:t>.</w:t>
      </w:r>
    </w:p>
    <w:p w14:paraId="6BD5B30A" w14:textId="1128D2E9" w:rsidR="00063A7E"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I</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063A7E"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cen nákladových vstupů daných přírůstkem </w:t>
      </w:r>
      <w:r>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_Ref524588176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20DA461F" w14:textId="662FF502" w:rsidR="00236401"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890266">
        <w:rPr>
          <w:rFonts w:ascii="Times New Roman" w:hAnsi="Times New Roman" w:cs="Times New Roman"/>
          <w:i w:val="0"/>
          <w:szCs w:val="22"/>
          <w:vertAlign w:val="subscript"/>
        </w:rPr>
        <w:t>P</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w:t>
      </w:r>
      <w:r w:rsidR="00206610">
        <w:rPr>
          <w:rFonts w:ascii="Times New Roman" w:hAnsi="Times New Roman" w:cs="Times New Roman"/>
          <w:b w:val="0"/>
          <w:i w:val="0"/>
          <w:szCs w:val="22"/>
        </w:rPr>
        <w:t xml:space="preserve">průměrné </w:t>
      </w:r>
      <w:r w:rsidRPr="00C97D38">
        <w:rPr>
          <w:rFonts w:ascii="Times New Roman" w:hAnsi="Times New Roman" w:cs="Times New Roman"/>
          <w:b w:val="0"/>
          <w:i w:val="0"/>
          <w:szCs w:val="22"/>
        </w:rPr>
        <w:t>cen</w:t>
      </w:r>
      <w:r w:rsidR="00890266">
        <w:rPr>
          <w:rFonts w:ascii="Times New Roman" w:hAnsi="Times New Roman" w:cs="Times New Roman"/>
          <w:b w:val="0"/>
          <w:i w:val="0"/>
          <w:szCs w:val="22"/>
        </w:rPr>
        <w:t>y motorové nafty</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_Ref524588183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3.7</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0C0C4DD" w14:textId="58D728B0" w:rsid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4D3A23">
        <w:rPr>
          <w:rFonts w:ascii="Times New Roman" w:hAnsi="Times New Roman" w:cs="Times New Roman"/>
          <w:i w:val="0"/>
          <w:szCs w:val="22"/>
          <w:vertAlign w:val="subscript"/>
        </w:rPr>
        <w:t>M</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sidR="004D3A23">
        <w:rPr>
          <w:rFonts w:ascii="Times New Roman" w:hAnsi="Times New Roman" w:cs="Times New Roman"/>
          <w:b w:val="0"/>
          <w:i w:val="0"/>
          <w:szCs w:val="22"/>
        </w:rPr>
        <w:t xml:space="preserve"> změně </w:t>
      </w:r>
      <w:r w:rsidR="00206610">
        <w:rPr>
          <w:rFonts w:ascii="Times New Roman" w:hAnsi="Times New Roman" w:cs="Times New Roman"/>
          <w:b w:val="0"/>
          <w:i w:val="0"/>
          <w:szCs w:val="22"/>
        </w:rPr>
        <w:t xml:space="preserve">výše </w:t>
      </w:r>
      <w:r w:rsidR="00EF5F5D">
        <w:rPr>
          <w:rFonts w:ascii="Times New Roman" w:hAnsi="Times New Roman" w:cs="Times New Roman"/>
          <w:b w:val="0"/>
          <w:i w:val="0"/>
          <w:szCs w:val="22"/>
        </w:rPr>
        <w:t>průměrné hrubé měsíční mzdy v odvětví Doprava a skladování</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3.8</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E5C8B56" w14:textId="5140D568" w:rsidR="00927819" w:rsidRDefault="00927819"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Pr>
          <w:rFonts w:ascii="Times New Roman" w:hAnsi="Times New Roman" w:cs="Times New Roman"/>
          <w:b w:val="0"/>
          <w:i w:val="0"/>
          <w:szCs w:val="22"/>
        </w:rPr>
        <w:t xml:space="preserve"> </w:t>
      </w:r>
      <w:r w:rsidR="00EF5F5D">
        <w:rPr>
          <w:rFonts w:ascii="Times New Roman" w:hAnsi="Times New Roman" w:cs="Times New Roman"/>
          <w:b w:val="0"/>
          <w:i w:val="0"/>
          <w:szCs w:val="22"/>
        </w:rPr>
        <w:t xml:space="preserve">výši </w:t>
      </w:r>
      <w:r w:rsidR="00EF5F5D" w:rsidRPr="00063A7E">
        <w:rPr>
          <w:rFonts w:ascii="Times New Roman" w:hAnsi="Times New Roman" w:cs="Times New Roman"/>
          <w:b w:val="0"/>
          <w:i w:val="0"/>
          <w:szCs w:val="22"/>
        </w:rPr>
        <w:t>zaručené měsíční mzdy řidičů</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3.8</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r w:rsidR="00EF5F5D">
        <w:rPr>
          <w:rFonts w:ascii="Times New Roman" w:hAnsi="Times New Roman" w:cs="Times New Roman"/>
          <w:b w:val="0"/>
          <w:i w:val="0"/>
          <w:szCs w:val="22"/>
        </w:rPr>
        <w:t>.</w:t>
      </w:r>
    </w:p>
    <w:p w14:paraId="1AEDF610" w14:textId="18F1A923" w:rsidR="00C100AE" w:rsidRPr="00236401" w:rsidRDefault="00C100AE"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b w:val="0"/>
          <w:i w:val="0"/>
          <w:szCs w:val="22"/>
        </w:rPr>
        <w:t xml:space="preserve">Zápis </w:t>
      </w:r>
      <w:r>
        <w:rPr>
          <w:rFonts w:ascii="Times New Roman" w:hAnsi="Times New Roman" w:cs="Times New Roman"/>
          <w:i w:val="0"/>
          <w:szCs w:val="22"/>
        </w:rPr>
        <w:t>max</w:t>
      </w:r>
      <w:r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AC</w:t>
      </w:r>
      <w:r w:rsidRPr="00E73C15">
        <w:rPr>
          <w:rFonts w:ascii="Times New Roman" w:hAnsi="Times New Roman" w:cs="Times New Roman"/>
          <w:i w:val="0"/>
          <w:szCs w:val="22"/>
          <w:vertAlign w:val="subscript"/>
        </w:rPr>
        <w:t>kmMN</w:t>
      </w:r>
      <w:r w:rsidRPr="007F7CD1">
        <w:rPr>
          <w:rFonts w:ascii="Times New Roman" w:hAnsi="Times New Roman" w:cs="Times New Roman"/>
          <w:i w:val="0"/>
          <w:szCs w:val="22"/>
        </w:rPr>
        <w:t>}</w:t>
      </w:r>
      <w:r>
        <w:rPr>
          <w:rFonts w:ascii="Times New Roman" w:hAnsi="Times New Roman" w:cs="Times New Roman"/>
          <w:b w:val="0"/>
          <w:i w:val="0"/>
          <w:szCs w:val="22"/>
        </w:rPr>
        <w:t xml:space="preserve"> znamená,</w:t>
      </w:r>
      <w:r w:rsidR="00617B87" w:rsidRPr="00617B87">
        <w:rPr>
          <w:rFonts w:ascii="Times New Roman" w:hAnsi="Times New Roman" w:cs="Times New Roman"/>
          <w:b w:val="0"/>
          <w:i w:val="0"/>
          <w:szCs w:val="22"/>
        </w:rPr>
        <w:t xml:space="preserve"> </w:t>
      </w:r>
      <w:r w:rsidR="00617B87">
        <w:rPr>
          <w:rFonts w:ascii="Times New Roman" w:hAnsi="Times New Roman" w:cs="Times New Roman"/>
          <w:b w:val="0"/>
          <w:i w:val="0"/>
          <w:szCs w:val="22"/>
        </w:rPr>
        <w:t>že se použije vyšší z obou hodnot, a to buď hodnota</w:t>
      </w:r>
      <w:r w:rsidR="00617B87" w:rsidRPr="00C100AE">
        <w:rPr>
          <w:rFonts w:ascii="Times New Roman" w:hAnsi="Times New Roman" w:cs="Times New Roman"/>
          <w:b w:val="0"/>
          <w:i w:val="0"/>
          <w:szCs w:val="22"/>
        </w:rPr>
        <w:t xml:space="preserve"> </w:t>
      </w:r>
      <w:r w:rsidR="00617B87" w:rsidRPr="00C100AE">
        <w:rPr>
          <w:rFonts w:ascii="Times New Roman" w:hAnsi="Times New Roman" w:cs="Times New Roman"/>
          <w:i w:val="0"/>
          <w:szCs w:val="22"/>
        </w:rPr>
        <w:t>C</w:t>
      </w:r>
      <w:r w:rsidR="00617B87" w:rsidRPr="00C100AE">
        <w:rPr>
          <w:rFonts w:ascii="Times New Roman" w:hAnsi="Times New Roman" w:cs="Times New Roman"/>
          <w:i w:val="0"/>
          <w:szCs w:val="22"/>
          <w:vertAlign w:val="subscript"/>
        </w:rPr>
        <w:t>kmMN</w:t>
      </w:r>
      <w:r w:rsidR="00617B87">
        <w:rPr>
          <w:rFonts w:ascii="Times New Roman" w:hAnsi="Times New Roman" w:cs="Times New Roman"/>
          <w:b w:val="0"/>
          <w:i w:val="0"/>
          <w:szCs w:val="22"/>
        </w:rPr>
        <w:t xml:space="preserve">, </w:t>
      </w:r>
      <w:r w:rsidR="00617B87" w:rsidRPr="00C100AE">
        <w:rPr>
          <w:rFonts w:ascii="Times New Roman" w:hAnsi="Times New Roman" w:cs="Times New Roman"/>
          <w:b w:val="0"/>
          <w:i w:val="0"/>
          <w:szCs w:val="22"/>
        </w:rPr>
        <w:t xml:space="preserve">nebo hodnota </w:t>
      </w:r>
      <w:r w:rsidR="00617B87" w:rsidRPr="00C100AE">
        <w:rPr>
          <w:rFonts w:ascii="Times New Roman" w:hAnsi="Times New Roman" w:cs="Times New Roman"/>
          <w:i w:val="0"/>
          <w:szCs w:val="22"/>
        </w:rPr>
        <w:t>AC</w:t>
      </w:r>
      <w:r w:rsidR="00617B87" w:rsidRPr="00C100AE">
        <w:rPr>
          <w:rFonts w:ascii="Times New Roman" w:hAnsi="Times New Roman" w:cs="Times New Roman"/>
          <w:i w:val="0"/>
          <w:szCs w:val="22"/>
          <w:vertAlign w:val="subscript"/>
        </w:rPr>
        <w:t>kmMN</w:t>
      </w:r>
      <w:r>
        <w:rPr>
          <w:rFonts w:ascii="Times New Roman" w:hAnsi="Times New Roman" w:cs="Times New Roman"/>
          <w:b w:val="0"/>
          <w:i w:val="0"/>
          <w:szCs w:val="22"/>
        </w:rPr>
        <w:t>.</w:t>
      </w:r>
    </w:p>
    <w:p w14:paraId="1966C6BB" w14:textId="5385126A" w:rsidR="00AC4979" w:rsidRPr="00C97D38" w:rsidRDefault="00AC4979" w:rsidP="00002813">
      <w:pPr>
        <w:pStyle w:val="Clanek11"/>
        <w:ind w:hanging="754"/>
        <w:rPr>
          <w:rFonts w:ascii="Times New Roman" w:hAnsi="Times New Roman" w:cs="Times New Roman"/>
          <w:b w:val="0"/>
          <w:i w:val="0"/>
          <w:szCs w:val="22"/>
        </w:rPr>
      </w:pPr>
      <w:bookmarkStart w:id="15" w:name="_Ref524588176"/>
      <w:r w:rsidRPr="00C97D38">
        <w:rPr>
          <w:rFonts w:ascii="Times New Roman" w:hAnsi="Times New Roman" w:cs="Times New Roman"/>
          <w:b w:val="0"/>
          <w:i w:val="0"/>
          <w:szCs w:val="22"/>
        </w:rPr>
        <w:t xml:space="preserve">Výše </w:t>
      </w:r>
      <w:r w:rsidR="001F6723">
        <w:rPr>
          <w:rFonts w:ascii="Times New Roman" w:hAnsi="Times New Roman" w:cs="Times New Roman"/>
          <w:b w:val="0"/>
          <w:i w:val="0"/>
          <w:szCs w:val="22"/>
        </w:rPr>
        <w:t xml:space="preserve">části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w:t>
      </w:r>
      <w:r w:rsidRPr="00C97D38">
        <w:rPr>
          <w:rFonts w:ascii="Times New Roman" w:hAnsi="Times New Roman" w:cs="Times New Roman"/>
          <w:b w:val="0"/>
          <w:i w:val="0"/>
          <w:szCs w:val="22"/>
        </w:rPr>
        <w:t xml:space="preserve">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sidR="002E0FD3">
        <w:rPr>
          <w:rFonts w:ascii="Times New Roman" w:hAnsi="Times New Roman" w:cs="Times New Roman"/>
          <w:b w:val="0"/>
          <w:i w:val="0"/>
          <w:szCs w:val="22"/>
        </w:rPr>
        <w:t xml:space="preserve"> Českého statistického úřadu, a </w:t>
      </w:r>
      <w:r w:rsidRPr="00C97D38">
        <w:rPr>
          <w:rFonts w:ascii="Times New Roman" w:hAnsi="Times New Roman" w:cs="Times New Roman"/>
          <w:b w:val="0"/>
          <w:i w:val="0"/>
          <w:szCs w:val="22"/>
        </w:rPr>
        <w:t xml:space="preserve">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n roku</w:t>
      </w:r>
      <w:r w:rsidR="00576064">
        <w:rPr>
          <w:rFonts w:ascii="Times New Roman" w:hAnsi="Times New Roman" w:cs="Times New Roman"/>
          <w:b w:val="0"/>
          <w:i w:val="0"/>
          <w:szCs w:val="22"/>
        </w:rPr>
        <w:t xml:space="preserve"> R-1</w:t>
      </w:r>
      <w:r w:rsidRPr="00C97D38">
        <w:rPr>
          <w:rFonts w:ascii="Times New Roman" w:hAnsi="Times New Roman" w:cs="Times New Roman"/>
          <w:b w:val="0"/>
          <w:i w:val="0"/>
          <w:szCs w:val="22"/>
        </w:rPr>
        <w:t xml:space="preserve">. V tomto směru upravená výše </w:t>
      </w:r>
      <w:r w:rsidR="001F672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w:t>
      </w:r>
      <w:r w:rsidR="000240B9">
        <w:rPr>
          <w:rFonts w:ascii="Times New Roman" w:hAnsi="Times New Roman" w:cs="Times New Roman"/>
          <w:b w:val="0"/>
          <w:i w:val="0"/>
          <w:szCs w:val="22"/>
        </w:rPr>
        <w:t> </w:t>
      </w:r>
      <w:r w:rsidRPr="00C97D38">
        <w:rPr>
          <w:rFonts w:ascii="Times New Roman" w:hAnsi="Times New Roman" w:cs="Times New Roman"/>
          <w:b w:val="0"/>
          <w:i w:val="0"/>
          <w:szCs w:val="22"/>
        </w:rPr>
        <w:t>km bude vypočtena dle následujícího vzorce:</w:t>
      </w:r>
      <w:bookmarkEnd w:id="15"/>
    </w:p>
    <w:p w14:paraId="16E2B5E0" w14:textId="5A5EE8AE"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001F6723" w:rsidRPr="00C62513">
        <w:rPr>
          <w:rFonts w:ascii="Times New Roman" w:hAnsi="Times New Roman" w:cs="Times New Roman"/>
          <w:i w:val="0"/>
          <w:szCs w:val="22"/>
          <w:vertAlign w:val="subscript"/>
        </w:rPr>
        <w:t>kmIN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sidR="001F6723" w:rsidRPr="00C62513">
        <w:rPr>
          <w:rFonts w:ascii="Times New Roman" w:hAnsi="Times New Roman" w:cs="Times New Roman"/>
          <w:i w:val="0"/>
          <w:szCs w:val="22"/>
          <w:vertAlign w:val="subscript"/>
        </w:rPr>
        <w:t>I</w:t>
      </w:r>
      <w:r w:rsidRPr="00C62513">
        <w:rPr>
          <w:rFonts w:ascii="Times New Roman" w:hAnsi="Times New Roman" w:cs="Times New Roman"/>
          <w:i w:val="0"/>
          <w:szCs w:val="22"/>
        </w:rPr>
        <w:t xml:space="preserve"> </w:t>
      </w:r>
      <w:r w:rsidR="00D9003A" w:rsidRPr="00C62513">
        <w:rPr>
          <w:rFonts w:ascii="Times New Roman" w:hAnsi="Times New Roman" w:cs="Times New Roman"/>
          <w:i w:val="0"/>
          <w:szCs w:val="22"/>
        </w:rPr>
        <w:t xml:space="preserve">x </w:t>
      </w:r>
      <w:r w:rsidR="00564100" w:rsidRPr="00C62513">
        <w:rPr>
          <w:rFonts w:ascii="Times New Roman" w:hAnsi="Times New Roman" w:cs="Times New Roman"/>
          <w:i w:val="0"/>
          <w:szCs w:val="22"/>
        </w:rPr>
        <w:t>(1+</w:t>
      </w:r>
      <w:r w:rsidR="00D9003A" w:rsidRPr="00C62513">
        <w:rPr>
          <w:rFonts w:ascii="Times New Roman" w:hAnsi="Times New Roman" w:cs="Times New Roman"/>
          <w:i w:val="0"/>
          <w:szCs w:val="22"/>
        </w:rPr>
        <w:t>CPI / 100</w:t>
      </w:r>
      <w:r w:rsidR="00564100" w:rsidRPr="00C62513">
        <w:rPr>
          <w:rFonts w:ascii="Times New Roman" w:hAnsi="Times New Roman" w:cs="Times New Roman"/>
          <w:i w:val="0"/>
          <w:szCs w:val="22"/>
        </w:rPr>
        <w:t>)</w:t>
      </w:r>
    </w:p>
    <w:p w14:paraId="1267FFDC" w14:textId="7777777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195656A6"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1C52D5">
        <w:rPr>
          <w:rFonts w:ascii="Times New Roman" w:hAnsi="Times New Roman" w:cs="Times New Roman"/>
          <w:i w:val="0"/>
          <w:szCs w:val="22"/>
          <w:vertAlign w:val="subscript"/>
        </w:rPr>
        <w:t>kmIN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upravenou podle tohoto ustanovení</w:t>
      </w:r>
      <w:r w:rsidR="001F5DFF" w:rsidRPr="00C97D38">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1 km bude následně zaokrouhlena na 2 desetinná místa.</w:t>
      </w:r>
    </w:p>
    <w:p w14:paraId="3F77FFC9" w14:textId="66214B38"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27559A">
        <w:rPr>
          <w:rFonts w:ascii="Times New Roman" w:hAnsi="Times New Roman" w:cs="Times New Roman"/>
          <w:i w:val="0"/>
          <w:szCs w:val="22"/>
          <w:vertAlign w:val="subscript"/>
        </w:rPr>
        <w:t>I</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před úpravou podle tohoto ustanovení</w:t>
      </w:r>
      <w:r w:rsidR="00605205" w:rsidRPr="00C97D38">
        <w:rPr>
          <w:rFonts w:ascii="Times New Roman" w:hAnsi="Times New Roman" w:cs="Times New Roman"/>
          <w:b w:val="0"/>
          <w:i w:val="0"/>
          <w:szCs w:val="22"/>
        </w:rPr>
        <w:t>.</w:t>
      </w:r>
    </w:p>
    <w:p w14:paraId="799C98A2" w14:textId="56E4797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lastRenderedPageBreak/>
        <w:t>CPI</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 xml:space="preserve">přírůstek </w:t>
      </w:r>
      <w:r w:rsidR="00576064" w:rsidRPr="0035238A">
        <w:rPr>
          <w:rFonts w:ascii="Times New Roman" w:hAnsi="Times New Roman" w:cs="Times New Roman"/>
          <w:b w:val="0"/>
          <w:i w:val="0"/>
          <w:szCs w:val="22"/>
        </w:rPr>
        <w:t xml:space="preserve">průměrného ročního </w:t>
      </w:r>
      <w:r w:rsidR="00D75AF3" w:rsidRPr="00C97D38">
        <w:rPr>
          <w:rFonts w:ascii="Times New Roman" w:hAnsi="Times New Roman" w:cs="Times New Roman"/>
          <w:b w:val="0"/>
          <w:i w:val="0"/>
          <w:szCs w:val="22"/>
        </w:rPr>
        <w:t>indexu spotřebitelských cen Českého statistického úřadu</w:t>
      </w:r>
      <w:r w:rsidR="00D75AF3" w:rsidRPr="00C97D38" w:rsidDel="00D75AF3">
        <w:rPr>
          <w:rFonts w:ascii="Times New Roman" w:hAnsi="Times New Roman" w:cs="Times New Roman"/>
          <w:b w:val="0"/>
          <w:i w:val="0"/>
          <w:szCs w:val="22"/>
        </w:rPr>
        <w:t xml:space="preserve">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-1</w:t>
      </w:r>
      <w:r w:rsidR="00576064">
        <w:rPr>
          <w:rFonts w:ascii="Times New Roman" w:hAnsi="Times New Roman" w:cs="Times New Roman"/>
          <w:b w:val="0"/>
          <w:i w:val="0"/>
          <w:szCs w:val="22"/>
        </w:rPr>
        <w:t xml:space="preserve"> (jedná se o </w:t>
      </w:r>
      <w:r w:rsidR="00576064" w:rsidRPr="0035238A">
        <w:rPr>
          <w:rFonts w:ascii="Times New Roman" w:hAnsi="Times New Roman" w:cs="Times New Roman"/>
          <w:b w:val="0"/>
          <w:i w:val="0"/>
          <w:szCs w:val="22"/>
        </w:rPr>
        <w:t>procentní změnu průměrné cenové hladiny za 12</w:t>
      </w:r>
      <w:r w:rsidR="00576064">
        <w:rPr>
          <w:rFonts w:ascii="Times New Roman" w:hAnsi="Times New Roman" w:cs="Times New Roman"/>
          <w:b w:val="0"/>
          <w:i w:val="0"/>
          <w:szCs w:val="22"/>
        </w:rPr>
        <w:t xml:space="preserve"> posledních měsíců proti průměrné cenové hladině za</w:t>
      </w:r>
      <w:r w:rsidR="00576064" w:rsidRPr="0035238A">
        <w:rPr>
          <w:rFonts w:ascii="Times New Roman" w:hAnsi="Times New Roman" w:cs="Times New Roman"/>
          <w:b w:val="0"/>
          <w:i w:val="0"/>
          <w:szCs w:val="22"/>
        </w:rPr>
        <w:t xml:space="preserve"> 12 předchozích měsíců</w:t>
      </w:r>
      <w:r w:rsidR="00576064">
        <w:rPr>
          <w:rFonts w:ascii="Times New Roman" w:hAnsi="Times New Roman" w:cs="Times New Roman"/>
          <w:b w:val="0"/>
          <w:i w:val="0"/>
          <w:szCs w:val="22"/>
        </w:rPr>
        <w:t>)</w:t>
      </w:r>
      <w:r w:rsidR="006366F0"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264F8161" w:rsidR="00AC4979" w:rsidRPr="00C97D38" w:rsidRDefault="009664E4" w:rsidP="00002813">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w:t>
      </w:r>
      <w:r w:rsidR="00576064" w:rsidRPr="00576064">
        <w:rPr>
          <w:rFonts w:ascii="Times New Roman" w:hAnsi="Times New Roman" w:cs="Times New Roman"/>
          <w:b w:val="0"/>
          <w:i w:val="0"/>
          <w:szCs w:val="22"/>
        </w:rPr>
        <w:t xml:space="preserve"> </w:t>
      </w:r>
      <w:r w:rsidR="00576064">
        <w:rPr>
          <w:rFonts w:ascii="Times New Roman" w:hAnsi="Times New Roman" w:cs="Times New Roman"/>
          <w:b w:val="0"/>
          <w:i w:val="0"/>
          <w:szCs w:val="22"/>
        </w:rPr>
        <w:t>průměrného ročního</w:t>
      </w:r>
      <w:r w:rsidR="00343399" w:rsidRPr="00C97D38">
        <w:rPr>
          <w:rFonts w:ascii="Times New Roman" w:hAnsi="Times New Roman" w:cs="Times New Roman"/>
          <w:b w:val="0"/>
          <w:i w:val="0"/>
          <w:szCs w:val="22"/>
        </w:rPr>
        <w:t xml:space="preserve">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výše </w:t>
      </w:r>
      <w:r w:rsidR="0027559A">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5150151E" w:rsidR="00A8371B" w:rsidRPr="00E73C15"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 xml:space="preserve">přírůstek </w:t>
      </w:r>
      <w:r w:rsidR="00576064">
        <w:rPr>
          <w:rFonts w:ascii="Times New Roman" w:hAnsi="Times New Roman" w:cs="Times New Roman"/>
          <w:b w:val="0"/>
          <w:i w:val="0"/>
          <w:szCs w:val="22"/>
        </w:rPr>
        <w:t xml:space="preserve">průměrného ročního </w:t>
      </w:r>
      <w:r w:rsidR="00343399" w:rsidRPr="00C97D38">
        <w:rPr>
          <w:rFonts w:ascii="Times New Roman" w:hAnsi="Times New Roman" w:cs="Times New Roman"/>
          <w:b w:val="0"/>
          <w:i w:val="0"/>
          <w:szCs w:val="22"/>
        </w:rPr>
        <w:t xml:space="preserve">indexu spotřebitelských cen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576064">
        <w:rPr>
          <w:rFonts w:ascii="Times New Roman" w:hAnsi="Times New Roman" w:cs="Times New Roman"/>
          <w:b w:val="0"/>
          <w:i w:val="0"/>
          <w:szCs w:val="22"/>
        </w:rPr>
        <w:t>20</w:t>
      </w:r>
      <w:r w:rsidR="000E4812">
        <w:rPr>
          <w:rFonts w:ascii="Times New Roman" w:hAnsi="Times New Roman" w:cs="Times New Roman"/>
          <w:b w:val="0"/>
          <w:i w:val="0"/>
          <w:szCs w:val="22"/>
        </w:rPr>
        <w:t>20</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009664E4" w:rsidRPr="00E73C15">
        <w:rPr>
          <w:rFonts w:ascii="Times New Roman" w:hAnsi="Times New Roman" w:cs="Times New Roman"/>
          <w:b w:val="0"/>
          <w:i w:val="0"/>
          <w:szCs w:val="22"/>
        </w:rPr>
        <w:t xml:space="preserve"> podle tohoto odstavce dojít, je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536FD9" w:rsidRPr="00E73C15">
        <w:rPr>
          <w:rFonts w:ascii="Times New Roman" w:hAnsi="Times New Roman" w:cs="Times New Roman"/>
          <w:b w:val="0"/>
          <w:i w:val="0"/>
          <w:szCs w:val="22"/>
        </w:rPr>
        <w:t>202</w:t>
      </w:r>
      <w:r w:rsidR="000E4812">
        <w:rPr>
          <w:rFonts w:ascii="Times New Roman" w:hAnsi="Times New Roman" w:cs="Times New Roman"/>
          <w:b w:val="0"/>
          <w:i w:val="0"/>
          <w:szCs w:val="22"/>
        </w:rPr>
        <w:t>1</w:t>
      </w:r>
      <w:r w:rsidR="009664E4" w:rsidRPr="00E73C15">
        <w:rPr>
          <w:rFonts w:ascii="Times New Roman" w:hAnsi="Times New Roman" w:cs="Times New Roman"/>
          <w:b w:val="0"/>
          <w:i w:val="0"/>
          <w:szCs w:val="22"/>
        </w:rPr>
        <w:t>.</w:t>
      </w:r>
      <w:r w:rsidR="0027559A" w:rsidRPr="00E73C15">
        <w:rPr>
          <w:rFonts w:ascii="Times New Roman" w:hAnsi="Times New Roman" w:cs="Times New Roman"/>
          <w:b w:val="0"/>
          <w:i w:val="0"/>
          <w:szCs w:val="22"/>
        </w:rPr>
        <w:t xml:space="preserve"> Výchozí hodnota je dána vzorcem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kmI</w:t>
      </w:r>
      <w:r w:rsidR="0027559A" w:rsidRPr="00E73C15">
        <w:rPr>
          <w:rFonts w:ascii="Times New Roman" w:hAnsi="Times New Roman" w:cs="Times New Roman"/>
          <w:i w:val="0"/>
          <w:szCs w:val="22"/>
        </w:rPr>
        <w:t xml:space="preserve"> = 0,</w:t>
      </w:r>
      <w:r w:rsidR="00EA3890">
        <w:rPr>
          <w:rFonts w:ascii="Times New Roman" w:hAnsi="Times New Roman" w:cs="Times New Roman"/>
          <w:i w:val="0"/>
          <w:szCs w:val="22"/>
        </w:rPr>
        <w:t>3</w:t>
      </w:r>
      <w:r w:rsidR="00EA3890" w:rsidRPr="00E73C15">
        <w:rPr>
          <w:rFonts w:ascii="Times New Roman" w:hAnsi="Times New Roman" w:cs="Times New Roman"/>
          <w:i w:val="0"/>
          <w:szCs w:val="22"/>
        </w:rPr>
        <w:t xml:space="preserve"> </w:t>
      </w:r>
      <w:r w:rsidR="0027559A" w:rsidRPr="00E73C15">
        <w:rPr>
          <w:rFonts w:ascii="Times New Roman" w:hAnsi="Times New Roman" w:cs="Times New Roman"/>
          <w:i w:val="0"/>
          <w:szCs w:val="22"/>
        </w:rPr>
        <w:t>x 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kde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27559A" w:rsidRPr="00E73C15">
        <w:rPr>
          <w:rFonts w:ascii="Times New Roman" w:hAnsi="Times New Roman" w:cs="Times New Roman"/>
          <w:b w:val="0"/>
          <w:i w:val="0"/>
          <w:szCs w:val="22"/>
        </w:rPr>
        <w:t>Smlouvy.</w:t>
      </w:r>
    </w:p>
    <w:p w14:paraId="48858E0C" w14:textId="4E7E7026" w:rsidR="00AC4979" w:rsidRPr="00C97D38" w:rsidRDefault="00AC4979" w:rsidP="00AC4979">
      <w:pPr>
        <w:pStyle w:val="Clanek11"/>
        <w:ind w:hanging="754"/>
        <w:rPr>
          <w:rFonts w:ascii="Times New Roman" w:hAnsi="Times New Roman" w:cs="Times New Roman"/>
          <w:b w:val="0"/>
          <w:i w:val="0"/>
          <w:szCs w:val="22"/>
        </w:rPr>
      </w:pPr>
      <w:bookmarkStart w:id="16" w:name="_Ref524588183"/>
      <w:r w:rsidRPr="00E73C15">
        <w:rPr>
          <w:rFonts w:ascii="Times New Roman" w:hAnsi="Times New Roman" w:cs="Times New Roman"/>
          <w:b w:val="0"/>
          <w:i w:val="0"/>
          <w:szCs w:val="22"/>
        </w:rPr>
        <w:t xml:space="preserve">Výše </w:t>
      </w:r>
      <w:r w:rsidR="00FD363F" w:rsidRPr="00E73C15">
        <w:rPr>
          <w:rFonts w:ascii="Times New Roman" w:hAnsi="Times New Roman" w:cs="Times New Roman"/>
          <w:b w:val="0"/>
          <w:i w:val="0"/>
          <w:szCs w:val="22"/>
        </w:rPr>
        <w:t xml:space="preserve">části </w:t>
      </w:r>
      <w:r w:rsidR="004B6C56" w:rsidRPr="00E73C15">
        <w:rPr>
          <w:rFonts w:ascii="Times New Roman" w:hAnsi="Times New Roman" w:cs="Times New Roman"/>
          <w:b w:val="0"/>
          <w:i w:val="0"/>
          <w:szCs w:val="22"/>
        </w:rPr>
        <w:t>Nabídkové ceny</w:t>
      </w:r>
      <w:r w:rsidR="00C51D14" w:rsidRPr="00E73C15">
        <w:rPr>
          <w:rFonts w:ascii="Times New Roman" w:hAnsi="Times New Roman" w:cs="Times New Roman"/>
          <w:b w:val="0"/>
          <w:i w:val="0"/>
          <w:szCs w:val="22"/>
        </w:rPr>
        <w:t xml:space="preserve"> Dopravce za 1 km </w:t>
      </w:r>
      <w:r w:rsidRPr="00E73C15">
        <w:rPr>
          <w:rFonts w:ascii="Times New Roman" w:hAnsi="Times New Roman" w:cs="Times New Roman"/>
          <w:b w:val="0"/>
          <w:i w:val="0"/>
          <w:szCs w:val="22"/>
        </w:rPr>
        <w:t>bude ze strany Objednatele dále každoročně upravena (tzn. zvýšena či snížena)</w:t>
      </w:r>
      <w:r w:rsidR="008F43E5" w:rsidRPr="00E73C15">
        <w:rPr>
          <w:rFonts w:ascii="Times New Roman" w:hAnsi="Times New Roman" w:cs="Times New Roman"/>
          <w:b w:val="0"/>
          <w:i w:val="0"/>
          <w:szCs w:val="22"/>
        </w:rPr>
        <w:t xml:space="preserve"> s účinností od 1. 1. roku </w:t>
      </w:r>
      <w:r w:rsidR="00C51D14" w:rsidRPr="00E73C15">
        <w:rPr>
          <w:rFonts w:ascii="Times New Roman" w:hAnsi="Times New Roman" w:cs="Times New Roman"/>
          <w:b w:val="0"/>
          <w:i w:val="0"/>
          <w:szCs w:val="22"/>
        </w:rPr>
        <w:t>R</w:t>
      </w:r>
      <w:r w:rsidRPr="00E73C15">
        <w:rPr>
          <w:rFonts w:ascii="Times New Roman" w:hAnsi="Times New Roman" w:cs="Times New Roman"/>
          <w:b w:val="0"/>
          <w:i w:val="0"/>
          <w:szCs w:val="22"/>
        </w:rPr>
        <w:t xml:space="preserve"> </w:t>
      </w:r>
      <w:r w:rsidR="00CF10B8" w:rsidRPr="00E73C15">
        <w:rPr>
          <w:rFonts w:ascii="Times New Roman" w:hAnsi="Times New Roman" w:cs="Times New Roman"/>
          <w:b w:val="0"/>
          <w:i w:val="0"/>
          <w:szCs w:val="22"/>
        </w:rPr>
        <w:t xml:space="preserve">bez ohledu na druh </w:t>
      </w:r>
      <w:r w:rsidR="00CF10B8" w:rsidRPr="00C97D38">
        <w:rPr>
          <w:rFonts w:ascii="Times New Roman" w:hAnsi="Times New Roman" w:cs="Times New Roman"/>
          <w:b w:val="0"/>
          <w:i w:val="0"/>
          <w:szCs w:val="22"/>
        </w:rPr>
        <w:t xml:space="preserve">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průměrné</w:t>
      </w:r>
      <w:r w:rsidR="00536FD9">
        <w:rPr>
          <w:rFonts w:ascii="Times New Roman" w:hAnsi="Times New Roman" w:cs="Times New Roman"/>
          <w:b w:val="0"/>
          <w:i w:val="0"/>
          <w:szCs w:val="22"/>
        </w:rPr>
        <w:t xml:space="preserve"> měsíční</w:t>
      </w:r>
      <w:r w:rsidRPr="00C97D38">
        <w:rPr>
          <w:rFonts w:ascii="Times New Roman" w:hAnsi="Times New Roman" w:cs="Times New Roman"/>
          <w:b w:val="0"/>
          <w:i w:val="0"/>
          <w:szCs w:val="22"/>
        </w:rPr>
        <w:t xml:space="preserve"> ceny motorové nafty (bez DPH) podle </w:t>
      </w:r>
      <w:r w:rsidR="00536FD9">
        <w:rPr>
          <w:rFonts w:ascii="Times New Roman" w:hAnsi="Times New Roman" w:cs="Times New Roman"/>
          <w:b w:val="0"/>
          <w:i w:val="0"/>
          <w:szCs w:val="22"/>
        </w:rPr>
        <w:t xml:space="preserve">údajů </w:t>
      </w:r>
      <w:r w:rsidRPr="00C97D38">
        <w:rPr>
          <w:rFonts w:ascii="Times New Roman" w:hAnsi="Times New Roman" w:cs="Times New Roman"/>
          <w:b w:val="0"/>
          <w:i w:val="0"/>
          <w:szCs w:val="22"/>
        </w:rPr>
        <w:t>„Šetření průměrných cen vybraných výrobků – pohonné hmoty a</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topné oleje“ Českého statistického úřadu. V tomto směru upravená výše </w:t>
      </w:r>
      <w:r w:rsidR="00C6251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bookmarkEnd w:id="16"/>
    </w:p>
    <w:p w14:paraId="46A74E55" w14:textId="6F824AA2"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PN</w:t>
      </w:r>
      <w:r w:rsidR="00C62513" w:rsidRPr="00C62513">
        <w:rPr>
          <w:rFonts w:ascii="Times New Roman" w:hAnsi="Times New Roman" w:cs="Times New Roman"/>
          <w:i w:val="0"/>
          <w:szCs w:val="22"/>
        </w:rPr>
        <w:t xml:space="preserve"> = </w:t>
      </w: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w:t>
      </w:r>
      <w:r w:rsidR="00536FD9" w:rsidRPr="00C62513">
        <w:rPr>
          <w:rFonts w:ascii="Times New Roman" w:hAnsi="Times New Roman" w:cs="Times New Roman"/>
          <w:i w:val="0"/>
          <w:szCs w:val="22"/>
        </w:rPr>
        <w:t xml:space="preserve"> </w:t>
      </w:r>
      <w:r w:rsidR="00D421AE">
        <w:rPr>
          <w:rFonts w:ascii="Times New Roman" w:hAnsi="Times New Roman" w:cs="Times New Roman"/>
          <w:i w:val="0"/>
          <w:szCs w:val="22"/>
        </w:rPr>
        <w:t>x PHM</w:t>
      </w:r>
      <w:r w:rsidR="00D421AE">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sidR="00D421AE">
        <w:rPr>
          <w:rFonts w:ascii="Times New Roman" w:hAnsi="Times New Roman" w:cs="Times New Roman"/>
          <w:i w:val="0"/>
          <w:szCs w:val="22"/>
        </w:rPr>
        <w:t>PHM</w:t>
      </w:r>
    </w:p>
    <w:p w14:paraId="1B74F14B" w14:textId="77777777" w:rsidR="00AC4979" w:rsidRPr="00C97D38" w:rsidRDefault="00AC4979" w:rsidP="001378B3">
      <w:pPr>
        <w:pStyle w:val="Clanek11"/>
        <w:keepNext/>
        <w:keepLines/>
        <w:widowControl/>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705978A0" w14:textId="14695E30"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AD6854">
        <w:rPr>
          <w:rFonts w:ascii="Times New Roman" w:hAnsi="Times New Roman" w:cs="Times New Roman"/>
          <w:i w:val="0"/>
          <w:szCs w:val="22"/>
          <w:vertAlign w:val="subscript"/>
        </w:rPr>
        <w:t>kmPN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AD6854">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sidR="00AD6854">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77385E0A"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AD6854">
        <w:rPr>
          <w:rFonts w:ascii="Times New Roman" w:hAnsi="Times New Roman" w:cs="Times New Roman"/>
          <w:i w:val="0"/>
          <w:szCs w:val="22"/>
          <w:vertAlign w:val="subscript"/>
        </w:rPr>
        <w:t>P</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28F75391" w:rsidR="00AC4979" w:rsidRPr="00C97D38" w:rsidRDefault="00AD6854"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PHM</w:t>
      </w:r>
      <w:r w:rsidR="00002813" w:rsidRP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Pr>
          <w:rFonts w:ascii="Times New Roman" w:hAnsi="Times New Roman" w:cs="Times New Roman"/>
          <w:b w:val="0"/>
          <w:i w:val="0"/>
          <w:szCs w:val="22"/>
        </w:rPr>
        <w:t xml:space="preserve"> za období listopad roku R-3 až říjen roku R-2 spočítanou jako aritmetický průměr dvanácti hodnot průměrné měsíční ceny motorové nafty (bez DPH) za jednotlivé měsíce v tomto období</w:t>
      </w:r>
      <w:r w:rsidR="00BD72DD" w:rsidRPr="00C97D38">
        <w:rPr>
          <w:rFonts w:ascii="Times New Roman" w:hAnsi="Times New Roman" w:cs="Times New Roman"/>
          <w:b w:val="0"/>
          <w:i w:val="0"/>
          <w:szCs w:val="22"/>
        </w:rPr>
        <w:t>.</w:t>
      </w:r>
    </w:p>
    <w:p w14:paraId="5D60AA2A" w14:textId="219ACE4F" w:rsidR="00AC4979" w:rsidRPr="00C97D38" w:rsidRDefault="00AD6854" w:rsidP="00AF3FB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PHM</w:t>
      </w:r>
      <w:r>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sidRPr="00C06CF5">
        <w:rPr>
          <w:rFonts w:ascii="Times New Roman" w:hAnsi="Times New Roman" w:cs="Times New Roman"/>
          <w:b w:val="0"/>
          <w:i w:val="0"/>
          <w:szCs w:val="22"/>
        </w:rPr>
        <w:t xml:space="preserve"> </w:t>
      </w:r>
      <w:r w:rsidR="00C06CF5">
        <w:rPr>
          <w:rFonts w:ascii="Times New Roman" w:hAnsi="Times New Roman" w:cs="Times New Roman"/>
          <w:b w:val="0"/>
          <w:i w:val="0"/>
          <w:szCs w:val="22"/>
        </w:rPr>
        <w:t>za období listopad roku R-2 až říjen roku R-1 spočítanou jako aritmetický průměr dvanácti hodnot průměrné měsíční ceny motorové nafty (bez DPH) za jednotliví měsíce v tomto období</w:t>
      </w:r>
      <w:r w:rsidR="00AC4979" w:rsidRPr="00C97D38">
        <w:rPr>
          <w:rFonts w:ascii="Times New Roman" w:hAnsi="Times New Roman" w:cs="Times New Roman"/>
          <w:b w:val="0"/>
          <w:i w:val="0"/>
          <w:szCs w:val="22"/>
        </w:rPr>
        <w:t>.</w:t>
      </w:r>
    </w:p>
    <w:p w14:paraId="606D006C" w14:textId="5DA89779" w:rsidR="0098123F" w:rsidRPr="00E73C15"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C06CF5">
        <w:rPr>
          <w:rFonts w:ascii="Times New Roman" w:hAnsi="Times New Roman" w:cs="Times New Roman"/>
          <w:b w:val="0"/>
          <w:i w:val="0"/>
          <w:szCs w:val="22"/>
        </w:rPr>
        <w:t xml:space="preserve">měsíční </w:t>
      </w:r>
      <w:r w:rsidRPr="00C97D38">
        <w:rPr>
          <w:rFonts w:ascii="Times New Roman" w:hAnsi="Times New Roman" w:cs="Times New Roman"/>
          <w:b w:val="0"/>
          <w:i w:val="0"/>
          <w:szCs w:val="22"/>
        </w:rPr>
        <w:t xml:space="preserve">ceny motorové nafty </w:t>
      </w:r>
      <w:r w:rsidR="00C06CF5">
        <w:rPr>
          <w:rFonts w:ascii="Times New Roman" w:hAnsi="Times New Roman" w:cs="Times New Roman"/>
          <w:b w:val="0"/>
          <w:i w:val="0"/>
          <w:szCs w:val="22"/>
        </w:rPr>
        <w:t>(bez DPH) mezi obdobím listopad roku 201</w:t>
      </w:r>
      <w:r w:rsidR="000E4812">
        <w:rPr>
          <w:rFonts w:ascii="Times New Roman" w:hAnsi="Times New Roman" w:cs="Times New Roman"/>
          <w:b w:val="0"/>
          <w:i w:val="0"/>
          <w:szCs w:val="22"/>
        </w:rPr>
        <w:t>9</w:t>
      </w:r>
      <w:r w:rsidR="00C06CF5">
        <w:rPr>
          <w:rFonts w:ascii="Times New Roman" w:hAnsi="Times New Roman" w:cs="Times New Roman"/>
          <w:b w:val="0"/>
          <w:i w:val="0"/>
          <w:szCs w:val="22"/>
        </w:rPr>
        <w:t xml:space="preserve"> až říjen roku 20</w:t>
      </w:r>
      <w:r w:rsidR="000E4812">
        <w:rPr>
          <w:rFonts w:ascii="Times New Roman" w:hAnsi="Times New Roman" w:cs="Times New Roman"/>
          <w:b w:val="0"/>
          <w:i w:val="0"/>
          <w:szCs w:val="22"/>
        </w:rPr>
        <w:t>20</w:t>
      </w:r>
      <w:r w:rsidR="00C06CF5">
        <w:rPr>
          <w:rFonts w:ascii="Times New Roman" w:hAnsi="Times New Roman" w:cs="Times New Roman"/>
          <w:b w:val="0"/>
          <w:i w:val="0"/>
          <w:szCs w:val="22"/>
        </w:rPr>
        <w:t xml:space="preserve"> a obdobím </w:t>
      </w:r>
      <w:r w:rsidR="00C06CF5" w:rsidRPr="00E73C15">
        <w:rPr>
          <w:rFonts w:ascii="Times New Roman" w:hAnsi="Times New Roman" w:cs="Times New Roman"/>
          <w:b w:val="0"/>
          <w:i w:val="0"/>
          <w:szCs w:val="22"/>
        </w:rPr>
        <w:t>listopad roku 201</w:t>
      </w:r>
      <w:r w:rsidR="000E4812">
        <w:rPr>
          <w:rFonts w:ascii="Times New Roman" w:hAnsi="Times New Roman" w:cs="Times New Roman"/>
          <w:b w:val="0"/>
          <w:i w:val="0"/>
          <w:szCs w:val="22"/>
        </w:rPr>
        <w:t>8</w:t>
      </w:r>
      <w:r w:rsidR="00C06CF5" w:rsidRPr="00E73C15">
        <w:rPr>
          <w:rFonts w:ascii="Times New Roman" w:hAnsi="Times New Roman" w:cs="Times New Roman"/>
          <w:b w:val="0"/>
          <w:i w:val="0"/>
          <w:szCs w:val="22"/>
        </w:rPr>
        <w:t xml:space="preserve"> až říjen roku 201</w:t>
      </w:r>
      <w:r w:rsidR="000E4812">
        <w:rPr>
          <w:rFonts w:ascii="Times New Roman" w:hAnsi="Times New Roman" w:cs="Times New Roman"/>
          <w:b w:val="0"/>
          <w:i w:val="0"/>
          <w:szCs w:val="22"/>
        </w:rPr>
        <w:t>9</w:t>
      </w:r>
      <w:r w:rsidRPr="00E73C15">
        <w:rPr>
          <w:rFonts w:ascii="Times New Roman" w:hAnsi="Times New Roman" w:cs="Times New Roman"/>
          <w:b w:val="0"/>
          <w:i w:val="0"/>
          <w:szCs w:val="22"/>
        </w:rPr>
        <w:t xml:space="preserve">, tzn. prvním </w:t>
      </w:r>
      <w:r w:rsidR="009C38E5" w:rsidRPr="00E73C15">
        <w:rPr>
          <w:rFonts w:ascii="Times New Roman" w:hAnsi="Times New Roman" w:cs="Times New Roman"/>
          <w:b w:val="0"/>
          <w:i w:val="0"/>
          <w:szCs w:val="22"/>
        </w:rPr>
        <w:t>dnem</w:t>
      </w:r>
      <w:r w:rsidRPr="00E73C15">
        <w:rPr>
          <w:rFonts w:ascii="Times New Roman" w:hAnsi="Times New Roman" w:cs="Times New Roman"/>
          <w:b w:val="0"/>
          <w:i w:val="0"/>
          <w:szCs w:val="22"/>
        </w:rPr>
        <w:t xml:space="preserve">, v němž </w:t>
      </w:r>
      <w:r w:rsidR="00C06CF5" w:rsidRPr="00E73C15">
        <w:rPr>
          <w:rFonts w:ascii="Times New Roman" w:hAnsi="Times New Roman" w:cs="Times New Roman"/>
          <w:b w:val="0"/>
          <w:i w:val="0"/>
          <w:szCs w:val="22"/>
        </w:rPr>
        <w:t>dojde ke změně</w:t>
      </w:r>
      <w:r w:rsidRPr="00E73C15">
        <w:rPr>
          <w:rFonts w:ascii="Times New Roman" w:hAnsi="Times New Roman" w:cs="Times New Roman"/>
          <w:b w:val="0"/>
          <w:i w:val="0"/>
          <w:szCs w:val="22"/>
        </w:rPr>
        <w:t xml:space="preserve">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Pr="00E73C15">
        <w:rPr>
          <w:rFonts w:ascii="Times New Roman" w:hAnsi="Times New Roman" w:cs="Times New Roman"/>
          <w:b w:val="0"/>
          <w:i w:val="0"/>
          <w:szCs w:val="22"/>
        </w:rPr>
        <w:t xml:space="preserve"> podle tohoto odstavce, je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202</w:t>
      </w:r>
      <w:r w:rsidR="000E4812">
        <w:rPr>
          <w:rFonts w:ascii="Times New Roman" w:hAnsi="Times New Roman" w:cs="Times New Roman"/>
          <w:b w:val="0"/>
          <w:i w:val="0"/>
          <w:szCs w:val="22"/>
        </w:rPr>
        <w:t>1</w:t>
      </w:r>
      <w:r w:rsidRPr="00E73C15">
        <w:rPr>
          <w:rFonts w:ascii="Times New Roman" w:hAnsi="Times New Roman" w:cs="Times New Roman"/>
          <w:b w:val="0"/>
          <w:i w:val="0"/>
          <w:szCs w:val="22"/>
        </w:rPr>
        <w:t>.</w:t>
      </w:r>
      <w:r w:rsidR="004439C0" w:rsidRPr="00E73C15">
        <w:rPr>
          <w:rFonts w:ascii="Times New Roman" w:hAnsi="Times New Roman" w:cs="Times New Roman"/>
          <w:b w:val="0"/>
          <w:i w:val="0"/>
          <w:szCs w:val="22"/>
        </w:rPr>
        <w:t xml:space="preserve"> Výchozí hodnota je dána vzorcem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kmP</w:t>
      </w:r>
      <w:r w:rsidR="004439C0" w:rsidRPr="00E73C15">
        <w:rPr>
          <w:rFonts w:ascii="Times New Roman" w:hAnsi="Times New Roman" w:cs="Times New Roman"/>
          <w:i w:val="0"/>
          <w:szCs w:val="22"/>
        </w:rPr>
        <w:t xml:space="preserve"> = </w:t>
      </w:r>
      <w:r w:rsidR="009D5E35" w:rsidRPr="00E73C15">
        <w:rPr>
          <w:rFonts w:ascii="Times New Roman" w:hAnsi="Times New Roman" w:cs="Times New Roman"/>
          <w:i w:val="0"/>
          <w:szCs w:val="22"/>
        </w:rPr>
        <w:t>0,</w:t>
      </w:r>
      <w:r w:rsidR="00921231">
        <w:rPr>
          <w:rFonts w:ascii="Times New Roman" w:hAnsi="Times New Roman" w:cs="Times New Roman"/>
          <w:i w:val="0"/>
          <w:szCs w:val="22"/>
        </w:rPr>
        <w:t>2</w:t>
      </w:r>
      <w:r w:rsidR="004439C0" w:rsidRPr="00E73C15">
        <w:rPr>
          <w:rFonts w:ascii="Times New Roman" w:hAnsi="Times New Roman" w:cs="Times New Roman"/>
          <w:i w:val="0"/>
          <w:szCs w:val="22"/>
        </w:rPr>
        <w:t xml:space="preserve"> x 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kde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4439C0" w:rsidRPr="00E73C15">
        <w:rPr>
          <w:rFonts w:ascii="Times New Roman" w:hAnsi="Times New Roman" w:cs="Times New Roman"/>
          <w:b w:val="0"/>
          <w:i w:val="0"/>
          <w:szCs w:val="22"/>
        </w:rPr>
        <w:t>Smlouvy.</w:t>
      </w:r>
    </w:p>
    <w:p w14:paraId="224E878A" w14:textId="77777777" w:rsidR="00617B87" w:rsidRDefault="00617B87" w:rsidP="00617B87">
      <w:pPr>
        <w:pStyle w:val="Clanek11"/>
        <w:ind w:hanging="754"/>
        <w:rPr>
          <w:rFonts w:ascii="Times New Roman" w:hAnsi="Times New Roman" w:cs="Times New Roman"/>
          <w:b w:val="0"/>
          <w:i w:val="0"/>
          <w:szCs w:val="22"/>
        </w:rPr>
      </w:pPr>
      <w:bookmarkStart w:id="17" w:name="_Ref34126780"/>
      <w:bookmarkStart w:id="18" w:name="_Ref524588193"/>
      <w:bookmarkStart w:id="19" w:name="_Hlk523375414"/>
      <w:r w:rsidRPr="00E73C15">
        <w:rPr>
          <w:rFonts w:ascii="Times New Roman" w:hAnsi="Times New Roman" w:cs="Times New Roman"/>
          <w:b w:val="0"/>
          <w:i w:val="0"/>
          <w:szCs w:val="22"/>
        </w:rPr>
        <w:t xml:space="preserve">Výše části Nabídkové ceny Dopravce za 1 km bude ze strany Objednatele </w:t>
      </w:r>
      <w:r>
        <w:rPr>
          <w:rFonts w:ascii="Times New Roman" w:hAnsi="Times New Roman" w:cs="Times New Roman"/>
          <w:b w:val="0"/>
          <w:i w:val="0"/>
          <w:szCs w:val="22"/>
        </w:rPr>
        <w:t>stanovena níže uvedeným způsobem v následujících případech:</w:t>
      </w:r>
      <w:bookmarkEnd w:id="17"/>
    </w:p>
    <w:p w14:paraId="39B26CC2" w14:textId="77777777" w:rsidR="00617B87" w:rsidRPr="00BC57A5" w:rsidRDefault="00617B87" w:rsidP="00617B87">
      <w:pPr>
        <w:pStyle w:val="Claneka"/>
      </w:pPr>
      <w:r>
        <w:t xml:space="preserve">každoročně </w:t>
      </w:r>
      <w:r w:rsidRPr="00E73C15">
        <w:rPr>
          <w:szCs w:val="22"/>
        </w:rPr>
        <w:t>s účinností od 1. 1. roku R</w:t>
      </w:r>
      <w:r>
        <w:rPr>
          <w:szCs w:val="22"/>
        </w:rPr>
        <w:t>,</w:t>
      </w:r>
    </w:p>
    <w:p w14:paraId="6E2B558A" w14:textId="000A24B4" w:rsidR="00617B87" w:rsidRPr="00617B87" w:rsidRDefault="00617B87" w:rsidP="00771584">
      <w:pPr>
        <w:pStyle w:val="Claneka"/>
      </w:pPr>
      <w:r>
        <w:rPr>
          <w:szCs w:val="22"/>
        </w:rPr>
        <w:t xml:space="preserve">v průběhu plnění </w:t>
      </w:r>
      <w:r w:rsidR="00C638EC">
        <w:rPr>
          <w:szCs w:val="22"/>
        </w:rPr>
        <w:t xml:space="preserve">této </w:t>
      </w:r>
      <w:r>
        <w:rPr>
          <w:szCs w:val="22"/>
        </w:rPr>
        <w:t>Smlouvy dojde-li ke změně zaručené měsíční mzdy řidičů stanovené právními předpisy,</w:t>
      </w:r>
    </w:p>
    <w:p w14:paraId="2F0C55BE" w14:textId="0F7D709E" w:rsidR="00617B87" w:rsidRDefault="00617B87" w:rsidP="00771584">
      <w:pPr>
        <w:pStyle w:val="Claneka"/>
      </w:pPr>
      <w:r>
        <w:t>před Zahájením provozu.</w:t>
      </w:r>
    </w:p>
    <w:p w14:paraId="5A561D03" w14:textId="77777777" w:rsidR="00617B87" w:rsidRDefault="00617B87" w:rsidP="00771584">
      <w:pPr>
        <w:pStyle w:val="Claneka"/>
        <w:numPr>
          <w:ilvl w:val="0"/>
          <w:numId w:val="0"/>
        </w:numPr>
      </w:pPr>
    </w:p>
    <w:p w14:paraId="3BE18C5A" w14:textId="2267268F"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Každoroční změna s účinností od 1. 1. roku R</w:t>
      </w:r>
    </w:p>
    <w:p w14:paraId="56D22E90" w14:textId="77777777" w:rsidR="00617B87" w:rsidRPr="00C97D38"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w:t>
      </w:r>
      <w:r>
        <w:rPr>
          <w:rFonts w:ascii="Times New Roman" w:hAnsi="Times New Roman" w:cs="Times New Roman"/>
          <w:b w:val="0"/>
          <w:i w:val="0"/>
          <w:szCs w:val="22"/>
        </w:rPr>
        <w:t xml:space="preserve">podle údajů „Průměrné hrubé měsíční mzdy podle odvětví – sekce CZ-NACE v odvětví H Doprava a skladování“ </w:t>
      </w:r>
      <w:r w:rsidRPr="00C97D38">
        <w:rPr>
          <w:rFonts w:ascii="Times New Roman" w:hAnsi="Times New Roman" w:cs="Times New Roman"/>
          <w:b w:val="0"/>
          <w:i w:val="0"/>
          <w:szCs w:val="22"/>
        </w:rPr>
        <w:t>Českého statistického úřadu</w:t>
      </w:r>
      <w:r>
        <w:rPr>
          <w:rFonts w:ascii="Times New Roman" w:hAnsi="Times New Roman" w:cs="Times New Roman"/>
          <w:b w:val="0"/>
          <w:i w:val="0"/>
          <w:szCs w:val="22"/>
        </w:rPr>
        <w:t>. V tomto</w:t>
      </w:r>
      <w:r w:rsidRPr="00C97D38">
        <w:rPr>
          <w:rFonts w:ascii="Times New Roman" w:hAnsi="Times New Roman" w:cs="Times New Roman"/>
          <w:b w:val="0"/>
          <w:i w:val="0"/>
          <w:szCs w:val="22"/>
        </w:rPr>
        <w:t xml:space="preserve"> směru upravená výše </w:t>
      </w:r>
      <w:r>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p>
    <w:p w14:paraId="58512A4B" w14:textId="77777777" w:rsidR="00617B87" w:rsidRPr="00C62513" w:rsidRDefault="00617B87" w:rsidP="00617B87">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lastRenderedPageBreak/>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rPr>
        <w:t xml:space="preserve"> </w:t>
      </w:r>
      <w:r>
        <w:rPr>
          <w:rFonts w:ascii="Times New Roman" w:hAnsi="Times New Roman" w:cs="Times New Roman"/>
          <w:i w:val="0"/>
          <w:szCs w:val="22"/>
        </w:rPr>
        <w:t>x MZD</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Pr>
          <w:rFonts w:ascii="Times New Roman" w:hAnsi="Times New Roman" w:cs="Times New Roman"/>
          <w:i w:val="0"/>
          <w:szCs w:val="22"/>
        </w:rPr>
        <w:t>MZD</w:t>
      </w:r>
    </w:p>
    <w:p w14:paraId="3CD0733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23E1A588"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229818FE"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Pr>
          <w:rFonts w:ascii="Times New Roman" w:hAnsi="Times New Roman" w:cs="Times New Roman"/>
          <w:b w:val="0"/>
          <w:i w:val="0"/>
          <w:szCs w:val="22"/>
        </w:rPr>
        <w:t xml:space="preserve"> 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p>
    <w:p w14:paraId="40037FC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MZD</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R-3 až 3. čtvrtletí roku R-2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614A7F70" w14:textId="77777777" w:rsidR="00617B87" w:rsidRPr="00C97D38" w:rsidRDefault="00617B87" w:rsidP="00617B8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R-2 až 3. čtvrtletí roku R-1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0207CCB9" w14:textId="24DD7639" w:rsidR="00617B87" w:rsidRDefault="00617B87" w:rsidP="00617B87">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Pr>
          <w:rFonts w:ascii="Times New Roman" w:hAnsi="Times New Roman" w:cs="Times New Roman"/>
          <w:b w:val="0"/>
          <w:i w:val="0"/>
          <w:szCs w:val="22"/>
        </w:rPr>
        <w:t>hrubé měsíční mzd</w:t>
      </w:r>
      <w:r w:rsidRPr="00C97D38">
        <w:rPr>
          <w:rFonts w:ascii="Times New Roman" w:hAnsi="Times New Roman" w:cs="Times New Roman"/>
          <w:b w:val="0"/>
          <w:i w:val="0"/>
          <w:szCs w:val="22"/>
        </w:rPr>
        <w:t>y</w:t>
      </w:r>
      <w:r>
        <w:rPr>
          <w:rFonts w:ascii="Times New Roman" w:hAnsi="Times New Roman" w:cs="Times New Roman"/>
          <w:b w:val="0"/>
          <w:i w:val="0"/>
          <w:szCs w:val="22"/>
        </w:rPr>
        <w:t xml:space="preserve"> mezi obdobím říjen roku 201</w:t>
      </w:r>
      <w:r w:rsidR="000E4812">
        <w:rPr>
          <w:rFonts w:ascii="Times New Roman" w:hAnsi="Times New Roman" w:cs="Times New Roman"/>
          <w:b w:val="0"/>
          <w:i w:val="0"/>
          <w:szCs w:val="22"/>
        </w:rPr>
        <w:t>9</w:t>
      </w:r>
      <w:r>
        <w:rPr>
          <w:rFonts w:ascii="Times New Roman" w:hAnsi="Times New Roman" w:cs="Times New Roman"/>
          <w:b w:val="0"/>
          <w:i w:val="0"/>
          <w:szCs w:val="22"/>
        </w:rPr>
        <w:t xml:space="preserve"> až září roku 20</w:t>
      </w:r>
      <w:r w:rsidR="000E4812">
        <w:rPr>
          <w:rFonts w:ascii="Times New Roman" w:hAnsi="Times New Roman" w:cs="Times New Roman"/>
          <w:b w:val="0"/>
          <w:i w:val="0"/>
          <w:szCs w:val="22"/>
        </w:rPr>
        <w:t>20</w:t>
      </w:r>
      <w:r>
        <w:rPr>
          <w:rFonts w:ascii="Times New Roman" w:hAnsi="Times New Roman" w:cs="Times New Roman"/>
          <w:b w:val="0"/>
          <w:i w:val="0"/>
          <w:szCs w:val="22"/>
        </w:rPr>
        <w:t xml:space="preserve"> a </w:t>
      </w:r>
      <w:r w:rsidRPr="00E73C15">
        <w:rPr>
          <w:rFonts w:ascii="Times New Roman" w:hAnsi="Times New Roman" w:cs="Times New Roman"/>
          <w:b w:val="0"/>
          <w:i w:val="0"/>
          <w:szCs w:val="22"/>
        </w:rPr>
        <w:t>obdobím říjen roku 201</w:t>
      </w:r>
      <w:r w:rsidR="000E4812">
        <w:rPr>
          <w:rFonts w:ascii="Times New Roman" w:hAnsi="Times New Roman" w:cs="Times New Roman"/>
          <w:b w:val="0"/>
          <w:i w:val="0"/>
          <w:szCs w:val="22"/>
        </w:rPr>
        <w:t>8</w:t>
      </w:r>
      <w:r w:rsidRPr="00E73C15">
        <w:rPr>
          <w:rFonts w:ascii="Times New Roman" w:hAnsi="Times New Roman" w:cs="Times New Roman"/>
          <w:b w:val="0"/>
          <w:i w:val="0"/>
          <w:szCs w:val="22"/>
        </w:rPr>
        <w:t xml:space="preserve"> až září roku 201</w:t>
      </w:r>
      <w:r w:rsidR="000E4812">
        <w:rPr>
          <w:rFonts w:ascii="Times New Roman" w:hAnsi="Times New Roman" w:cs="Times New Roman"/>
          <w:b w:val="0"/>
          <w:i w:val="0"/>
          <w:szCs w:val="22"/>
        </w:rPr>
        <w:t>9</w:t>
      </w:r>
      <w:r w:rsidRPr="00E73C15">
        <w:rPr>
          <w:rFonts w:ascii="Times New Roman" w:hAnsi="Times New Roman" w:cs="Times New Roman"/>
          <w:b w:val="0"/>
          <w:i w:val="0"/>
          <w:szCs w:val="22"/>
        </w:rPr>
        <w:t>, tzn. prvním dnem, v němž dojde ke změně části Nabídkové ceny podle tohoto odstavce, je 1. 1. 202</w:t>
      </w:r>
      <w:r w:rsidR="000E4812">
        <w:rPr>
          <w:rFonts w:ascii="Times New Roman" w:hAnsi="Times New Roman" w:cs="Times New Roman"/>
          <w:b w:val="0"/>
          <w:i w:val="0"/>
          <w:szCs w:val="22"/>
        </w:rPr>
        <w:t>1</w:t>
      </w:r>
      <w:r w:rsidRPr="00E73C15">
        <w:rPr>
          <w:rFonts w:ascii="Times New Roman" w:hAnsi="Times New Roman" w:cs="Times New Roman"/>
          <w:b w:val="0"/>
          <w:i w:val="0"/>
          <w:szCs w:val="22"/>
        </w:rPr>
        <w:t xml:space="preserve">. Výchozí hodnota je dána vzorcem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kde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představuje Nabídkovou cenu za 1 km uvedenou v Příloze č. 2</w:t>
      </w:r>
      <w:r w:rsidR="00C638EC">
        <w:rPr>
          <w:rFonts w:ascii="Times New Roman" w:hAnsi="Times New Roman" w:cs="Times New Roman"/>
          <w:b w:val="0"/>
          <w:i w:val="0"/>
          <w:szCs w:val="22"/>
        </w:rPr>
        <w:t xml:space="preserve"> této</w:t>
      </w:r>
      <w:r w:rsidRPr="00E73C15">
        <w:rPr>
          <w:rFonts w:ascii="Times New Roman" w:hAnsi="Times New Roman" w:cs="Times New Roman"/>
          <w:b w:val="0"/>
          <w:i w:val="0"/>
          <w:szCs w:val="22"/>
        </w:rPr>
        <w:t xml:space="preserve"> Smlouvy.</w:t>
      </w:r>
    </w:p>
    <w:p w14:paraId="0045914E" w14:textId="4EC22E6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Při každoročním výpočtu změny výše části Nabídkové ceny Dopravce za 1 km v souvislosti se změnou průměrné hrubé měsíční mzdy v odvětví Doprava a skladování s účinností k 1.</w:t>
      </w:r>
      <w:r w:rsidR="005B3888">
        <w:rPr>
          <w:rFonts w:ascii="Times New Roman" w:hAnsi="Times New Roman" w:cs="Times New Roman"/>
          <w:b w:val="0"/>
          <w:i w:val="0"/>
          <w:szCs w:val="22"/>
        </w:rPr>
        <w:t xml:space="preserve"> </w:t>
      </w:r>
      <w:r>
        <w:rPr>
          <w:rFonts w:ascii="Times New Roman" w:hAnsi="Times New Roman" w:cs="Times New Roman"/>
          <w:b w:val="0"/>
          <w:i w:val="0"/>
          <w:szCs w:val="22"/>
        </w:rPr>
        <w:t>1</w:t>
      </w:r>
      <w:r w:rsidR="005B3888">
        <w:rPr>
          <w:rFonts w:ascii="Times New Roman" w:hAnsi="Times New Roman" w:cs="Times New Roman"/>
          <w:b w:val="0"/>
          <w:i w:val="0"/>
          <w:szCs w:val="22"/>
        </w:rPr>
        <w:t>.</w:t>
      </w:r>
      <w:r>
        <w:rPr>
          <w:rFonts w:ascii="Times New Roman" w:hAnsi="Times New Roman" w:cs="Times New Roman"/>
          <w:b w:val="0"/>
          <w:i w:val="0"/>
          <w:szCs w:val="22"/>
        </w:rPr>
        <w:t xml:space="preserve"> roku R, Objednatel porovná takto vypočtenou výši části Nabídkové ceny Dopravce za 1 km s výší části Nabídkové ceny Dopravce za 1 km vypočtenou na základě poslední účinné minimální výše zaručené mzdy řidičů dle právních předpisů.</w:t>
      </w:r>
    </w:p>
    <w:p w14:paraId="07E40461" w14:textId="23F463FE"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výše části Nabídkové ceny Dopravce za 1 km nebude upravena v souvislosti se změnou průměrné hrubé měsíční mzdy v odvětví Doprava a skladování s účinností od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ale bude stanovena na základě poslední účinné minimální výše zaručené mzdy řidičů dle právních předpisů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podle níže uvedeného vzorce.</w:t>
      </w:r>
    </w:p>
    <w:p w14:paraId="5188B9B3"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0548E806" w14:textId="77777777"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Změna v průběhu plnění Smlouvy</w:t>
      </w:r>
    </w:p>
    <w:p w14:paraId="58F9E4BA" w14:textId="3DDB84FC"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Pokud v průběhu plnění</w:t>
      </w:r>
      <w:r w:rsidR="00C638EC">
        <w:rPr>
          <w:rFonts w:ascii="Times New Roman" w:hAnsi="Times New Roman" w:cs="Times New Roman"/>
          <w:b w:val="0"/>
          <w:i w:val="0"/>
          <w:szCs w:val="22"/>
        </w:rPr>
        <w:t xml:space="preserve"> této</w:t>
      </w:r>
      <w:r>
        <w:rPr>
          <w:rFonts w:ascii="Times New Roman" w:hAnsi="Times New Roman" w:cs="Times New Roman"/>
          <w:b w:val="0"/>
          <w:i w:val="0"/>
          <w:szCs w:val="22"/>
        </w:rPr>
        <w:t xml:space="preserve"> Smlouvy, tj. k jinému datu než k 1.</w:t>
      </w:r>
      <w:r w:rsidR="00505CDF">
        <w:rPr>
          <w:rFonts w:ascii="Times New Roman" w:hAnsi="Times New Roman" w:cs="Times New Roman"/>
          <w:b w:val="0"/>
          <w:i w:val="0"/>
          <w:szCs w:val="22"/>
        </w:rPr>
        <w:t xml:space="preserve"> </w:t>
      </w:r>
      <w:r>
        <w:rPr>
          <w:rFonts w:ascii="Times New Roman" w:hAnsi="Times New Roman" w:cs="Times New Roman"/>
          <w:b w:val="0"/>
          <w:i w:val="0"/>
          <w:szCs w:val="22"/>
        </w:rPr>
        <w:t xml:space="preserve">1. dojde ke změně minimální výše zaručené měsíční mzdy řidičů dle právních předpisů, Objednatel podle níže uvedeného vzorce vypočte změnu výše části Nabídkové ceny Dopravce za 1 km, přičemž tento údaj </w:t>
      </w:r>
      <w:r w:rsidRPr="000E230B">
        <w:rPr>
          <w:rFonts w:ascii="Times New Roman" w:hAnsi="Times New Roman" w:cs="Times New Roman"/>
          <w:b w:val="0"/>
          <w:i w:val="0"/>
          <w:szCs w:val="22"/>
        </w:rPr>
        <w:t>následně porovná s výší části Nabídkové ceny Dopravce za 1 km vypočtené k 1.</w:t>
      </w:r>
      <w:r w:rsidR="00505CDF">
        <w:rPr>
          <w:rFonts w:ascii="Times New Roman" w:hAnsi="Times New Roman" w:cs="Times New Roman"/>
          <w:b w:val="0"/>
          <w:i w:val="0"/>
          <w:szCs w:val="22"/>
        </w:rPr>
        <w:t xml:space="preserve"> </w:t>
      </w:r>
      <w:r w:rsidRPr="000E230B">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r>
        <w:rPr>
          <w:rFonts w:ascii="Times New Roman" w:hAnsi="Times New Roman" w:cs="Times New Roman"/>
          <w:b w:val="0"/>
          <w:i w:val="0"/>
          <w:szCs w:val="22"/>
        </w:rPr>
        <w:t xml:space="preserve"> </w:t>
      </w:r>
    </w:p>
    <w:p w14:paraId="05C89668" w14:textId="2D256B7F"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minimální výše zaručené měsíční mzdy řidičů dle právních předpisů nižší než výše části Nabídkové ceny Dopravce za 1 km vypočtená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 část Nabídkové ceny Dopravce za 1 km bude stanovena ve výši části Nabídkové ceny Dopravce za 1 km vypočtené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p>
    <w:p w14:paraId="7B3EB74B" w14:textId="13E6FE0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 xml:space="preserve">Pokud bude výše části Nabídkové ceny Dopravce za 1 km vypočtená v souvislosti se změnou minimální výše zaručené měsíční mzdy řidičů dle právních předpisů vyšší než výše části Nabídkové ceny Dopravce za 1 km vypočtená </w:t>
      </w:r>
      <w:r w:rsidRPr="00D73B48">
        <w:rPr>
          <w:rFonts w:ascii="Times New Roman" w:hAnsi="Times New Roman" w:cs="Times New Roman"/>
          <w:b w:val="0"/>
          <w:i w:val="0"/>
          <w:szCs w:val="22"/>
        </w:rPr>
        <w:t>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w:t>
      </w:r>
      <w:r>
        <w:rPr>
          <w:rFonts w:ascii="Times New Roman" w:hAnsi="Times New Roman" w:cs="Times New Roman"/>
          <w:b w:val="0"/>
          <w:i w:val="0"/>
          <w:szCs w:val="22"/>
        </w:rPr>
        <w:t>, bude</w:t>
      </w:r>
      <w:r w:rsidRPr="00D73B48">
        <w:rPr>
          <w:rFonts w:ascii="Times New Roman" w:hAnsi="Times New Roman" w:cs="Times New Roman"/>
          <w:b w:val="0"/>
          <w:i w:val="0"/>
          <w:szCs w:val="22"/>
        </w:rPr>
        <w:t xml:space="preserve"> </w:t>
      </w:r>
      <w:r>
        <w:rPr>
          <w:rFonts w:ascii="Times New Roman" w:hAnsi="Times New Roman" w:cs="Times New Roman"/>
          <w:b w:val="0"/>
          <w:i w:val="0"/>
          <w:szCs w:val="22"/>
        </w:rPr>
        <w:t xml:space="preserve">část Nabídkové ceny Dopravce za 1 km upravena v důsledku změny minimální výše zaručené měsíční mzdy řidičů dle právních předpisů, a to podle níže </w:t>
      </w:r>
      <w:r>
        <w:rPr>
          <w:rFonts w:ascii="Times New Roman" w:hAnsi="Times New Roman" w:cs="Times New Roman"/>
          <w:b w:val="0"/>
          <w:i w:val="0"/>
          <w:szCs w:val="22"/>
        </w:rPr>
        <w:lastRenderedPageBreak/>
        <w:t>uvedeného vzorce.</w:t>
      </w:r>
    </w:p>
    <w:p w14:paraId="300ABC32" w14:textId="77777777" w:rsidR="00617B87"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případě, že účinnost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zaručené měsíční mzdy řidičů je od 1. dne v měsíci, pak i</w:t>
      </w:r>
      <w:r>
        <w:rPr>
          <w:rFonts w:ascii="Times New Roman" w:hAnsi="Times New Roman" w:cs="Times New Roman"/>
          <w:b w:val="0"/>
          <w:i w:val="0"/>
          <w:szCs w:val="22"/>
        </w:rPr>
        <w:t> </w:t>
      </w:r>
      <w:r w:rsidRPr="00E73C15">
        <w:rPr>
          <w:rFonts w:ascii="Times New Roman" w:hAnsi="Times New Roman" w:cs="Times New Roman"/>
          <w:b w:val="0"/>
          <w:i w:val="0"/>
          <w:szCs w:val="22"/>
        </w:rPr>
        <w:t xml:space="preserve">účinnost možné změny výše části Nabídkové ceny za 1 km je od stejného data. V ostatních případech je účinnost možné změny výše části Nabídkové ceny za 1 km od 1. dne měsíce následujícího po účinnosti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 xml:space="preserve">zaručené měsíční mzdy řidičů. </w:t>
      </w:r>
    </w:p>
    <w:p w14:paraId="26E29F0F" w14:textId="77777777" w:rsidR="00617B87" w:rsidRPr="00D73B48" w:rsidRDefault="00617B87" w:rsidP="00617B87">
      <w:pPr>
        <w:pStyle w:val="Clanek11"/>
        <w:numPr>
          <w:ilvl w:val="0"/>
          <w:numId w:val="0"/>
        </w:numPr>
        <w:ind w:left="941"/>
        <w:rPr>
          <w:rFonts w:ascii="Times New Roman" w:hAnsi="Times New Roman" w:cs="Times New Roman"/>
          <w:b w:val="0"/>
          <w:i w:val="0"/>
          <w:szCs w:val="22"/>
        </w:rPr>
      </w:pPr>
    </w:p>
    <w:p w14:paraId="5EFCD492" w14:textId="33C3FEBE" w:rsidR="00617B87" w:rsidRPr="00D73B48" w:rsidRDefault="002A1747" w:rsidP="00617B87">
      <w:pPr>
        <w:pStyle w:val="Clanek11"/>
        <w:numPr>
          <w:ilvl w:val="0"/>
          <w:numId w:val="0"/>
        </w:numPr>
        <w:ind w:left="941"/>
        <w:rPr>
          <w:rFonts w:ascii="Times New Roman" w:hAnsi="Times New Roman" w:cs="Times New Roman"/>
          <w:i w:val="0"/>
          <w:szCs w:val="22"/>
        </w:rPr>
      </w:pPr>
      <w:r>
        <w:rPr>
          <w:rFonts w:ascii="Times New Roman" w:hAnsi="Times New Roman" w:cs="Times New Roman"/>
          <w:i w:val="0"/>
          <w:szCs w:val="22"/>
        </w:rPr>
        <w:t>Změna p</w:t>
      </w:r>
      <w:r w:rsidR="00617B87" w:rsidRPr="00D73B48">
        <w:rPr>
          <w:rFonts w:ascii="Times New Roman" w:hAnsi="Times New Roman" w:cs="Times New Roman"/>
          <w:i w:val="0"/>
          <w:szCs w:val="22"/>
        </w:rPr>
        <w:t>řed Zahájením provozu</w:t>
      </w:r>
    </w:p>
    <w:p w14:paraId="2473C1E1" w14:textId="77777777" w:rsidR="00617B87" w:rsidRPr="00D73B48" w:rsidRDefault="00617B87" w:rsidP="00617B87">
      <w:pPr>
        <w:pStyle w:val="Clanek11"/>
        <w:numPr>
          <w:ilvl w:val="0"/>
          <w:numId w:val="0"/>
        </w:numPr>
        <w:spacing w:before="0" w:after="0"/>
        <w:ind w:left="941" w:firstLine="6"/>
        <w:rPr>
          <w:rFonts w:ascii="Times New Roman" w:hAnsi="Times New Roman" w:cs="Times New Roman"/>
          <w:b w:val="0"/>
          <w:i w:val="0"/>
          <w:color w:val="000000" w:themeColor="text1"/>
          <w:szCs w:val="22"/>
        </w:rPr>
      </w:pPr>
      <w:r w:rsidRPr="00D73B48">
        <w:rPr>
          <w:rFonts w:ascii="Times New Roman" w:hAnsi="Times New Roman" w:cs="Times New Roman"/>
          <w:b w:val="0"/>
          <w:i w:val="0"/>
          <w:color w:val="000000" w:themeColor="text1"/>
          <w:szCs w:val="22"/>
        </w:rPr>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07E18A3E"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72811428" w14:textId="77777777" w:rsidR="00617B87" w:rsidRPr="00D73B48" w:rsidRDefault="00617B87" w:rsidP="00617B87">
      <w:pPr>
        <w:pStyle w:val="Clanek11"/>
        <w:numPr>
          <w:ilvl w:val="0"/>
          <w:numId w:val="0"/>
        </w:numPr>
        <w:ind w:left="941"/>
        <w:rPr>
          <w:rFonts w:ascii="Times New Roman" w:hAnsi="Times New Roman" w:cs="Times New Roman"/>
          <w:i w:val="0"/>
          <w:szCs w:val="22"/>
        </w:rPr>
      </w:pPr>
      <w:r w:rsidRPr="00D73B48">
        <w:rPr>
          <w:rFonts w:ascii="Times New Roman" w:hAnsi="Times New Roman" w:cs="Times New Roman"/>
          <w:i w:val="0"/>
          <w:szCs w:val="22"/>
        </w:rPr>
        <w:t>Vzorec</w:t>
      </w:r>
    </w:p>
    <w:p w14:paraId="5CEF461B" w14:textId="77777777" w:rsidR="00617B87" w:rsidRPr="00E73C15"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tomto směru upravená výše části Nabídkové ceny za </w:t>
      </w:r>
      <w:smartTag w:uri="urn:schemas-microsoft-com:office:smarttags" w:element="metricconverter">
        <w:smartTagPr>
          <w:attr w:name="ProductID" w:val="1 km"/>
        </w:smartTagPr>
        <w:r w:rsidRPr="00E73C15">
          <w:rPr>
            <w:rFonts w:ascii="Times New Roman" w:hAnsi="Times New Roman" w:cs="Times New Roman"/>
            <w:b w:val="0"/>
            <w:i w:val="0"/>
            <w:szCs w:val="22"/>
          </w:rPr>
          <w:t>1 km</w:t>
        </w:r>
      </w:smartTag>
      <w:r w:rsidRPr="00E73C15">
        <w:rPr>
          <w:rFonts w:ascii="Times New Roman" w:hAnsi="Times New Roman" w:cs="Times New Roman"/>
          <w:b w:val="0"/>
          <w:i w:val="0"/>
          <w:szCs w:val="22"/>
        </w:rPr>
        <w:t xml:space="preserve"> bude vypočtena dle následujícího vzorce:</w:t>
      </w:r>
    </w:p>
    <w:p w14:paraId="62615226" w14:textId="77777777" w:rsidR="00617B87" w:rsidRPr="00E73C15" w:rsidRDefault="00617B87" w:rsidP="00617B87">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x ZMZD</w:t>
      </w:r>
      <w:r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ZMZD</w:t>
      </w:r>
    </w:p>
    <w:p w14:paraId="4A995B90" w14:textId="77777777" w:rsidR="00617B87" w:rsidRPr="00063A7E"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sidRPr="00063A7E">
        <w:rPr>
          <w:rFonts w:ascii="Times New Roman" w:hAnsi="Times New Roman" w:cs="Times New Roman"/>
          <w:b w:val="0"/>
          <w:i w:val="0"/>
          <w:szCs w:val="22"/>
        </w:rPr>
        <w:t>kde</w:t>
      </w:r>
    </w:p>
    <w:p w14:paraId="785A8265" w14:textId="77777777" w:rsidR="00617B87" w:rsidRPr="00C97D38"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w:t>
      </w:r>
      <w:r>
        <w:rPr>
          <w:rFonts w:ascii="Times New Roman" w:hAnsi="Times New Roman" w:cs="Times New Roman"/>
          <w:b w:val="0"/>
          <w:i w:val="0"/>
          <w:szCs w:val="22"/>
        </w:rPr>
        <w:t xml:space="preserve">alternativního </w:t>
      </w:r>
      <w:r w:rsidRPr="00C97D38">
        <w:rPr>
          <w:rFonts w:ascii="Times New Roman" w:hAnsi="Times New Roman" w:cs="Times New Roman"/>
          <w:b w:val="0"/>
          <w:i w:val="0"/>
          <w:szCs w:val="22"/>
        </w:rPr>
        <w:t xml:space="preserve">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434949CA" w14:textId="3EC73242"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063A7E">
        <w:rPr>
          <w:rFonts w:ascii="Times New Roman" w:hAnsi="Times New Roman" w:cs="Times New Roman"/>
          <w:b w:val="0"/>
          <w:i w:val="0"/>
          <w:szCs w:val="22"/>
        </w:rPr>
        <w:t>.</w:t>
      </w:r>
    </w:p>
    <w:p w14:paraId="6DA08FD7" w14:textId="77777777"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ZMZD</w:t>
      </w:r>
      <w:r w:rsidRPr="00002813">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 hodnotu zaručené měsíční mzdy</w:t>
      </w:r>
      <w:r>
        <w:rPr>
          <w:rFonts w:ascii="Times New Roman" w:hAnsi="Times New Roman" w:cs="Times New Roman"/>
          <w:b w:val="0"/>
          <w:i w:val="0"/>
          <w:szCs w:val="22"/>
        </w:rPr>
        <w:t xml:space="preserve"> řidičů</w:t>
      </w:r>
      <w:r w:rsidRPr="00B956FF">
        <w:rPr>
          <w:rFonts w:ascii="Times New Roman" w:hAnsi="Times New Roman" w:cs="Times New Roman"/>
          <w:b w:val="0"/>
          <w:i w:val="0"/>
          <w:szCs w:val="22"/>
        </w:rPr>
        <w:t xml:space="preserve"> </w:t>
      </w:r>
      <w:r>
        <w:rPr>
          <w:rFonts w:ascii="Times New Roman" w:hAnsi="Times New Roman" w:cs="Times New Roman"/>
          <w:b w:val="0"/>
          <w:i w:val="0"/>
          <w:szCs w:val="22"/>
        </w:rPr>
        <w:t>stanovenou právním předpisem ke dni zahájení Výběrového řízení</w:t>
      </w:r>
      <w:r w:rsidRPr="00F756D9">
        <w:rPr>
          <w:rFonts w:ascii="Times New Roman" w:hAnsi="Times New Roman" w:cs="Times New Roman"/>
          <w:b w:val="0"/>
          <w:i w:val="0"/>
          <w:szCs w:val="22"/>
        </w:rPr>
        <w:t>.</w:t>
      </w:r>
    </w:p>
    <w:p w14:paraId="18F9A2A6" w14:textId="6EE23F5C" w:rsidR="00617B87" w:rsidRPr="00617B87" w:rsidRDefault="00617B87" w:rsidP="00771584">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ZMZD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w:t>
      </w:r>
      <w:r>
        <w:rPr>
          <w:rFonts w:ascii="Times New Roman" w:hAnsi="Times New Roman" w:cs="Times New Roman"/>
          <w:b w:val="0"/>
          <w:i w:val="0"/>
          <w:szCs w:val="22"/>
        </w:rPr>
        <w:t xml:space="preserve"> aktuální</w:t>
      </w:r>
      <w:r w:rsidRPr="00063A7E">
        <w:rPr>
          <w:rFonts w:ascii="Times New Roman" w:hAnsi="Times New Roman" w:cs="Times New Roman"/>
          <w:b w:val="0"/>
          <w:i w:val="0"/>
          <w:szCs w:val="22"/>
        </w:rPr>
        <w:t xml:space="preserve"> hodnotu za</w:t>
      </w:r>
      <w:r>
        <w:rPr>
          <w:rFonts w:ascii="Times New Roman" w:hAnsi="Times New Roman" w:cs="Times New Roman"/>
          <w:b w:val="0"/>
          <w:i w:val="0"/>
          <w:szCs w:val="22"/>
        </w:rPr>
        <w:t>ručené měsíční mzdy řidičů</w:t>
      </w:r>
      <w:r w:rsidRPr="00063A7E">
        <w:rPr>
          <w:rFonts w:ascii="Times New Roman" w:hAnsi="Times New Roman" w:cs="Times New Roman"/>
          <w:b w:val="0"/>
          <w:i w:val="0"/>
          <w:szCs w:val="22"/>
        </w:rPr>
        <w:t>.</w:t>
      </w:r>
    </w:p>
    <w:p w14:paraId="51D43881" w14:textId="24EB4955" w:rsidR="001A0DAE" w:rsidRPr="001A0DAE" w:rsidRDefault="00D00566" w:rsidP="001A0DAE">
      <w:pPr>
        <w:pStyle w:val="Clanek11"/>
        <w:rPr>
          <w:rFonts w:ascii="Times New Roman" w:hAnsi="Times New Roman" w:cs="Times New Roman"/>
          <w:b w:val="0"/>
          <w:i w:val="0"/>
        </w:rPr>
      </w:pPr>
      <w:bookmarkStart w:id="20" w:name="_Ref277539865"/>
      <w:bookmarkStart w:id="21" w:name="_Ref34126988"/>
      <w:bookmarkEnd w:id="18"/>
      <w:bookmarkEnd w:id="19"/>
      <w:r w:rsidRPr="00C97D38">
        <w:rPr>
          <w:rFonts w:ascii="Times New Roman" w:hAnsi="Times New Roman" w:cs="Times New Roman"/>
          <w:b w:val="0"/>
          <w:i w:val="0"/>
        </w:rPr>
        <w:t xml:space="preserve">Výše </w:t>
      </w:r>
      <w:r w:rsidR="004B6C56" w:rsidRPr="00C97D38">
        <w:rPr>
          <w:rFonts w:ascii="Times New Roman" w:hAnsi="Times New Roman" w:cs="Times New Roman"/>
          <w:b w:val="0"/>
          <w:i w:val="0"/>
          <w:szCs w:val="22"/>
        </w:rPr>
        <w:t>Nabídkové ceny</w:t>
      </w:r>
      <w:r w:rsidRPr="00C97D38">
        <w:rPr>
          <w:rFonts w:ascii="Times New Roman" w:hAnsi="Times New Roman" w:cs="Times New Roman"/>
          <w:b w:val="0"/>
          <w:i w:val="0"/>
        </w:rPr>
        <w:t xml:space="preserve"> </w:t>
      </w:r>
      <w:r w:rsidR="00370375" w:rsidRPr="00E73C15">
        <w:rPr>
          <w:rFonts w:ascii="Times New Roman" w:hAnsi="Times New Roman" w:cs="Times New Roman"/>
          <w:b w:val="0"/>
          <w:i w:val="0"/>
          <w:szCs w:val="22"/>
        </w:rPr>
        <w:t>Dopravce za 1 km bude ze strany Objednatele dále každoročně upravena (tzn. zvýšena či snížena) s účinností od 1. 1. roku R</w:t>
      </w:r>
      <w:r w:rsidRPr="00C97D38">
        <w:rPr>
          <w:rFonts w:ascii="Times New Roman" w:hAnsi="Times New Roman" w:cs="Times New Roman"/>
          <w:b w:val="0"/>
          <w:i w:val="0"/>
        </w:rPr>
        <w:t xml:space="preserve"> </w:t>
      </w:r>
      <w:r w:rsidR="00285C68" w:rsidRPr="00C97D38">
        <w:rPr>
          <w:rFonts w:ascii="Times New Roman" w:hAnsi="Times New Roman" w:cs="Times New Roman"/>
          <w:b w:val="0"/>
          <w:i w:val="0"/>
        </w:rPr>
        <w:t>v případě, že dojde v důsledku požadavků Objednatele na změnu rozsahu Závazku ve</w:t>
      </w:r>
      <w:r w:rsidR="00BE1D04" w:rsidRPr="00C97D38">
        <w:rPr>
          <w:rFonts w:ascii="Times New Roman" w:hAnsi="Times New Roman" w:cs="Times New Roman"/>
          <w:b w:val="0"/>
          <w:i w:val="0"/>
        </w:rPr>
        <w:t>řejné služby dle této Smlouvy k</w:t>
      </w:r>
      <w:r w:rsidR="00370375">
        <w:rPr>
          <w:rFonts w:ascii="Times New Roman" w:hAnsi="Times New Roman" w:cs="Times New Roman"/>
          <w:b w:val="0"/>
          <w:i w:val="0"/>
        </w:rPr>
        <w:t>e</w:t>
      </w:r>
      <w:r w:rsidR="00BE1D04" w:rsidRPr="00C97D38">
        <w:rPr>
          <w:rFonts w:ascii="Times New Roman" w:hAnsi="Times New Roman" w:cs="Times New Roman"/>
          <w:b w:val="0"/>
          <w:i w:val="0"/>
        </w:rPr>
        <w:t xml:space="preserve"> </w:t>
      </w:r>
      <w:r w:rsidR="00C82EF2" w:rsidRPr="00C97D38">
        <w:rPr>
          <w:rFonts w:ascii="Times New Roman" w:hAnsi="Times New Roman" w:cs="Times New Roman"/>
          <w:b w:val="0"/>
          <w:i w:val="0"/>
        </w:rPr>
        <w:t>změn</w:t>
      </w:r>
      <w:r w:rsidR="00370375">
        <w:rPr>
          <w:rFonts w:ascii="Times New Roman" w:hAnsi="Times New Roman" w:cs="Times New Roman"/>
          <w:b w:val="0"/>
          <w:i w:val="0"/>
        </w:rPr>
        <w:t>ě</w:t>
      </w:r>
      <w:r w:rsidR="00C82EF2" w:rsidRPr="00C97D38">
        <w:rPr>
          <w:rFonts w:ascii="Times New Roman" w:hAnsi="Times New Roman" w:cs="Times New Roman"/>
          <w:b w:val="0"/>
          <w:i w:val="0"/>
        </w:rPr>
        <w:t xml:space="preserve"> </w:t>
      </w:r>
      <w:r w:rsidR="00370375">
        <w:rPr>
          <w:rFonts w:ascii="Times New Roman" w:hAnsi="Times New Roman" w:cs="Times New Roman"/>
          <w:b w:val="0"/>
          <w:i w:val="0"/>
        </w:rPr>
        <w:t xml:space="preserve">aktuálního ročního </w:t>
      </w:r>
      <w:r w:rsidR="00C82EF2" w:rsidRPr="00C97D38">
        <w:rPr>
          <w:rFonts w:ascii="Times New Roman" w:hAnsi="Times New Roman" w:cs="Times New Roman"/>
          <w:b w:val="0"/>
          <w:i w:val="0"/>
        </w:rPr>
        <w:t xml:space="preserve">proběhu na Vozidlo </w:t>
      </w:r>
      <w:r w:rsidR="00370375">
        <w:rPr>
          <w:rFonts w:ascii="Times New Roman" w:hAnsi="Times New Roman" w:cs="Times New Roman"/>
          <w:b w:val="0"/>
          <w:i w:val="0"/>
        </w:rPr>
        <w:t>pro</w:t>
      </w:r>
      <w:r w:rsidR="00C82EF2" w:rsidRPr="00C97D38">
        <w:rPr>
          <w:rFonts w:ascii="Times New Roman" w:hAnsi="Times New Roman" w:cs="Times New Roman"/>
          <w:b w:val="0"/>
          <w:i w:val="0"/>
        </w:rPr>
        <w:t xml:space="preserve"> </w:t>
      </w:r>
      <w:r w:rsidR="00370375">
        <w:rPr>
          <w:rFonts w:ascii="Times New Roman" w:hAnsi="Times New Roman" w:cs="Times New Roman"/>
          <w:b w:val="0"/>
          <w:i w:val="0"/>
        </w:rPr>
        <w:t>kalendářní</w:t>
      </w:r>
      <w:r w:rsidR="00C82EF2" w:rsidRPr="00C97D38">
        <w:rPr>
          <w:rFonts w:ascii="Times New Roman" w:hAnsi="Times New Roman" w:cs="Times New Roman"/>
          <w:b w:val="0"/>
          <w:i w:val="0"/>
        </w:rPr>
        <w:t xml:space="preserve"> rok</w:t>
      </w:r>
      <w:r w:rsidR="00370375">
        <w:rPr>
          <w:rFonts w:ascii="Times New Roman" w:hAnsi="Times New Roman" w:cs="Times New Roman"/>
          <w:b w:val="0"/>
          <w:i w:val="0"/>
        </w:rPr>
        <w:t xml:space="preserve"> R</w:t>
      </w:r>
      <w:r w:rsidR="00C57610" w:rsidRPr="00C97D38">
        <w:rPr>
          <w:rFonts w:ascii="Times New Roman" w:hAnsi="Times New Roman" w:cs="Times New Roman"/>
          <w:b w:val="0"/>
          <w:i w:val="0"/>
        </w:rPr>
        <w:t xml:space="preserve">, přičemž výchozím stavem, se kterým budou změny poměřovány, je </w:t>
      </w:r>
      <w:r w:rsidR="007E7AA0" w:rsidRPr="00C97D38">
        <w:rPr>
          <w:rFonts w:ascii="Times New Roman" w:hAnsi="Times New Roman" w:cs="Times New Roman"/>
          <w:b w:val="0"/>
          <w:i w:val="0"/>
        </w:rPr>
        <w:t>Základní roční proběh</w:t>
      </w:r>
      <w:r w:rsidR="00370375">
        <w:rPr>
          <w:rFonts w:ascii="Times New Roman" w:hAnsi="Times New Roman" w:cs="Times New Roman"/>
          <w:b w:val="0"/>
          <w:i w:val="0"/>
        </w:rPr>
        <w:t xml:space="preserve">. </w:t>
      </w:r>
      <w:bookmarkEnd w:id="20"/>
      <w:r w:rsidR="001C6440">
        <w:rPr>
          <w:rFonts w:ascii="Times New Roman" w:hAnsi="Times New Roman" w:cs="Times New Roman"/>
          <w:b w:val="0"/>
          <w:i w:val="0"/>
          <w:szCs w:val="22"/>
        </w:rPr>
        <w:t>V tomto směru upravená výše</w:t>
      </w:r>
      <w:r w:rsidR="001A0DAE">
        <w:rPr>
          <w:rFonts w:ascii="Times New Roman" w:hAnsi="Times New Roman" w:cs="Times New Roman"/>
          <w:b w:val="0"/>
          <w:i w:val="0"/>
          <w:szCs w:val="22"/>
        </w:rPr>
        <w:t xml:space="preserve"> </w:t>
      </w:r>
      <w:r w:rsidR="001A0DAE" w:rsidRPr="00C97D38">
        <w:rPr>
          <w:rFonts w:ascii="Times New Roman" w:hAnsi="Times New Roman" w:cs="Times New Roman"/>
          <w:b w:val="0"/>
          <w:i w:val="0"/>
          <w:szCs w:val="22"/>
        </w:rPr>
        <w:t>Nabídkové ceny za 1</w:t>
      </w:r>
      <w:r w:rsidR="001A0DAE">
        <w:rPr>
          <w:rFonts w:ascii="Times New Roman" w:hAnsi="Times New Roman" w:cs="Times New Roman"/>
          <w:b w:val="0"/>
          <w:i w:val="0"/>
          <w:szCs w:val="22"/>
        </w:rPr>
        <w:t> </w:t>
      </w:r>
      <w:r w:rsidR="001A0DAE" w:rsidRPr="00C97D38">
        <w:rPr>
          <w:rFonts w:ascii="Times New Roman" w:hAnsi="Times New Roman" w:cs="Times New Roman"/>
          <w:b w:val="0"/>
          <w:i w:val="0"/>
          <w:szCs w:val="22"/>
        </w:rPr>
        <w:t>km bude vypočtena dle následujícího vzorce</w:t>
      </w:r>
      <w:r w:rsidR="001A0DAE">
        <w:rPr>
          <w:rFonts w:ascii="Times New Roman" w:hAnsi="Times New Roman" w:cs="Times New Roman"/>
          <w:b w:val="0"/>
          <w:i w:val="0"/>
          <w:szCs w:val="22"/>
        </w:rPr>
        <w:t>:</w:t>
      </w:r>
      <w:bookmarkEnd w:id="21"/>
    </w:p>
    <w:p w14:paraId="2A3CF0F6" w14:textId="57C340AC" w:rsidR="001A0DAE" w:rsidRDefault="001A0DAE" w:rsidP="008E24C4">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F</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w:t>
      </w:r>
      <w:r>
        <w:rPr>
          <w:rFonts w:ascii="Times New Roman" w:hAnsi="Times New Roman" w:cs="Times New Roman"/>
          <w:i w:val="0"/>
          <w:szCs w:val="22"/>
        </w:rPr>
        <w:t xml:space="preserve">x </w:t>
      </w:r>
      <w:r w:rsidR="00BF1C9F">
        <w:rPr>
          <w:rFonts w:ascii="Times New Roman" w:hAnsi="Times New Roman" w:cs="Times New Roman"/>
          <w:i w:val="0"/>
          <w:szCs w:val="22"/>
        </w:rPr>
        <w:t>(</w:t>
      </w:r>
      <w:r w:rsidR="009116E7">
        <w:rPr>
          <w:rFonts w:ascii="Times New Roman" w:hAnsi="Times New Roman" w:cs="Times New Roman"/>
          <w:i w:val="0"/>
          <w:szCs w:val="22"/>
        </w:rPr>
        <w:t xml:space="preserve">0,7 </w:t>
      </w:r>
      <w:r w:rsidR="00BF1C9F">
        <w:rPr>
          <w:rFonts w:ascii="Times New Roman" w:hAnsi="Times New Roman" w:cs="Times New Roman"/>
          <w:i w:val="0"/>
          <w:szCs w:val="22"/>
        </w:rPr>
        <w:t xml:space="preserve">+ </w:t>
      </w:r>
      <w:r w:rsidR="009116E7">
        <w:rPr>
          <w:rFonts w:ascii="Times New Roman" w:hAnsi="Times New Roman" w:cs="Times New Roman"/>
          <w:i w:val="0"/>
          <w:szCs w:val="22"/>
        </w:rPr>
        <w:t xml:space="preserve">0,3 x </w:t>
      </w:r>
      <w:r w:rsidR="00BF1C9F">
        <w:rPr>
          <w:rFonts w:ascii="Times New Roman" w:hAnsi="Times New Roman" w:cs="Times New Roman"/>
          <w:i w:val="0"/>
          <w:szCs w:val="22"/>
        </w:rPr>
        <w:t>ZRP / ARP)</w:t>
      </w:r>
    </w:p>
    <w:p w14:paraId="36514D82" w14:textId="6817563B" w:rsidR="00BF1C9F" w:rsidRDefault="00BF1C9F" w:rsidP="008E24C4">
      <w:pPr>
        <w:pStyle w:val="Clanek11"/>
        <w:numPr>
          <w:ilvl w:val="0"/>
          <w:numId w:val="0"/>
        </w:numPr>
        <w:spacing w:before="0" w:after="0"/>
        <w:ind w:left="941" w:hanging="567"/>
        <w:rPr>
          <w:rFonts w:ascii="Times New Roman" w:hAnsi="Times New Roman" w:cs="Times New Roman"/>
          <w:b w:val="0"/>
          <w:i w:val="0"/>
          <w:szCs w:val="22"/>
        </w:rPr>
      </w:pPr>
      <w:r w:rsidRPr="008E24C4">
        <w:rPr>
          <w:rFonts w:ascii="Times New Roman" w:hAnsi="Times New Roman" w:cs="Times New Roman"/>
          <w:b w:val="0"/>
          <w:i w:val="0"/>
          <w:szCs w:val="22"/>
        </w:rPr>
        <w:t>kde</w:t>
      </w:r>
    </w:p>
    <w:p w14:paraId="625405C0" w14:textId="5167EE1A" w:rsidR="00BF1C9F" w:rsidRDefault="00BF1C9F" w:rsidP="008E24C4">
      <w:pPr>
        <w:pStyle w:val="Clanek11"/>
        <w:numPr>
          <w:ilvl w:val="0"/>
          <w:numId w:val="0"/>
        </w:numPr>
        <w:spacing w:before="0" w:after="0"/>
        <w:ind w:left="941" w:hanging="567"/>
        <w:rPr>
          <w:rFonts w:ascii="Times New Roman" w:hAnsi="Times New Roman" w:cs="Times New Roman"/>
          <w:b w:val="0"/>
          <w:i w:val="0"/>
          <w:szCs w:val="22"/>
        </w:rPr>
      </w:pPr>
      <w:r w:rsidRPr="008E24C4">
        <w:rPr>
          <w:rFonts w:ascii="Times New Roman" w:hAnsi="Times New Roman" w:cs="Times New Roman"/>
          <w:i w:val="0"/>
        </w:rPr>
        <w:t>C</w:t>
      </w:r>
      <w:r w:rsidRPr="008E24C4">
        <w:rPr>
          <w:rFonts w:ascii="Times New Roman" w:hAnsi="Times New Roman" w:cs="Times New Roman"/>
          <w:i w:val="0"/>
          <w:vertAlign w:val="subscript"/>
        </w:rPr>
        <w:t>kmF</w:t>
      </w:r>
      <w:r w:rsidRPr="008E24C4">
        <w:rPr>
          <w:rFonts w:ascii="Times New Roman" w:hAnsi="Times New Roman" w:cs="Times New Roman"/>
          <w:b w:val="0"/>
          <w:i w:val="0"/>
        </w:rPr>
        <w:t xml:space="preserve"> představuje</w:t>
      </w:r>
      <w:r>
        <w:rPr>
          <w:rFonts w:ascii="Times New Roman" w:hAnsi="Times New Roman" w:cs="Times New Roman"/>
          <w:b w:val="0"/>
          <w:i w:val="0"/>
        </w:rPr>
        <w:t xml:space="preserve"> </w:t>
      </w:r>
      <w:r w:rsidRPr="00C97D38">
        <w:rPr>
          <w:rFonts w:ascii="Times New Roman" w:hAnsi="Times New Roman" w:cs="Times New Roman"/>
          <w:b w:val="0"/>
          <w:i w:val="0"/>
          <w:szCs w:val="22"/>
        </w:rPr>
        <w:t>Nabídkovou cenu za 1 km upravenou</w:t>
      </w:r>
      <w:r w:rsidR="001C6440">
        <w:rPr>
          <w:rFonts w:ascii="Times New Roman" w:hAnsi="Times New Roman" w:cs="Times New Roman"/>
          <w:b w:val="0"/>
          <w:i w:val="0"/>
          <w:szCs w:val="22"/>
        </w:rPr>
        <w:t xml:space="preserve"> podle tohoto ustanovení.</w:t>
      </w:r>
    </w:p>
    <w:p w14:paraId="5507898C" w14:textId="3011792B" w:rsidR="008E24C4" w:rsidRPr="008E24C4" w:rsidRDefault="00BF1C9F" w:rsidP="008E24C4">
      <w:pPr>
        <w:pStyle w:val="Clanek11"/>
        <w:numPr>
          <w:ilvl w:val="0"/>
          <w:numId w:val="0"/>
        </w:numPr>
        <w:spacing w:before="0" w:after="0"/>
        <w:ind w:left="941" w:hanging="567"/>
        <w:rPr>
          <w:rFonts w:ascii="Times New Roman" w:hAnsi="Times New Roman" w:cs="Times New Roman"/>
          <w:b w:val="0"/>
          <w:i w:val="0"/>
          <w:szCs w:val="22"/>
        </w:rPr>
      </w:pPr>
      <w:r w:rsidRPr="00285562">
        <w:rPr>
          <w:rFonts w:ascii="Times New Roman" w:hAnsi="Times New Roman" w:cs="Times New Roman"/>
          <w:i w:val="0"/>
        </w:rPr>
        <w:t>C</w:t>
      </w:r>
      <w:r w:rsidRPr="00285562">
        <w:rPr>
          <w:rFonts w:ascii="Times New Roman" w:hAnsi="Times New Roman" w:cs="Times New Roman"/>
          <w:i w:val="0"/>
          <w:vertAlign w:val="subscript"/>
        </w:rPr>
        <w:t>km</w:t>
      </w:r>
      <w:r>
        <w:rPr>
          <w:rFonts w:ascii="Times New Roman" w:hAnsi="Times New Roman" w:cs="Times New Roman"/>
          <w:i w:val="0"/>
          <w:vertAlign w:val="subscript"/>
        </w:rPr>
        <w:t>N</w:t>
      </w:r>
      <w:r w:rsidRPr="00285562">
        <w:rPr>
          <w:rFonts w:ascii="Times New Roman" w:hAnsi="Times New Roman" w:cs="Times New Roman"/>
          <w:b w:val="0"/>
          <w:i w:val="0"/>
        </w:rPr>
        <w:t xml:space="preserve"> představuje</w:t>
      </w:r>
      <w:r>
        <w:rPr>
          <w:rFonts w:ascii="Times New Roman" w:hAnsi="Times New Roman" w:cs="Times New Roman"/>
          <w:b w:val="0"/>
          <w:i w:val="0"/>
        </w:rPr>
        <w:t xml:space="preserve"> </w:t>
      </w:r>
      <w:r>
        <w:rPr>
          <w:rFonts w:ascii="Times New Roman" w:hAnsi="Times New Roman" w:cs="Times New Roman"/>
          <w:b w:val="0"/>
          <w:i w:val="0"/>
          <w:szCs w:val="22"/>
        </w:rPr>
        <w:t>Nabídkovou cenu za 1 km</w:t>
      </w:r>
      <w:r w:rsidR="00F145FD">
        <w:rPr>
          <w:rFonts w:ascii="Times New Roman" w:hAnsi="Times New Roman" w:cs="Times New Roman"/>
          <w:b w:val="0"/>
          <w:i w:val="0"/>
          <w:szCs w:val="22"/>
        </w:rPr>
        <w:t xml:space="preserve"> vypočítanou dle </w:t>
      </w:r>
      <w:r w:rsidR="007E7672">
        <w:rPr>
          <w:rFonts w:ascii="Times New Roman" w:hAnsi="Times New Roman" w:cs="Times New Roman"/>
          <w:b w:val="0"/>
          <w:i w:val="0"/>
          <w:szCs w:val="22"/>
        </w:rPr>
        <w:t xml:space="preserve">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_Ref524588167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sidR="00F145FD">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F145FD">
        <w:rPr>
          <w:rFonts w:ascii="Times New Roman" w:hAnsi="Times New Roman" w:cs="Times New Roman"/>
          <w:b w:val="0"/>
          <w:i w:val="0"/>
          <w:szCs w:val="22"/>
        </w:rPr>
        <w:t>k 1. 1. roku R</w:t>
      </w:r>
      <w:r>
        <w:rPr>
          <w:rFonts w:ascii="Times New Roman" w:hAnsi="Times New Roman" w:cs="Times New Roman"/>
          <w:b w:val="0"/>
          <w:i w:val="0"/>
          <w:szCs w:val="22"/>
        </w:rPr>
        <w:t>.</w:t>
      </w:r>
    </w:p>
    <w:p w14:paraId="5C94E26E" w14:textId="5E9EE810" w:rsidR="00BF1C9F" w:rsidRDefault="00BF1C9F" w:rsidP="008E24C4">
      <w:pPr>
        <w:pStyle w:val="Clanek11"/>
        <w:numPr>
          <w:ilvl w:val="0"/>
          <w:numId w:val="0"/>
        </w:numPr>
        <w:spacing w:before="0" w:after="0"/>
        <w:ind w:left="941" w:hanging="567"/>
        <w:rPr>
          <w:rFonts w:ascii="Times New Roman" w:hAnsi="Times New Roman" w:cs="Times New Roman"/>
          <w:b w:val="0"/>
          <w:i w:val="0"/>
        </w:rPr>
      </w:pPr>
      <w:r w:rsidRPr="008E24C4">
        <w:rPr>
          <w:rFonts w:ascii="Times New Roman" w:hAnsi="Times New Roman" w:cs="Times New Roman"/>
          <w:i w:val="0"/>
        </w:rPr>
        <w:t>ZRP</w:t>
      </w:r>
      <w:r>
        <w:rPr>
          <w:rFonts w:ascii="Times New Roman" w:hAnsi="Times New Roman" w:cs="Times New Roman"/>
          <w:b w:val="0"/>
          <w:i w:val="0"/>
        </w:rPr>
        <w:t xml:space="preserve"> představuje Základní roční proběh na Vozidlo.</w:t>
      </w:r>
    </w:p>
    <w:p w14:paraId="4D26F196" w14:textId="1838008C" w:rsidR="00BF1C9F" w:rsidRPr="00BF1C9F" w:rsidRDefault="00BF1C9F" w:rsidP="00BF1C9F">
      <w:pPr>
        <w:pStyle w:val="Clanek11"/>
        <w:numPr>
          <w:ilvl w:val="0"/>
          <w:numId w:val="0"/>
        </w:numPr>
        <w:spacing w:before="0" w:after="0"/>
        <w:ind w:left="941" w:hanging="567"/>
        <w:rPr>
          <w:rFonts w:ascii="Times New Roman" w:hAnsi="Times New Roman" w:cs="Times New Roman"/>
          <w:b w:val="0"/>
          <w:i w:val="0"/>
        </w:rPr>
      </w:pPr>
      <w:r>
        <w:rPr>
          <w:rFonts w:ascii="Times New Roman" w:hAnsi="Times New Roman" w:cs="Times New Roman"/>
          <w:i w:val="0"/>
        </w:rPr>
        <w:t>A</w:t>
      </w:r>
      <w:r w:rsidRPr="00285562">
        <w:rPr>
          <w:rFonts w:ascii="Times New Roman" w:hAnsi="Times New Roman" w:cs="Times New Roman"/>
          <w:i w:val="0"/>
        </w:rPr>
        <w:t>RP</w:t>
      </w:r>
      <w:r>
        <w:rPr>
          <w:rFonts w:ascii="Times New Roman" w:hAnsi="Times New Roman" w:cs="Times New Roman"/>
          <w:b w:val="0"/>
          <w:i w:val="0"/>
        </w:rPr>
        <w:t xml:space="preserve"> představuje aktuální roční proběh na Vozidlo.</w:t>
      </w:r>
    </w:p>
    <w:p w14:paraId="285238C7" w14:textId="77777777" w:rsidR="00645375" w:rsidRPr="00C97D38" w:rsidRDefault="00645375" w:rsidP="00DB4D7F">
      <w:pPr>
        <w:pStyle w:val="Clanek11"/>
        <w:numPr>
          <w:ilvl w:val="0"/>
          <w:numId w:val="0"/>
        </w:numPr>
        <w:ind w:left="941"/>
        <w:rPr>
          <w:rFonts w:ascii="Times New Roman" w:hAnsi="Times New Roman" w:cs="Times New Roman"/>
          <w:b w:val="0"/>
          <w:i w:val="0"/>
          <w:szCs w:val="22"/>
        </w:rPr>
      </w:pPr>
      <w:r w:rsidRPr="00C97D38">
        <w:rPr>
          <w:rStyle w:val="Odkaznakoment"/>
          <w:rFonts w:ascii="Times New Roman" w:hAnsi="Times New Roman" w:cs="Times New Roman"/>
          <w:b w:val="0"/>
          <w:bCs w:val="0"/>
          <w:i w:val="0"/>
          <w:iCs w:val="0"/>
          <w:sz w:val="22"/>
          <w:szCs w:val="22"/>
          <w:lang w:eastAsia="cs-CZ"/>
        </w:rPr>
        <w:t xml:space="preserve">Takto upravená Nabídková cena za </w:t>
      </w:r>
      <w:smartTag w:uri="urn:schemas-microsoft-com:office:smarttags" w:element="metricconverter">
        <w:smartTagPr>
          <w:attr w:name="ProductID" w:val="1 km"/>
        </w:smartTagPr>
        <w:r w:rsidRPr="00C97D38">
          <w:rPr>
            <w:rStyle w:val="Odkaznakoment"/>
            <w:rFonts w:ascii="Times New Roman" w:hAnsi="Times New Roman" w:cs="Times New Roman"/>
            <w:b w:val="0"/>
            <w:bCs w:val="0"/>
            <w:i w:val="0"/>
            <w:iCs w:val="0"/>
            <w:sz w:val="22"/>
            <w:szCs w:val="22"/>
            <w:lang w:eastAsia="cs-CZ"/>
          </w:rPr>
          <w:t>1 km</w:t>
        </w:r>
      </w:smartTag>
      <w:r w:rsidRPr="00C97D38">
        <w:rPr>
          <w:rStyle w:val="Odkaznakoment"/>
          <w:rFonts w:ascii="Times New Roman" w:hAnsi="Times New Roman" w:cs="Times New Roman"/>
          <w:b w:val="0"/>
          <w:bCs w:val="0"/>
          <w:i w:val="0"/>
          <w:iCs w:val="0"/>
          <w:sz w:val="22"/>
          <w:szCs w:val="22"/>
          <w:lang w:eastAsia="cs-CZ"/>
        </w:rPr>
        <w:t xml:space="preserve"> bude zaokrouhlena na 2 desetinná místa.</w:t>
      </w:r>
    </w:p>
    <w:p w14:paraId="2D044F9D" w14:textId="643129A9" w:rsidR="001C6440" w:rsidRPr="001A0DAE" w:rsidRDefault="00285C68" w:rsidP="001C6440">
      <w:pPr>
        <w:pStyle w:val="Clanek11"/>
        <w:rPr>
          <w:rFonts w:ascii="Times New Roman" w:hAnsi="Times New Roman" w:cs="Times New Roman"/>
          <w:b w:val="0"/>
          <w:i w:val="0"/>
        </w:rPr>
      </w:pPr>
      <w:bookmarkStart w:id="22" w:name="_Ref34127005"/>
      <w:bookmarkStart w:id="23" w:name="_Ref277539881"/>
      <w:r w:rsidRPr="00C97D38">
        <w:rPr>
          <w:rFonts w:ascii="Times New Roman" w:hAnsi="Times New Roman" w:cs="Times New Roman"/>
          <w:b w:val="0"/>
          <w:i w:val="0"/>
          <w:szCs w:val="22"/>
        </w:rPr>
        <w:t xml:space="preserve">Výše </w:t>
      </w:r>
      <w:r w:rsidR="004B6C56" w:rsidRPr="00C97D38">
        <w:rPr>
          <w:rFonts w:ascii="Times New Roman" w:hAnsi="Times New Roman" w:cs="Times New Roman"/>
          <w:b w:val="0"/>
          <w:i w:val="0"/>
          <w:szCs w:val="22"/>
        </w:rPr>
        <w:t>Nabídkové ceny</w:t>
      </w:r>
      <w:r w:rsidRPr="00C97D38">
        <w:rPr>
          <w:rFonts w:ascii="Times New Roman" w:hAnsi="Times New Roman" w:cs="Times New Roman"/>
          <w:b w:val="0"/>
          <w:i w:val="0"/>
          <w:szCs w:val="22"/>
        </w:rPr>
        <w:t xml:space="preserve"> </w:t>
      </w:r>
      <w:r w:rsidR="003F274A" w:rsidRPr="00E73C15">
        <w:rPr>
          <w:rFonts w:ascii="Times New Roman" w:hAnsi="Times New Roman" w:cs="Times New Roman"/>
          <w:b w:val="0"/>
          <w:i w:val="0"/>
          <w:szCs w:val="22"/>
        </w:rPr>
        <w:t>Dopravce za 1 km bude ze strany Objednatele</w:t>
      </w:r>
      <w:r w:rsidRPr="00C97D38">
        <w:rPr>
          <w:rFonts w:ascii="Times New Roman" w:hAnsi="Times New Roman" w:cs="Times New Roman"/>
          <w:b w:val="0"/>
          <w:i w:val="0"/>
          <w:szCs w:val="22"/>
        </w:rPr>
        <w:t xml:space="preserve"> </w:t>
      </w:r>
      <w:r w:rsidR="003F274A">
        <w:rPr>
          <w:rFonts w:ascii="Times New Roman" w:hAnsi="Times New Roman" w:cs="Times New Roman"/>
          <w:b w:val="0"/>
          <w:i w:val="0"/>
          <w:szCs w:val="22"/>
        </w:rPr>
        <w:t xml:space="preserve">v průběhu roku R upravena </w:t>
      </w:r>
      <w:r w:rsidRPr="00C97D38">
        <w:rPr>
          <w:rFonts w:ascii="Times New Roman" w:hAnsi="Times New Roman" w:cs="Times New Roman"/>
          <w:b w:val="0"/>
          <w:i w:val="0"/>
          <w:szCs w:val="22"/>
        </w:rPr>
        <w:t xml:space="preserve">v případě, </w:t>
      </w:r>
      <w:r w:rsidR="00C82EF2" w:rsidRPr="00C97D38">
        <w:rPr>
          <w:rFonts w:ascii="Times New Roman" w:hAnsi="Times New Roman" w:cs="Times New Roman"/>
          <w:b w:val="0"/>
          <w:i w:val="0"/>
          <w:szCs w:val="22"/>
        </w:rPr>
        <w:t>že dojde v důsledku požadavků Objednatele na změnu rozsahu Závazku veřejné služby dle této Smlouvy k</w:t>
      </w:r>
      <w:r w:rsidR="003F274A">
        <w:rPr>
          <w:rFonts w:ascii="Times New Roman" w:hAnsi="Times New Roman" w:cs="Times New Roman"/>
          <w:b w:val="0"/>
          <w:i w:val="0"/>
          <w:szCs w:val="22"/>
        </w:rPr>
        <w:t xml:space="preserve"> takové</w:t>
      </w:r>
      <w:r w:rsidR="00C82EF2" w:rsidRPr="00C97D38">
        <w:rPr>
          <w:rFonts w:ascii="Times New Roman" w:hAnsi="Times New Roman" w:cs="Times New Roman"/>
          <w:b w:val="0"/>
          <w:i w:val="0"/>
          <w:szCs w:val="22"/>
        </w:rPr>
        <w:t xml:space="preserve"> změn</w:t>
      </w:r>
      <w:r w:rsidR="003F274A">
        <w:rPr>
          <w:rFonts w:ascii="Times New Roman" w:hAnsi="Times New Roman" w:cs="Times New Roman"/>
          <w:b w:val="0"/>
          <w:i w:val="0"/>
          <w:szCs w:val="22"/>
        </w:rPr>
        <w:t>ě</w:t>
      </w:r>
      <w:r w:rsidR="00C82EF2" w:rsidRPr="00C97D38">
        <w:rPr>
          <w:rFonts w:ascii="Times New Roman" w:hAnsi="Times New Roman" w:cs="Times New Roman"/>
          <w:b w:val="0"/>
          <w:i w:val="0"/>
          <w:szCs w:val="22"/>
        </w:rPr>
        <w:t xml:space="preserve"> </w:t>
      </w:r>
      <w:r w:rsidR="003F274A">
        <w:rPr>
          <w:rFonts w:ascii="Times New Roman" w:hAnsi="Times New Roman" w:cs="Times New Roman"/>
          <w:b w:val="0"/>
          <w:i w:val="0"/>
          <w:szCs w:val="22"/>
        </w:rPr>
        <w:t xml:space="preserve">aktuálního ročního </w:t>
      </w:r>
      <w:r w:rsidR="00C82EF2" w:rsidRPr="00C97D38">
        <w:rPr>
          <w:rFonts w:ascii="Times New Roman" w:hAnsi="Times New Roman" w:cs="Times New Roman"/>
          <w:b w:val="0"/>
          <w:i w:val="0"/>
          <w:szCs w:val="22"/>
        </w:rPr>
        <w:t xml:space="preserve">proběhu na Vozidlo </w:t>
      </w:r>
      <w:r w:rsidR="003F274A">
        <w:rPr>
          <w:rFonts w:ascii="Times New Roman" w:hAnsi="Times New Roman" w:cs="Times New Roman"/>
          <w:b w:val="0"/>
          <w:i w:val="0"/>
          <w:szCs w:val="22"/>
        </w:rPr>
        <w:t>pro</w:t>
      </w:r>
      <w:r w:rsidR="00C82EF2" w:rsidRPr="00C97D38">
        <w:rPr>
          <w:rFonts w:ascii="Times New Roman" w:hAnsi="Times New Roman" w:cs="Times New Roman"/>
          <w:b w:val="0"/>
          <w:i w:val="0"/>
          <w:szCs w:val="22"/>
        </w:rPr>
        <w:t xml:space="preserve"> </w:t>
      </w:r>
      <w:r w:rsidR="003F274A">
        <w:rPr>
          <w:rFonts w:ascii="Times New Roman" w:hAnsi="Times New Roman" w:cs="Times New Roman"/>
          <w:b w:val="0"/>
          <w:i w:val="0"/>
          <w:szCs w:val="22"/>
        </w:rPr>
        <w:t>kalendářní</w:t>
      </w:r>
      <w:r w:rsidR="00C82EF2" w:rsidRPr="00C97D38">
        <w:rPr>
          <w:rFonts w:ascii="Times New Roman" w:hAnsi="Times New Roman" w:cs="Times New Roman"/>
          <w:b w:val="0"/>
          <w:i w:val="0"/>
          <w:szCs w:val="22"/>
        </w:rPr>
        <w:t xml:space="preserve"> rok</w:t>
      </w:r>
      <w:r w:rsidR="003F274A">
        <w:rPr>
          <w:rFonts w:ascii="Times New Roman" w:hAnsi="Times New Roman" w:cs="Times New Roman"/>
          <w:b w:val="0"/>
          <w:i w:val="0"/>
          <w:szCs w:val="22"/>
        </w:rPr>
        <w:t xml:space="preserve"> R</w:t>
      </w:r>
      <w:r w:rsidR="00BE5F51" w:rsidRPr="00C97D38">
        <w:rPr>
          <w:rFonts w:ascii="Times New Roman" w:hAnsi="Times New Roman" w:cs="Times New Roman"/>
          <w:b w:val="0"/>
          <w:i w:val="0"/>
        </w:rPr>
        <w:t xml:space="preserve">, </w:t>
      </w:r>
      <w:r w:rsidR="003F274A">
        <w:rPr>
          <w:rFonts w:ascii="Times New Roman" w:hAnsi="Times New Roman" w:cs="Times New Roman"/>
          <w:b w:val="0"/>
          <w:i w:val="0"/>
        </w:rPr>
        <w:t xml:space="preserve">kdy bude splněna podmínka, že aktuální roční proběh na Vozidlo se bude lišit o více než </w:t>
      </w:r>
      <w:r w:rsidR="001E0BEE">
        <w:rPr>
          <w:rFonts w:ascii="Times New Roman" w:hAnsi="Times New Roman" w:cs="Times New Roman"/>
          <w:b w:val="0"/>
          <w:i w:val="0"/>
        </w:rPr>
        <w:t>10</w:t>
      </w:r>
      <w:r w:rsidR="00F13886">
        <w:rPr>
          <w:rFonts w:ascii="Times New Roman" w:hAnsi="Times New Roman" w:cs="Times New Roman"/>
          <w:b w:val="0"/>
          <w:i w:val="0"/>
        </w:rPr>
        <w:t xml:space="preserve"> </w:t>
      </w:r>
      <w:r w:rsidR="003F274A" w:rsidRPr="008C19DD">
        <w:rPr>
          <w:rFonts w:ascii="Times New Roman" w:hAnsi="Times New Roman" w:cs="Times New Roman"/>
          <w:b w:val="0"/>
          <w:i w:val="0"/>
        </w:rPr>
        <w:t xml:space="preserve">% od posledního aktuálního ročního proběhu na Vozidlo, podle kterého se naposledy upravovala Nabídková cena Dopravce za 1 km. </w:t>
      </w:r>
      <w:r w:rsidR="001C6440">
        <w:rPr>
          <w:rFonts w:ascii="Times New Roman" w:hAnsi="Times New Roman" w:cs="Times New Roman"/>
          <w:b w:val="0"/>
          <w:i w:val="0"/>
          <w:szCs w:val="22"/>
        </w:rPr>
        <w:t xml:space="preserve">V tomto směru upravená výše </w:t>
      </w:r>
      <w:r w:rsidR="001C6440" w:rsidRPr="00C97D38">
        <w:rPr>
          <w:rFonts w:ascii="Times New Roman" w:hAnsi="Times New Roman" w:cs="Times New Roman"/>
          <w:b w:val="0"/>
          <w:i w:val="0"/>
          <w:szCs w:val="22"/>
        </w:rPr>
        <w:t>Nabídkové ceny za 1</w:t>
      </w:r>
      <w:r w:rsidR="001C6440">
        <w:rPr>
          <w:rFonts w:ascii="Times New Roman" w:hAnsi="Times New Roman" w:cs="Times New Roman"/>
          <w:b w:val="0"/>
          <w:i w:val="0"/>
          <w:szCs w:val="22"/>
        </w:rPr>
        <w:t> </w:t>
      </w:r>
      <w:r w:rsidR="001C6440" w:rsidRPr="00C97D38">
        <w:rPr>
          <w:rFonts w:ascii="Times New Roman" w:hAnsi="Times New Roman" w:cs="Times New Roman"/>
          <w:b w:val="0"/>
          <w:i w:val="0"/>
          <w:szCs w:val="22"/>
        </w:rPr>
        <w:t>km bude vypočtena dle následujícího vzorce</w:t>
      </w:r>
      <w:r w:rsidR="001C6440">
        <w:rPr>
          <w:rFonts w:ascii="Times New Roman" w:hAnsi="Times New Roman" w:cs="Times New Roman"/>
          <w:b w:val="0"/>
          <w:i w:val="0"/>
          <w:szCs w:val="22"/>
        </w:rPr>
        <w:t>:</w:t>
      </w:r>
      <w:bookmarkEnd w:id="22"/>
    </w:p>
    <w:p w14:paraId="196F0A5C" w14:textId="31C1DF7C" w:rsidR="001C6440" w:rsidRDefault="001C6440" w:rsidP="001C6440">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F</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w:t>
      </w:r>
      <w:r>
        <w:rPr>
          <w:rFonts w:ascii="Times New Roman" w:hAnsi="Times New Roman" w:cs="Times New Roman"/>
          <w:i w:val="0"/>
          <w:szCs w:val="22"/>
        </w:rPr>
        <w:t>x (</w:t>
      </w:r>
      <w:r w:rsidR="008C19DD">
        <w:rPr>
          <w:rFonts w:ascii="Times New Roman" w:hAnsi="Times New Roman" w:cs="Times New Roman"/>
          <w:i w:val="0"/>
          <w:szCs w:val="22"/>
        </w:rPr>
        <w:t>0,7</w:t>
      </w:r>
      <w:r>
        <w:rPr>
          <w:rFonts w:ascii="Times New Roman" w:hAnsi="Times New Roman" w:cs="Times New Roman"/>
          <w:i w:val="0"/>
          <w:szCs w:val="22"/>
        </w:rPr>
        <w:t xml:space="preserve"> + </w:t>
      </w:r>
      <w:r w:rsidR="008C19DD">
        <w:rPr>
          <w:rFonts w:ascii="Times New Roman" w:hAnsi="Times New Roman" w:cs="Times New Roman"/>
          <w:i w:val="0"/>
          <w:szCs w:val="22"/>
        </w:rPr>
        <w:t xml:space="preserve">0,3 x </w:t>
      </w:r>
      <w:r>
        <w:rPr>
          <w:rFonts w:ascii="Times New Roman" w:hAnsi="Times New Roman" w:cs="Times New Roman"/>
          <w:i w:val="0"/>
          <w:szCs w:val="22"/>
        </w:rPr>
        <w:t>ZRP / ARP)</w:t>
      </w:r>
    </w:p>
    <w:p w14:paraId="53ED3A78" w14:textId="4A6825B2" w:rsidR="001C6440" w:rsidRDefault="001C6440" w:rsidP="001C6440">
      <w:pPr>
        <w:pStyle w:val="Clanek11"/>
        <w:numPr>
          <w:ilvl w:val="0"/>
          <w:numId w:val="0"/>
        </w:numPr>
        <w:spacing w:before="0" w:after="0"/>
        <w:ind w:left="941" w:hanging="567"/>
        <w:rPr>
          <w:rFonts w:ascii="Times New Roman" w:hAnsi="Times New Roman" w:cs="Times New Roman"/>
          <w:b w:val="0"/>
          <w:i w:val="0"/>
          <w:szCs w:val="22"/>
        </w:rPr>
      </w:pPr>
      <w:r>
        <w:rPr>
          <w:rFonts w:ascii="Times New Roman" w:hAnsi="Times New Roman" w:cs="Times New Roman"/>
          <w:b w:val="0"/>
          <w:i w:val="0"/>
          <w:szCs w:val="22"/>
        </w:rPr>
        <w:tab/>
      </w:r>
      <w:r w:rsidRPr="00285562">
        <w:rPr>
          <w:rFonts w:ascii="Times New Roman" w:hAnsi="Times New Roman" w:cs="Times New Roman"/>
          <w:b w:val="0"/>
          <w:i w:val="0"/>
          <w:szCs w:val="22"/>
        </w:rPr>
        <w:t>kde</w:t>
      </w:r>
    </w:p>
    <w:p w14:paraId="4EE8FFA2" w14:textId="721BC67F" w:rsidR="001C6440" w:rsidRDefault="001C6440" w:rsidP="001C6440">
      <w:pPr>
        <w:pStyle w:val="Clanek11"/>
        <w:numPr>
          <w:ilvl w:val="0"/>
          <w:numId w:val="0"/>
        </w:numPr>
        <w:spacing w:before="0" w:after="0"/>
        <w:ind w:left="941" w:hanging="567"/>
        <w:rPr>
          <w:rFonts w:ascii="Times New Roman" w:hAnsi="Times New Roman" w:cs="Times New Roman"/>
          <w:b w:val="0"/>
          <w:i w:val="0"/>
          <w:szCs w:val="22"/>
        </w:rPr>
      </w:pPr>
      <w:r>
        <w:rPr>
          <w:rFonts w:ascii="Times New Roman" w:hAnsi="Times New Roman" w:cs="Times New Roman"/>
          <w:i w:val="0"/>
        </w:rPr>
        <w:tab/>
      </w:r>
      <w:r w:rsidRPr="00285562">
        <w:rPr>
          <w:rFonts w:ascii="Times New Roman" w:hAnsi="Times New Roman" w:cs="Times New Roman"/>
          <w:i w:val="0"/>
        </w:rPr>
        <w:t>C</w:t>
      </w:r>
      <w:r w:rsidRPr="00285562">
        <w:rPr>
          <w:rFonts w:ascii="Times New Roman" w:hAnsi="Times New Roman" w:cs="Times New Roman"/>
          <w:i w:val="0"/>
          <w:vertAlign w:val="subscript"/>
        </w:rPr>
        <w:t>kmF</w:t>
      </w:r>
      <w:r w:rsidRPr="00285562">
        <w:rPr>
          <w:rFonts w:ascii="Times New Roman" w:hAnsi="Times New Roman" w:cs="Times New Roman"/>
          <w:b w:val="0"/>
          <w:i w:val="0"/>
        </w:rPr>
        <w:t xml:space="preserve"> představuje</w:t>
      </w:r>
      <w:r>
        <w:rPr>
          <w:rFonts w:ascii="Times New Roman" w:hAnsi="Times New Roman" w:cs="Times New Roman"/>
          <w:b w:val="0"/>
          <w:i w:val="0"/>
        </w:rPr>
        <w:t xml:space="preserve"> </w:t>
      </w:r>
      <w:r w:rsidRPr="00C97D38">
        <w:rPr>
          <w:rFonts w:ascii="Times New Roman" w:hAnsi="Times New Roman" w:cs="Times New Roman"/>
          <w:b w:val="0"/>
          <w:i w:val="0"/>
          <w:szCs w:val="22"/>
        </w:rPr>
        <w:t>Nabídkovou cenu za 1 km upravenou</w:t>
      </w:r>
      <w:r>
        <w:rPr>
          <w:rFonts w:ascii="Times New Roman" w:hAnsi="Times New Roman" w:cs="Times New Roman"/>
          <w:b w:val="0"/>
          <w:i w:val="0"/>
          <w:szCs w:val="22"/>
        </w:rPr>
        <w:t xml:space="preserve"> podle tohoto ustanovení.</w:t>
      </w:r>
    </w:p>
    <w:p w14:paraId="5BA3D539" w14:textId="34A3F657" w:rsidR="001C6440" w:rsidRDefault="001C6440" w:rsidP="001C6440">
      <w:pPr>
        <w:pStyle w:val="Clanek11"/>
        <w:numPr>
          <w:ilvl w:val="0"/>
          <w:numId w:val="0"/>
        </w:numPr>
        <w:spacing w:before="0" w:after="0"/>
        <w:ind w:left="941" w:hanging="567"/>
        <w:rPr>
          <w:rFonts w:ascii="Times New Roman" w:hAnsi="Times New Roman" w:cs="Times New Roman"/>
          <w:b w:val="0"/>
          <w:i w:val="0"/>
          <w:szCs w:val="22"/>
        </w:rPr>
      </w:pPr>
      <w:r>
        <w:rPr>
          <w:rFonts w:ascii="Times New Roman" w:hAnsi="Times New Roman" w:cs="Times New Roman"/>
          <w:i w:val="0"/>
        </w:rPr>
        <w:tab/>
      </w:r>
      <w:r w:rsidRPr="00285562">
        <w:rPr>
          <w:rFonts w:ascii="Times New Roman" w:hAnsi="Times New Roman" w:cs="Times New Roman"/>
          <w:i w:val="0"/>
        </w:rPr>
        <w:t>C</w:t>
      </w:r>
      <w:r w:rsidRPr="00285562">
        <w:rPr>
          <w:rFonts w:ascii="Times New Roman" w:hAnsi="Times New Roman" w:cs="Times New Roman"/>
          <w:i w:val="0"/>
          <w:vertAlign w:val="subscript"/>
        </w:rPr>
        <w:t>km</w:t>
      </w:r>
      <w:r>
        <w:rPr>
          <w:rFonts w:ascii="Times New Roman" w:hAnsi="Times New Roman" w:cs="Times New Roman"/>
          <w:i w:val="0"/>
          <w:vertAlign w:val="subscript"/>
        </w:rPr>
        <w:t>N</w:t>
      </w:r>
      <w:r w:rsidRPr="00285562">
        <w:rPr>
          <w:rFonts w:ascii="Times New Roman" w:hAnsi="Times New Roman" w:cs="Times New Roman"/>
          <w:b w:val="0"/>
          <w:i w:val="0"/>
        </w:rPr>
        <w:t xml:space="preserve"> představuje</w:t>
      </w:r>
      <w:r>
        <w:rPr>
          <w:rFonts w:ascii="Times New Roman" w:hAnsi="Times New Roman" w:cs="Times New Roman"/>
          <w:b w:val="0"/>
          <w:i w:val="0"/>
        </w:rPr>
        <w:t xml:space="preserve"> </w:t>
      </w:r>
      <w:r>
        <w:rPr>
          <w:rFonts w:ascii="Times New Roman" w:hAnsi="Times New Roman" w:cs="Times New Roman"/>
          <w:b w:val="0"/>
          <w:i w:val="0"/>
          <w:szCs w:val="22"/>
        </w:rPr>
        <w:t>Nabídkovou cenu za 1 km</w:t>
      </w:r>
      <w:r w:rsidRPr="00C97D38">
        <w:rPr>
          <w:rFonts w:ascii="Times New Roman" w:hAnsi="Times New Roman" w:cs="Times New Roman"/>
          <w:b w:val="0"/>
          <w:i w:val="0"/>
          <w:szCs w:val="22"/>
        </w:rPr>
        <w:t xml:space="preserve"> </w:t>
      </w:r>
      <w:r w:rsidR="00F145FD">
        <w:rPr>
          <w:rFonts w:ascii="Times New Roman" w:hAnsi="Times New Roman" w:cs="Times New Roman"/>
          <w:b w:val="0"/>
          <w:i w:val="0"/>
          <w:szCs w:val="22"/>
        </w:rPr>
        <w:t xml:space="preserve">vypočítanou dle </w:t>
      </w:r>
      <w:r w:rsidR="007E7672">
        <w:rPr>
          <w:rFonts w:ascii="Times New Roman" w:hAnsi="Times New Roman" w:cs="Times New Roman"/>
          <w:b w:val="0"/>
          <w:i w:val="0"/>
          <w:szCs w:val="22"/>
        </w:rPr>
        <w:t xml:space="preserve">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_Ref524588167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sidR="007E7672">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F145FD">
        <w:rPr>
          <w:rFonts w:ascii="Times New Roman" w:hAnsi="Times New Roman" w:cs="Times New Roman"/>
          <w:b w:val="0"/>
          <w:i w:val="0"/>
          <w:szCs w:val="22"/>
        </w:rPr>
        <w:t>k 1. 1. roku R</w:t>
      </w:r>
      <w:r>
        <w:rPr>
          <w:rFonts w:ascii="Times New Roman" w:hAnsi="Times New Roman" w:cs="Times New Roman"/>
          <w:b w:val="0"/>
          <w:i w:val="0"/>
          <w:szCs w:val="22"/>
        </w:rPr>
        <w:t>.</w:t>
      </w:r>
    </w:p>
    <w:p w14:paraId="3737D0B6" w14:textId="3C2F8A56" w:rsidR="001C6440" w:rsidRDefault="001C6440" w:rsidP="001C6440">
      <w:pPr>
        <w:pStyle w:val="Clanek11"/>
        <w:numPr>
          <w:ilvl w:val="0"/>
          <w:numId w:val="0"/>
        </w:numPr>
        <w:spacing w:before="0" w:after="0"/>
        <w:ind w:left="941" w:hanging="567"/>
        <w:rPr>
          <w:rFonts w:ascii="Times New Roman" w:hAnsi="Times New Roman" w:cs="Times New Roman"/>
          <w:b w:val="0"/>
          <w:i w:val="0"/>
        </w:rPr>
      </w:pPr>
      <w:r>
        <w:rPr>
          <w:rFonts w:ascii="Times New Roman" w:hAnsi="Times New Roman" w:cs="Times New Roman"/>
          <w:i w:val="0"/>
        </w:rPr>
        <w:lastRenderedPageBreak/>
        <w:tab/>
      </w:r>
      <w:r w:rsidRPr="00285562">
        <w:rPr>
          <w:rFonts w:ascii="Times New Roman" w:hAnsi="Times New Roman" w:cs="Times New Roman"/>
          <w:i w:val="0"/>
        </w:rPr>
        <w:t>ZRP</w:t>
      </w:r>
      <w:r>
        <w:rPr>
          <w:rFonts w:ascii="Times New Roman" w:hAnsi="Times New Roman" w:cs="Times New Roman"/>
          <w:b w:val="0"/>
          <w:i w:val="0"/>
        </w:rPr>
        <w:t xml:space="preserve"> představuje Základní roční proběh na Vozidlo.</w:t>
      </w:r>
    </w:p>
    <w:p w14:paraId="734EAA42" w14:textId="77777777" w:rsidR="001C6440" w:rsidRPr="00BF1C9F" w:rsidRDefault="001C6440" w:rsidP="001C6440">
      <w:pPr>
        <w:pStyle w:val="Clanek11"/>
        <w:numPr>
          <w:ilvl w:val="0"/>
          <w:numId w:val="0"/>
        </w:numPr>
        <w:spacing w:before="0" w:after="0"/>
        <w:ind w:left="941" w:hanging="567"/>
        <w:rPr>
          <w:rFonts w:ascii="Times New Roman" w:hAnsi="Times New Roman" w:cs="Times New Roman"/>
          <w:b w:val="0"/>
          <w:i w:val="0"/>
        </w:rPr>
      </w:pPr>
      <w:r>
        <w:rPr>
          <w:rFonts w:ascii="Times New Roman" w:hAnsi="Times New Roman" w:cs="Times New Roman"/>
          <w:i w:val="0"/>
        </w:rPr>
        <w:tab/>
        <w:t>A</w:t>
      </w:r>
      <w:r w:rsidRPr="00285562">
        <w:rPr>
          <w:rFonts w:ascii="Times New Roman" w:hAnsi="Times New Roman" w:cs="Times New Roman"/>
          <w:i w:val="0"/>
        </w:rPr>
        <w:t>RP</w:t>
      </w:r>
      <w:r>
        <w:rPr>
          <w:rFonts w:ascii="Times New Roman" w:hAnsi="Times New Roman" w:cs="Times New Roman"/>
          <w:b w:val="0"/>
          <w:i w:val="0"/>
        </w:rPr>
        <w:t xml:space="preserve"> představuje aktuální roční proběh na Vozidlo.</w:t>
      </w:r>
    </w:p>
    <w:bookmarkEnd w:id="23"/>
    <w:p w14:paraId="1D9AD13E" w14:textId="4B07B48E" w:rsidR="00645375" w:rsidRPr="00C97D38" w:rsidRDefault="00645375" w:rsidP="00C92DC7">
      <w:pPr>
        <w:pStyle w:val="Clanek11"/>
        <w:numPr>
          <w:ilvl w:val="0"/>
          <w:numId w:val="0"/>
        </w:numPr>
        <w:ind w:left="941"/>
        <w:rPr>
          <w:rFonts w:ascii="Times New Roman" w:hAnsi="Times New Roman" w:cs="Times New Roman"/>
          <w:b w:val="0"/>
          <w:i w:val="0"/>
          <w:szCs w:val="22"/>
        </w:rPr>
      </w:pPr>
      <w:r w:rsidRPr="00C97D38">
        <w:rPr>
          <w:rStyle w:val="Odkaznakoment"/>
          <w:rFonts w:ascii="Times New Roman" w:hAnsi="Times New Roman" w:cs="Times New Roman"/>
          <w:b w:val="0"/>
          <w:bCs w:val="0"/>
          <w:i w:val="0"/>
          <w:iCs w:val="0"/>
          <w:sz w:val="22"/>
          <w:szCs w:val="22"/>
          <w:lang w:eastAsia="cs-CZ"/>
        </w:rPr>
        <w:t xml:space="preserve">Takto upravená Nabídková cena za </w:t>
      </w:r>
      <w:smartTag w:uri="urn:schemas-microsoft-com:office:smarttags" w:element="metricconverter">
        <w:smartTagPr>
          <w:attr w:name="ProductID" w:val="1 km"/>
        </w:smartTagPr>
        <w:r w:rsidRPr="00C97D38">
          <w:rPr>
            <w:rStyle w:val="Odkaznakoment"/>
            <w:rFonts w:ascii="Times New Roman" w:hAnsi="Times New Roman" w:cs="Times New Roman"/>
            <w:b w:val="0"/>
            <w:bCs w:val="0"/>
            <w:i w:val="0"/>
            <w:iCs w:val="0"/>
            <w:sz w:val="22"/>
            <w:szCs w:val="22"/>
            <w:lang w:eastAsia="cs-CZ"/>
          </w:rPr>
          <w:t>1 km</w:t>
        </w:r>
      </w:smartTag>
      <w:r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Pr="00C97D38">
        <w:rPr>
          <w:rFonts w:ascii="Times New Roman" w:hAnsi="Times New Roman" w:cs="Times New Roman"/>
          <w:b w:val="0"/>
          <w:i w:val="0"/>
          <w:szCs w:val="22"/>
        </w:rPr>
        <w:t>.</w:t>
      </w:r>
    </w:p>
    <w:p w14:paraId="5759EDD8" w14:textId="05DC6F89" w:rsidR="00514BDB" w:rsidRPr="00C97D38" w:rsidRDefault="00F76ABF" w:rsidP="00F76ABF">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Srovnání aktuálního </w:t>
      </w:r>
      <w:r w:rsidR="00370375">
        <w:rPr>
          <w:rFonts w:ascii="Times New Roman" w:hAnsi="Times New Roman" w:cs="Times New Roman"/>
          <w:b w:val="0"/>
          <w:i w:val="0"/>
          <w:szCs w:val="22"/>
        </w:rPr>
        <w:t xml:space="preserve">ročního </w:t>
      </w:r>
      <w:r w:rsidRPr="00C97D38">
        <w:rPr>
          <w:rFonts w:ascii="Times New Roman" w:hAnsi="Times New Roman" w:cs="Times New Roman"/>
          <w:b w:val="0"/>
          <w:i w:val="0"/>
          <w:szCs w:val="22"/>
        </w:rPr>
        <w:t>proběhu na Vozidlo</w:t>
      </w:r>
      <w:r w:rsidR="0091408D" w:rsidRPr="00C97D38">
        <w:rPr>
          <w:rFonts w:ascii="Times New Roman" w:hAnsi="Times New Roman" w:cs="Times New Roman"/>
          <w:b w:val="0"/>
          <w:i w:val="0"/>
          <w:szCs w:val="22"/>
        </w:rPr>
        <w:t xml:space="preserve"> a Základního ročního proběhu provádí Pověřená osoba vždy současně se změnou Jízdního řádu</w:t>
      </w:r>
      <w:r w:rsidR="002631AD">
        <w:rPr>
          <w:rFonts w:ascii="Times New Roman" w:hAnsi="Times New Roman" w:cs="Times New Roman"/>
          <w:b w:val="0"/>
          <w:i w:val="0"/>
          <w:szCs w:val="22"/>
        </w:rPr>
        <w:t>,</w:t>
      </w:r>
      <w:r w:rsidR="00917C1A" w:rsidRPr="004719C5">
        <w:rPr>
          <w:rFonts w:ascii="Times New Roman" w:hAnsi="Times New Roman"/>
          <w:b w:val="0"/>
          <w:i w:val="0"/>
          <w:szCs w:val="22"/>
        </w:rPr>
        <w:t xml:space="preserve"> </w:t>
      </w:r>
      <w:r w:rsidR="005C6F3C">
        <w:rPr>
          <w:rFonts w:ascii="Times New Roman" w:hAnsi="Times New Roman"/>
          <w:b w:val="0"/>
          <w:i w:val="0"/>
          <w:szCs w:val="22"/>
        </w:rPr>
        <w:t xml:space="preserve">nebo se změnou trasy spojů na základě provozního omezení </w:t>
      </w:r>
      <w:r w:rsidR="00DA38E7">
        <w:rPr>
          <w:rFonts w:ascii="Times New Roman" w:hAnsi="Times New Roman"/>
          <w:b w:val="0"/>
          <w:i w:val="0"/>
          <w:szCs w:val="22"/>
        </w:rPr>
        <w:t xml:space="preserve">příslušejícímu </w:t>
      </w:r>
      <w:r w:rsidR="00917C1A" w:rsidRPr="004719C5">
        <w:rPr>
          <w:rFonts w:ascii="Times New Roman" w:hAnsi="Times New Roman"/>
          <w:b w:val="0"/>
          <w:i w:val="0"/>
          <w:szCs w:val="22"/>
        </w:rPr>
        <w:t>pro příslušnou Výběrovou skupinu</w:t>
      </w:r>
      <w:r w:rsidR="0091408D" w:rsidRPr="004719C5">
        <w:rPr>
          <w:rFonts w:ascii="Times New Roman" w:hAnsi="Times New Roman"/>
          <w:b w:val="0"/>
          <w:i w:val="0"/>
          <w:szCs w:val="22"/>
        </w:rPr>
        <w:t>.</w:t>
      </w:r>
      <w:r w:rsidR="0091408D" w:rsidRPr="00C97D38">
        <w:rPr>
          <w:rFonts w:ascii="Times New Roman" w:hAnsi="Times New Roman" w:cs="Times New Roman"/>
          <w:b w:val="0"/>
          <w:i w:val="0"/>
          <w:szCs w:val="22"/>
        </w:rPr>
        <w:t xml:space="preserve"> K úpravě Nabídkové ceny</w:t>
      </w:r>
      <w:r w:rsidR="0091408D" w:rsidRPr="004719C5">
        <w:rPr>
          <w:rFonts w:ascii="Times New Roman" w:hAnsi="Times New Roman"/>
          <w:b w:val="0"/>
          <w:i w:val="0"/>
          <w:szCs w:val="22"/>
        </w:rPr>
        <w:t xml:space="preserve"> </w:t>
      </w:r>
      <w:r w:rsidR="00917C1A" w:rsidRPr="004719C5">
        <w:rPr>
          <w:rFonts w:ascii="Times New Roman" w:hAnsi="Times New Roman"/>
          <w:b w:val="0"/>
          <w:i w:val="0"/>
          <w:szCs w:val="22"/>
        </w:rPr>
        <w:t>pro danou Výběrovou skupinu</w:t>
      </w:r>
      <w:r w:rsidR="0091408D" w:rsidRPr="00C97D38">
        <w:rPr>
          <w:rFonts w:ascii="Times New Roman" w:hAnsi="Times New Roman" w:cs="Times New Roman"/>
          <w:b w:val="0"/>
          <w:i w:val="0"/>
          <w:szCs w:val="22"/>
        </w:rPr>
        <w:t xml:space="preserve"> přitom dojde vždy od měsíce následujícího po měsíci, v němž nabyla účinnosti příslušná z</w:t>
      </w:r>
      <w:r w:rsidR="00827E61" w:rsidRPr="00C97D38">
        <w:rPr>
          <w:rFonts w:ascii="Times New Roman" w:hAnsi="Times New Roman" w:cs="Times New Roman"/>
          <w:b w:val="0"/>
          <w:i w:val="0"/>
          <w:szCs w:val="22"/>
        </w:rPr>
        <w:t>m</w:t>
      </w:r>
      <w:r w:rsidR="0091408D" w:rsidRPr="00C97D38">
        <w:rPr>
          <w:rFonts w:ascii="Times New Roman" w:hAnsi="Times New Roman" w:cs="Times New Roman"/>
          <w:b w:val="0"/>
          <w:i w:val="0"/>
          <w:szCs w:val="22"/>
        </w:rPr>
        <w:t>ěna Jízdního řádu</w:t>
      </w:r>
      <w:r w:rsidR="002631AD">
        <w:rPr>
          <w:rFonts w:ascii="Times New Roman" w:hAnsi="Times New Roman" w:cs="Times New Roman"/>
          <w:b w:val="0"/>
          <w:i w:val="0"/>
          <w:szCs w:val="22"/>
        </w:rPr>
        <w:t>,</w:t>
      </w:r>
      <w:r w:rsidR="005C6F3C" w:rsidRPr="005C6F3C">
        <w:rPr>
          <w:rFonts w:ascii="Times New Roman" w:hAnsi="Times New Roman"/>
          <w:b w:val="0"/>
          <w:i w:val="0"/>
          <w:szCs w:val="22"/>
        </w:rPr>
        <w:t xml:space="preserve"> </w:t>
      </w:r>
      <w:r w:rsidR="005C6F3C">
        <w:rPr>
          <w:rFonts w:ascii="Times New Roman" w:hAnsi="Times New Roman"/>
          <w:b w:val="0"/>
          <w:i w:val="0"/>
          <w:szCs w:val="22"/>
        </w:rPr>
        <w:t>nebo začalo platit provozní omezení</w:t>
      </w:r>
      <w:r w:rsidR="0091408D" w:rsidRPr="00C97D38">
        <w:rPr>
          <w:rFonts w:ascii="Times New Roman" w:hAnsi="Times New Roman" w:cs="Times New Roman"/>
          <w:b w:val="0"/>
          <w:i w:val="0"/>
          <w:szCs w:val="22"/>
        </w:rPr>
        <w:t xml:space="preserve">. </w:t>
      </w:r>
      <w:r w:rsidR="0022013A">
        <w:rPr>
          <w:rFonts w:ascii="Times New Roman" w:hAnsi="Times New Roman" w:cs="Times New Roman"/>
          <w:b w:val="0"/>
          <w:i w:val="0"/>
          <w:szCs w:val="22"/>
        </w:rPr>
        <w:t>Pokud bude datum účinnosti příslušné změny Jízdního řádu</w:t>
      </w:r>
      <w:r w:rsidR="002631AD">
        <w:rPr>
          <w:rFonts w:ascii="Times New Roman" w:hAnsi="Times New Roman" w:cs="Times New Roman"/>
          <w:b w:val="0"/>
          <w:i w:val="0"/>
          <w:szCs w:val="22"/>
        </w:rPr>
        <w:t>, nebo začne platit provozní omezení</w:t>
      </w:r>
      <w:r w:rsidR="0022013A">
        <w:rPr>
          <w:rFonts w:ascii="Times New Roman" w:hAnsi="Times New Roman" w:cs="Times New Roman"/>
          <w:b w:val="0"/>
          <w:i w:val="0"/>
          <w:szCs w:val="22"/>
        </w:rPr>
        <w:t xml:space="preserve"> 1. dne v měsíci, pak dojde k úpravě Nabídkové ceny pro danou Výběrovou skupinu od stejného data. </w:t>
      </w:r>
      <w:r w:rsidR="00514BDB" w:rsidRPr="00C97D38">
        <w:rPr>
          <w:rFonts w:ascii="Times New Roman" w:hAnsi="Times New Roman" w:cs="Times New Roman"/>
          <w:b w:val="0"/>
          <w:i w:val="0"/>
          <w:szCs w:val="22"/>
        </w:rPr>
        <w:t>K</w:t>
      </w:r>
      <w:r w:rsidR="007179C4">
        <w:rPr>
          <w:rFonts w:ascii="Times New Roman" w:hAnsi="Times New Roman" w:cs="Times New Roman"/>
          <w:b w:val="0"/>
          <w:i w:val="0"/>
          <w:szCs w:val="22"/>
        </w:rPr>
        <w:t> </w:t>
      </w:r>
      <w:r w:rsidR="0091408D" w:rsidRPr="00C97D38">
        <w:rPr>
          <w:rFonts w:ascii="Times New Roman" w:hAnsi="Times New Roman" w:cs="Times New Roman"/>
          <w:b w:val="0"/>
          <w:i w:val="0"/>
          <w:szCs w:val="22"/>
        </w:rPr>
        <w:t>úpravě</w:t>
      </w:r>
      <w:r w:rsidR="00514BD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Nabídkové</w:t>
      </w:r>
      <w:r w:rsidR="00514BDB" w:rsidRPr="00C97D38">
        <w:rPr>
          <w:rFonts w:ascii="Times New Roman" w:hAnsi="Times New Roman" w:cs="Times New Roman"/>
          <w:b w:val="0"/>
          <w:i w:val="0"/>
          <w:szCs w:val="22"/>
        </w:rPr>
        <w:t xml:space="preserve"> ceny podle pravidel</w:t>
      </w:r>
      <w:r w:rsidRPr="00C97D38">
        <w:rPr>
          <w:rFonts w:ascii="Times New Roman" w:hAnsi="Times New Roman" w:cs="Times New Roman"/>
          <w:b w:val="0"/>
          <w:i w:val="0"/>
          <w:szCs w:val="22"/>
        </w:rPr>
        <w:t xml:space="preserve"> stanovených v </w:t>
      </w:r>
      <w:r w:rsidR="007E7672" w:rsidRPr="00C97D38">
        <w:rPr>
          <w:rFonts w:ascii="Times New Roman" w:hAnsi="Times New Roman" w:cs="Times New Roman"/>
          <w:b w:val="0"/>
          <w:i w:val="0"/>
          <w:szCs w:val="22"/>
        </w:rPr>
        <w:t>odst</w:t>
      </w:r>
      <w:r w:rsidR="007E7672">
        <w:rPr>
          <w:rFonts w:ascii="Times New Roman" w:hAnsi="Times New Roman" w:cs="Times New Roman"/>
          <w:b w:val="0"/>
          <w:i w:val="0"/>
          <w:szCs w:val="22"/>
        </w:rPr>
        <w:t>.</w:t>
      </w:r>
      <w:r w:rsidR="007E7672"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_Ref277539865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3.9</w:t>
      </w:r>
      <w:r w:rsidRPr="004719C5">
        <w:rPr>
          <w:rFonts w:ascii="Times New Roman" w:hAnsi="Times New Roman"/>
          <w:b w:val="0"/>
          <w:i w:val="0"/>
          <w:szCs w:val="22"/>
        </w:rPr>
        <w:fldChar w:fldCharType="end"/>
      </w:r>
      <w:r w:rsidR="004440AE">
        <w:rPr>
          <w:rFonts w:ascii="Times New Roman" w:hAnsi="Times New Roman"/>
          <w:b w:val="0"/>
          <w:i w:val="0"/>
          <w:szCs w:val="22"/>
        </w:rPr>
        <w:t> </w:t>
      </w:r>
      <w:r w:rsidR="007E7672">
        <w:rPr>
          <w:rFonts w:ascii="Times New Roman" w:hAnsi="Times New Roman"/>
          <w:b w:val="0"/>
          <w:i w:val="0"/>
          <w:szCs w:val="22"/>
        </w:rPr>
        <w:t>nebo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_Ref277539881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3.10</w:t>
      </w:r>
      <w:r w:rsidRPr="004719C5">
        <w:rPr>
          <w:rFonts w:ascii="Times New Roman" w:hAnsi="Times New Roman"/>
          <w:b w:val="0"/>
          <w:i w:val="0"/>
          <w:szCs w:val="22"/>
        </w:rPr>
        <w:fldChar w:fldCharType="end"/>
      </w:r>
      <w:r w:rsidR="00571F57">
        <w:rPr>
          <w:rFonts w:ascii="Times New Roman" w:hAnsi="Times New Roman"/>
          <w:b w:val="0"/>
          <w:i w:val="0"/>
          <w:szCs w:val="22"/>
        </w:rPr>
        <w:t xml:space="preserve"> </w:t>
      </w:r>
      <w:r w:rsidR="00C638EC">
        <w:rPr>
          <w:rFonts w:ascii="Times New Roman" w:hAnsi="Times New Roman"/>
          <w:b w:val="0"/>
          <w:i w:val="0"/>
          <w:szCs w:val="22"/>
        </w:rPr>
        <w:t xml:space="preserve">této </w:t>
      </w:r>
      <w:r w:rsidR="00571F57">
        <w:rPr>
          <w:rFonts w:ascii="Times New Roman" w:hAnsi="Times New Roman"/>
          <w:b w:val="0"/>
          <w:i w:val="0"/>
          <w:szCs w:val="22"/>
        </w:rPr>
        <w:t>Smlouvy</w:t>
      </w:r>
      <w:r w:rsidR="0091408D" w:rsidRPr="00C97D38">
        <w:rPr>
          <w:rFonts w:ascii="Times New Roman" w:hAnsi="Times New Roman" w:cs="Times New Roman"/>
          <w:b w:val="0"/>
          <w:i w:val="0"/>
          <w:szCs w:val="22"/>
        </w:rPr>
        <w:t xml:space="preserve"> však</w:t>
      </w:r>
      <w:r w:rsidRPr="00C97D38">
        <w:rPr>
          <w:rFonts w:ascii="Times New Roman" w:hAnsi="Times New Roman" w:cs="Times New Roman"/>
          <w:b w:val="0"/>
          <w:i w:val="0"/>
          <w:szCs w:val="22"/>
        </w:rPr>
        <w:t xml:space="preserve"> </w:t>
      </w:r>
      <w:r w:rsidR="00514BDB" w:rsidRPr="00C97D38">
        <w:rPr>
          <w:rFonts w:ascii="Times New Roman" w:hAnsi="Times New Roman" w:cs="Times New Roman"/>
          <w:b w:val="0"/>
          <w:i w:val="0"/>
          <w:szCs w:val="22"/>
        </w:rPr>
        <w:t xml:space="preserve">dojde pouze tehdy, pokud změna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ízdního řádu</w:t>
      </w:r>
      <w:r w:rsidR="002631AD">
        <w:rPr>
          <w:rFonts w:ascii="Times New Roman" w:hAnsi="Times New Roman" w:cs="Times New Roman"/>
          <w:b w:val="0"/>
          <w:i w:val="0"/>
          <w:szCs w:val="22"/>
        </w:rPr>
        <w:t>, nebo délka platnosti provozního omezení</w:t>
      </w:r>
      <w:r w:rsidR="00514BDB" w:rsidRPr="00C97D38">
        <w:rPr>
          <w:rFonts w:ascii="Times New Roman" w:hAnsi="Times New Roman" w:cs="Times New Roman"/>
          <w:b w:val="0"/>
          <w:i w:val="0"/>
          <w:szCs w:val="22"/>
        </w:rPr>
        <w:t xml:space="preserve"> bude předpokládána na dobu delší než </w:t>
      </w:r>
      <w:r w:rsidR="000E4812">
        <w:rPr>
          <w:rFonts w:ascii="Times New Roman" w:hAnsi="Times New Roman" w:cs="Times New Roman"/>
          <w:b w:val="0"/>
          <w:i w:val="0"/>
          <w:szCs w:val="22"/>
        </w:rPr>
        <w:t>6</w:t>
      </w:r>
      <w:r w:rsidR="0011103F">
        <w:rPr>
          <w:rFonts w:ascii="Times New Roman" w:hAnsi="Times New Roman" w:cs="Times New Roman"/>
          <w:b w:val="0"/>
          <w:i w:val="0"/>
          <w:szCs w:val="22"/>
        </w:rPr>
        <w:t> </w:t>
      </w:r>
      <w:r w:rsidR="00514BDB" w:rsidRPr="00C97D38">
        <w:rPr>
          <w:rFonts w:ascii="Times New Roman" w:hAnsi="Times New Roman" w:cs="Times New Roman"/>
          <w:b w:val="0"/>
          <w:i w:val="0"/>
          <w:szCs w:val="22"/>
        </w:rPr>
        <w:t>měsíc</w:t>
      </w:r>
      <w:r w:rsidR="000E4812">
        <w:rPr>
          <w:rFonts w:ascii="Times New Roman" w:hAnsi="Times New Roman" w:cs="Times New Roman"/>
          <w:b w:val="0"/>
          <w:i w:val="0"/>
          <w:szCs w:val="22"/>
        </w:rPr>
        <w:t>ů</w:t>
      </w:r>
      <w:r w:rsidR="00514BDB" w:rsidRPr="00C97D38">
        <w:rPr>
          <w:rFonts w:ascii="Times New Roman" w:hAnsi="Times New Roman" w:cs="Times New Roman"/>
          <w:b w:val="0"/>
          <w:i w:val="0"/>
          <w:szCs w:val="22"/>
        </w:rPr>
        <w:t xml:space="preserve">. Pokud se bude jednat </w:t>
      </w:r>
      <w:r w:rsidR="00261C79" w:rsidRPr="00C97D38">
        <w:rPr>
          <w:rFonts w:ascii="Times New Roman" w:hAnsi="Times New Roman" w:cs="Times New Roman"/>
          <w:b w:val="0"/>
          <w:i w:val="0"/>
          <w:szCs w:val="22"/>
        </w:rPr>
        <w:t xml:space="preserve">o </w:t>
      </w:r>
      <w:r w:rsidR="00514BDB" w:rsidRPr="00C97D38">
        <w:rPr>
          <w:rFonts w:ascii="Times New Roman" w:hAnsi="Times New Roman" w:cs="Times New Roman"/>
          <w:b w:val="0"/>
          <w:i w:val="0"/>
          <w:szCs w:val="22"/>
        </w:rPr>
        <w:t xml:space="preserve">změnu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ízdního řádu</w:t>
      </w:r>
      <w:r w:rsidR="002631AD">
        <w:rPr>
          <w:rFonts w:ascii="Times New Roman" w:hAnsi="Times New Roman" w:cs="Times New Roman"/>
          <w:b w:val="0"/>
          <w:i w:val="0"/>
          <w:szCs w:val="22"/>
        </w:rPr>
        <w:t>, nebo o změnu trasy spojů na základě provozního omezení</w:t>
      </w:r>
      <w:r w:rsidR="00514BDB" w:rsidRPr="00C97D38">
        <w:rPr>
          <w:rFonts w:ascii="Times New Roman" w:hAnsi="Times New Roman" w:cs="Times New Roman"/>
          <w:b w:val="0"/>
          <w:i w:val="0"/>
          <w:szCs w:val="22"/>
        </w:rPr>
        <w:t xml:space="preserve"> s předpokládanou dobou trvání kratší, než uveden</w:t>
      </w:r>
      <w:r w:rsidR="000E4812">
        <w:rPr>
          <w:rFonts w:ascii="Times New Roman" w:hAnsi="Times New Roman" w:cs="Times New Roman"/>
          <w:b w:val="0"/>
          <w:i w:val="0"/>
          <w:szCs w:val="22"/>
        </w:rPr>
        <w:t>ých</w:t>
      </w:r>
      <w:r w:rsidR="00514BDB" w:rsidRPr="00C97D38">
        <w:rPr>
          <w:rFonts w:ascii="Times New Roman" w:hAnsi="Times New Roman" w:cs="Times New Roman"/>
          <w:b w:val="0"/>
          <w:i w:val="0"/>
          <w:szCs w:val="22"/>
        </w:rPr>
        <w:t xml:space="preserve"> </w:t>
      </w:r>
      <w:r w:rsidR="000E4812">
        <w:rPr>
          <w:rFonts w:ascii="Times New Roman" w:hAnsi="Times New Roman" w:cs="Times New Roman"/>
          <w:b w:val="0"/>
          <w:i w:val="0"/>
          <w:szCs w:val="22"/>
        </w:rPr>
        <w:t>6</w:t>
      </w:r>
      <w:r w:rsidR="00514BDB" w:rsidRPr="00C97D38">
        <w:rPr>
          <w:rFonts w:ascii="Times New Roman" w:hAnsi="Times New Roman" w:cs="Times New Roman"/>
          <w:b w:val="0"/>
          <w:i w:val="0"/>
          <w:szCs w:val="22"/>
        </w:rPr>
        <w:t xml:space="preserve"> měsíc</w:t>
      </w:r>
      <w:r w:rsidR="000E4812">
        <w:rPr>
          <w:rFonts w:ascii="Times New Roman" w:hAnsi="Times New Roman" w:cs="Times New Roman"/>
          <w:b w:val="0"/>
          <w:i w:val="0"/>
          <w:szCs w:val="22"/>
        </w:rPr>
        <w:t>ů</w:t>
      </w:r>
      <w:r w:rsidR="00514BDB" w:rsidRPr="00C97D38">
        <w:rPr>
          <w:rFonts w:ascii="Times New Roman" w:hAnsi="Times New Roman" w:cs="Times New Roman"/>
          <w:b w:val="0"/>
          <w:i w:val="0"/>
          <w:szCs w:val="22"/>
        </w:rPr>
        <w:t xml:space="preserve">, nebude </w:t>
      </w:r>
      <w:r w:rsidR="0091408D" w:rsidRPr="00C97D38">
        <w:rPr>
          <w:rFonts w:ascii="Times New Roman" w:hAnsi="Times New Roman" w:cs="Times New Roman"/>
          <w:b w:val="0"/>
          <w:i w:val="0"/>
          <w:szCs w:val="22"/>
        </w:rPr>
        <w:t>Nabídková</w:t>
      </w:r>
      <w:r w:rsidR="00514BDB" w:rsidRPr="00C97D38">
        <w:rPr>
          <w:rFonts w:ascii="Times New Roman" w:hAnsi="Times New Roman" w:cs="Times New Roman"/>
          <w:b w:val="0"/>
          <w:i w:val="0"/>
          <w:szCs w:val="22"/>
        </w:rPr>
        <w:t xml:space="preserve"> cena </w:t>
      </w:r>
      <w:r w:rsidR="00DA38E7" w:rsidRPr="00C97D38">
        <w:rPr>
          <w:rFonts w:ascii="Times New Roman" w:hAnsi="Times New Roman" w:cs="Times New Roman"/>
          <w:b w:val="0"/>
          <w:i w:val="0"/>
          <w:szCs w:val="22"/>
        </w:rPr>
        <w:t>upravována</w:t>
      </w:r>
      <w:r w:rsidR="00514BDB" w:rsidRPr="00C97D38">
        <w:rPr>
          <w:rFonts w:ascii="Times New Roman" w:hAnsi="Times New Roman" w:cs="Times New Roman"/>
          <w:b w:val="0"/>
          <w:i w:val="0"/>
          <w:szCs w:val="22"/>
        </w:rPr>
        <w:t xml:space="preserve">. V případě, že původně předpokládaná </w:t>
      </w:r>
      <w:r w:rsidR="0091408D" w:rsidRPr="00C97D38">
        <w:rPr>
          <w:rFonts w:ascii="Times New Roman" w:hAnsi="Times New Roman" w:cs="Times New Roman"/>
          <w:b w:val="0"/>
          <w:i w:val="0"/>
          <w:szCs w:val="22"/>
        </w:rPr>
        <w:t>platnost úpravy</w:t>
      </w:r>
      <w:r w:rsidR="00514BDB" w:rsidRPr="00C97D38">
        <w:rPr>
          <w:rFonts w:ascii="Times New Roman" w:hAnsi="Times New Roman" w:cs="Times New Roman"/>
          <w:b w:val="0"/>
          <w:i w:val="0"/>
          <w:szCs w:val="22"/>
        </w:rPr>
        <w:t xml:space="preserve">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ízdního řádu</w:t>
      </w:r>
      <w:r w:rsidR="002631AD">
        <w:rPr>
          <w:rFonts w:ascii="Times New Roman" w:hAnsi="Times New Roman" w:cs="Times New Roman"/>
          <w:b w:val="0"/>
          <w:i w:val="0"/>
          <w:szCs w:val="22"/>
        </w:rPr>
        <w:t>, nebo změna trasy spojů na základě provozního omezení</w:t>
      </w:r>
      <w:r w:rsidR="00514BDB" w:rsidRPr="00C97D38">
        <w:rPr>
          <w:rFonts w:ascii="Times New Roman" w:hAnsi="Times New Roman" w:cs="Times New Roman"/>
          <w:b w:val="0"/>
          <w:i w:val="0"/>
          <w:szCs w:val="22"/>
        </w:rPr>
        <w:t xml:space="preserve"> na dobu kratší </w:t>
      </w:r>
      <w:r w:rsidR="004D301B">
        <w:rPr>
          <w:rFonts w:ascii="Times New Roman" w:hAnsi="Times New Roman" w:cs="Times New Roman"/>
          <w:b w:val="0"/>
          <w:i w:val="0"/>
          <w:szCs w:val="22"/>
        </w:rPr>
        <w:t>šesti</w:t>
      </w:r>
      <w:r w:rsidR="00514BDB" w:rsidRPr="00C97D38">
        <w:rPr>
          <w:rFonts w:ascii="Times New Roman" w:hAnsi="Times New Roman" w:cs="Times New Roman"/>
          <w:b w:val="0"/>
          <w:i w:val="0"/>
          <w:szCs w:val="22"/>
        </w:rPr>
        <w:t xml:space="preserve"> měsíců bude následně prodloužena v průběhu platnosti tohoto změněného </w:t>
      </w:r>
      <w:r w:rsidR="00261C79"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ízdního řádu</w:t>
      </w:r>
      <w:r w:rsidR="002631AD">
        <w:rPr>
          <w:rFonts w:ascii="Times New Roman" w:hAnsi="Times New Roman" w:cs="Times New Roman"/>
          <w:b w:val="0"/>
          <w:i w:val="0"/>
          <w:szCs w:val="22"/>
        </w:rPr>
        <w:t>, nebo změněné trasy spojů na základě provozního omezení</w:t>
      </w:r>
      <w:r w:rsidR="00514BDB" w:rsidRPr="00C97D38">
        <w:rPr>
          <w:rFonts w:ascii="Times New Roman" w:hAnsi="Times New Roman" w:cs="Times New Roman"/>
          <w:b w:val="0"/>
          <w:i w:val="0"/>
          <w:szCs w:val="22"/>
        </w:rPr>
        <w:t xml:space="preserve"> na dobu delší než </w:t>
      </w:r>
      <w:r w:rsidR="004D301B">
        <w:rPr>
          <w:rFonts w:ascii="Times New Roman" w:hAnsi="Times New Roman" w:cs="Times New Roman"/>
          <w:b w:val="0"/>
          <w:i w:val="0"/>
          <w:szCs w:val="22"/>
        </w:rPr>
        <w:t>6</w:t>
      </w:r>
      <w:r w:rsidR="007179C4">
        <w:rPr>
          <w:rFonts w:ascii="Times New Roman" w:hAnsi="Times New Roman" w:cs="Times New Roman"/>
          <w:b w:val="0"/>
          <w:i w:val="0"/>
          <w:szCs w:val="22"/>
        </w:rPr>
        <w:t> </w:t>
      </w:r>
      <w:r w:rsidR="00514BDB" w:rsidRPr="00C97D38">
        <w:rPr>
          <w:rFonts w:ascii="Times New Roman" w:hAnsi="Times New Roman" w:cs="Times New Roman"/>
          <w:b w:val="0"/>
          <w:i w:val="0"/>
          <w:szCs w:val="22"/>
        </w:rPr>
        <w:t>měsíc</w:t>
      </w:r>
      <w:r w:rsidR="004D301B">
        <w:rPr>
          <w:rFonts w:ascii="Times New Roman" w:hAnsi="Times New Roman" w:cs="Times New Roman"/>
          <w:b w:val="0"/>
          <w:i w:val="0"/>
          <w:szCs w:val="22"/>
        </w:rPr>
        <w:t>ů</w:t>
      </w:r>
      <w:r w:rsidR="00514BDB" w:rsidRPr="00C97D38">
        <w:rPr>
          <w:rFonts w:ascii="Times New Roman" w:hAnsi="Times New Roman" w:cs="Times New Roman"/>
          <w:b w:val="0"/>
          <w:i w:val="0"/>
          <w:szCs w:val="22"/>
        </w:rPr>
        <w:t xml:space="preserve">, bude </w:t>
      </w:r>
      <w:r w:rsidR="00261C79" w:rsidRPr="00C97D38">
        <w:rPr>
          <w:rFonts w:ascii="Times New Roman" w:hAnsi="Times New Roman" w:cs="Times New Roman"/>
          <w:b w:val="0"/>
          <w:i w:val="0"/>
          <w:szCs w:val="22"/>
        </w:rPr>
        <w:t>Nabídková</w:t>
      </w:r>
      <w:r w:rsidR="00514BDB" w:rsidRPr="00C97D38">
        <w:rPr>
          <w:rFonts w:ascii="Times New Roman" w:hAnsi="Times New Roman" w:cs="Times New Roman"/>
          <w:b w:val="0"/>
          <w:i w:val="0"/>
          <w:szCs w:val="22"/>
        </w:rPr>
        <w:t xml:space="preserve"> </w:t>
      </w:r>
      <w:r w:rsidR="00261C79" w:rsidRPr="00C97D38">
        <w:rPr>
          <w:rFonts w:ascii="Times New Roman" w:hAnsi="Times New Roman" w:cs="Times New Roman"/>
          <w:b w:val="0"/>
          <w:i w:val="0"/>
          <w:szCs w:val="22"/>
        </w:rPr>
        <w:t>cena</w:t>
      </w:r>
      <w:r w:rsidR="00514BDB" w:rsidRPr="00C97D38">
        <w:rPr>
          <w:rFonts w:ascii="Times New Roman" w:hAnsi="Times New Roman" w:cs="Times New Roman"/>
          <w:b w:val="0"/>
          <w:i w:val="0"/>
          <w:szCs w:val="22"/>
        </w:rPr>
        <w:t xml:space="preserve"> </w:t>
      </w:r>
      <w:r w:rsidR="00DA38E7" w:rsidRPr="00C97D38">
        <w:rPr>
          <w:rFonts w:ascii="Times New Roman" w:hAnsi="Times New Roman" w:cs="Times New Roman"/>
          <w:b w:val="0"/>
          <w:i w:val="0"/>
          <w:szCs w:val="22"/>
        </w:rPr>
        <w:t>upravena</w:t>
      </w:r>
      <w:r w:rsidR="00514BDB" w:rsidRPr="00C97D38">
        <w:rPr>
          <w:rFonts w:ascii="Times New Roman" w:hAnsi="Times New Roman" w:cs="Times New Roman"/>
          <w:b w:val="0"/>
          <w:i w:val="0"/>
          <w:szCs w:val="22"/>
        </w:rPr>
        <w:t xml:space="preserve"> </w:t>
      </w:r>
      <w:r w:rsidR="00DA38E7" w:rsidRPr="00C97D38">
        <w:rPr>
          <w:rFonts w:ascii="Times New Roman" w:hAnsi="Times New Roman" w:cs="Times New Roman"/>
          <w:b w:val="0"/>
          <w:i w:val="0"/>
          <w:szCs w:val="22"/>
        </w:rPr>
        <w:t xml:space="preserve">a </w:t>
      </w:r>
      <w:r w:rsidR="00261C79" w:rsidRPr="00C97D38">
        <w:rPr>
          <w:rFonts w:ascii="Times New Roman" w:hAnsi="Times New Roman" w:cs="Times New Roman"/>
          <w:b w:val="0"/>
          <w:i w:val="0"/>
          <w:szCs w:val="22"/>
        </w:rPr>
        <w:t>ve výpočtu Odměny zohledněna</w:t>
      </w:r>
      <w:r w:rsidR="00514BDB" w:rsidRPr="00C97D38">
        <w:rPr>
          <w:rFonts w:ascii="Times New Roman" w:hAnsi="Times New Roman" w:cs="Times New Roman"/>
          <w:b w:val="0"/>
          <w:i w:val="0"/>
          <w:szCs w:val="22"/>
        </w:rPr>
        <w:t xml:space="preserve"> až po uplynutí období </w:t>
      </w:r>
      <w:r w:rsidR="004D301B">
        <w:rPr>
          <w:rFonts w:ascii="Times New Roman" w:hAnsi="Times New Roman" w:cs="Times New Roman"/>
          <w:b w:val="0"/>
          <w:i w:val="0"/>
          <w:szCs w:val="22"/>
        </w:rPr>
        <w:t>6</w:t>
      </w:r>
      <w:r w:rsidR="00514BDB" w:rsidRPr="00C97D38">
        <w:rPr>
          <w:rFonts w:ascii="Times New Roman" w:hAnsi="Times New Roman" w:cs="Times New Roman"/>
          <w:b w:val="0"/>
          <w:i w:val="0"/>
          <w:szCs w:val="22"/>
        </w:rPr>
        <w:t xml:space="preserve"> měsíců</w:t>
      </w:r>
      <w:r w:rsidR="00DA38E7" w:rsidRPr="00C97D38">
        <w:rPr>
          <w:rFonts w:ascii="Times New Roman" w:hAnsi="Times New Roman" w:cs="Times New Roman"/>
          <w:b w:val="0"/>
          <w:i w:val="0"/>
          <w:szCs w:val="22"/>
        </w:rPr>
        <w:t xml:space="preserve"> od úpravy Jízdního řádu</w:t>
      </w:r>
      <w:r w:rsidR="002631AD">
        <w:rPr>
          <w:rFonts w:ascii="Times New Roman" w:hAnsi="Times New Roman" w:cs="Times New Roman"/>
          <w:b w:val="0"/>
          <w:i w:val="0"/>
          <w:szCs w:val="22"/>
        </w:rPr>
        <w:t>, nebo od začátku platnosti provozního omezení</w:t>
      </w:r>
      <w:r w:rsidR="00514BDB" w:rsidRPr="00C97D38">
        <w:rPr>
          <w:rFonts w:ascii="Times New Roman" w:hAnsi="Times New Roman" w:cs="Times New Roman"/>
          <w:b w:val="0"/>
          <w:i w:val="0"/>
          <w:szCs w:val="22"/>
        </w:rPr>
        <w:t>.</w:t>
      </w:r>
    </w:p>
    <w:p w14:paraId="30066BC2" w14:textId="0B721940" w:rsidR="00514BDB" w:rsidRPr="00C97D38" w:rsidRDefault="00514BDB" w:rsidP="00F76ABF">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výpočet </w:t>
      </w:r>
      <w:r w:rsidR="00261C79" w:rsidRPr="00C97D38">
        <w:rPr>
          <w:rFonts w:ascii="Times New Roman" w:hAnsi="Times New Roman" w:cs="Times New Roman"/>
          <w:b w:val="0"/>
          <w:i w:val="0"/>
          <w:szCs w:val="22"/>
        </w:rPr>
        <w:t xml:space="preserve">aktuálního </w:t>
      </w:r>
      <w:r w:rsidR="00370375">
        <w:rPr>
          <w:rFonts w:ascii="Times New Roman" w:hAnsi="Times New Roman" w:cs="Times New Roman"/>
          <w:b w:val="0"/>
          <w:i w:val="0"/>
          <w:szCs w:val="22"/>
        </w:rPr>
        <w:t xml:space="preserve">ročního </w:t>
      </w:r>
      <w:r w:rsidRPr="00C97D38">
        <w:rPr>
          <w:rFonts w:ascii="Times New Roman" w:hAnsi="Times New Roman" w:cs="Times New Roman"/>
          <w:b w:val="0"/>
          <w:i w:val="0"/>
          <w:szCs w:val="22"/>
        </w:rPr>
        <w:t xml:space="preserve">proběhu na </w:t>
      </w:r>
      <w:r w:rsidR="00261C79"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w:t>
      </w:r>
      <w:r w:rsidR="00261C79" w:rsidRPr="00C97D38">
        <w:rPr>
          <w:rFonts w:ascii="Times New Roman" w:hAnsi="Times New Roman" w:cs="Times New Roman"/>
          <w:b w:val="0"/>
          <w:i w:val="0"/>
          <w:szCs w:val="22"/>
        </w:rPr>
        <w:t>bude vycházeno</w:t>
      </w:r>
      <w:r w:rsidRPr="00C97D38">
        <w:rPr>
          <w:rFonts w:ascii="Times New Roman" w:hAnsi="Times New Roman" w:cs="Times New Roman"/>
          <w:b w:val="0"/>
          <w:i w:val="0"/>
          <w:szCs w:val="22"/>
        </w:rPr>
        <w:t xml:space="preserve"> z minimálního počtu </w:t>
      </w:r>
      <w:r w:rsidR="00261C79" w:rsidRPr="00C97D38">
        <w:rPr>
          <w:rFonts w:ascii="Times New Roman" w:hAnsi="Times New Roman" w:cs="Times New Roman"/>
          <w:b w:val="0"/>
          <w:i w:val="0"/>
          <w:szCs w:val="22"/>
        </w:rPr>
        <w:t>Vozidel</w:t>
      </w:r>
      <w:r w:rsidRPr="00C97D38">
        <w:rPr>
          <w:rFonts w:ascii="Times New Roman" w:hAnsi="Times New Roman" w:cs="Times New Roman"/>
          <w:b w:val="0"/>
          <w:i w:val="0"/>
          <w:szCs w:val="22"/>
        </w:rPr>
        <w:t>, který je pot</w:t>
      </w:r>
      <w:r w:rsidR="00261C79" w:rsidRPr="00C97D38">
        <w:rPr>
          <w:rFonts w:ascii="Times New Roman" w:hAnsi="Times New Roman" w:cs="Times New Roman"/>
          <w:b w:val="0"/>
          <w:i w:val="0"/>
          <w:szCs w:val="22"/>
        </w:rPr>
        <w:t>řeba na zajištění jednotlivých Spojů dle J</w:t>
      </w:r>
      <w:r w:rsidRPr="00C97D38">
        <w:rPr>
          <w:rFonts w:ascii="Times New Roman" w:hAnsi="Times New Roman" w:cs="Times New Roman"/>
          <w:b w:val="0"/>
          <w:i w:val="0"/>
          <w:szCs w:val="22"/>
        </w:rPr>
        <w:t>ízdního řádu za běžný pracovní den bez zohlednění přístavných výkonů a přestávek řidičů</w:t>
      </w:r>
      <w:r w:rsidR="00261C7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včetně </w:t>
      </w:r>
      <w:r w:rsidR="00261C79"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áložního </w:t>
      </w:r>
      <w:r w:rsidR="00261C79" w:rsidRPr="00C97D38">
        <w:rPr>
          <w:rFonts w:ascii="Times New Roman" w:hAnsi="Times New Roman" w:cs="Times New Roman"/>
          <w:b w:val="0"/>
          <w:i w:val="0"/>
          <w:szCs w:val="22"/>
        </w:rPr>
        <w:t>Vozidla</w:t>
      </w:r>
      <w:r w:rsidR="00706B79" w:rsidRPr="004719C5">
        <w:rPr>
          <w:rFonts w:ascii="Times New Roman" w:hAnsi="Times New Roman"/>
          <w:b w:val="0"/>
          <w:i w:val="0"/>
          <w:szCs w:val="22"/>
        </w:rPr>
        <w:t>,</w:t>
      </w:r>
      <w:r w:rsidRPr="004719C5">
        <w:rPr>
          <w:rFonts w:ascii="Times New Roman" w:hAnsi="Times New Roman"/>
          <w:b w:val="0"/>
          <w:i w:val="0"/>
          <w:szCs w:val="22"/>
        </w:rPr>
        <w:t xml:space="preserve"> pokud byl</w:t>
      </w:r>
      <w:r w:rsidR="00261C79" w:rsidRPr="004719C5">
        <w:rPr>
          <w:rFonts w:ascii="Times New Roman" w:hAnsi="Times New Roman"/>
          <w:b w:val="0"/>
          <w:i w:val="0"/>
          <w:szCs w:val="22"/>
        </w:rPr>
        <w:t>o v rámci V</w:t>
      </w:r>
      <w:r w:rsidRPr="004719C5">
        <w:rPr>
          <w:rFonts w:ascii="Times New Roman" w:hAnsi="Times New Roman"/>
          <w:b w:val="0"/>
          <w:i w:val="0"/>
          <w:szCs w:val="22"/>
        </w:rPr>
        <w:t xml:space="preserve">ýběrového řízení pro danou </w:t>
      </w:r>
      <w:r w:rsidR="00261C79" w:rsidRPr="004719C5">
        <w:rPr>
          <w:rFonts w:ascii="Times New Roman" w:hAnsi="Times New Roman"/>
          <w:b w:val="0"/>
          <w:i w:val="0"/>
          <w:szCs w:val="22"/>
        </w:rPr>
        <w:t>V</w:t>
      </w:r>
      <w:r w:rsidRPr="004719C5">
        <w:rPr>
          <w:rFonts w:ascii="Times New Roman" w:hAnsi="Times New Roman"/>
          <w:b w:val="0"/>
          <w:i w:val="0"/>
          <w:szCs w:val="22"/>
        </w:rPr>
        <w:t>ýběrovou skupinu požadován</w:t>
      </w:r>
      <w:r w:rsidR="00261C79" w:rsidRPr="004719C5">
        <w:rPr>
          <w:rFonts w:ascii="Times New Roman" w:hAnsi="Times New Roman"/>
          <w:b w:val="0"/>
          <w:i w:val="0"/>
          <w:szCs w:val="22"/>
        </w:rPr>
        <w:t>o</w:t>
      </w:r>
      <w:r w:rsidRPr="004719C5">
        <w:rPr>
          <w:rFonts w:ascii="Times New Roman" w:hAnsi="Times New Roman"/>
          <w:b w:val="0"/>
          <w:i w:val="0"/>
          <w:szCs w:val="22"/>
        </w:rPr>
        <w:t>.</w:t>
      </w:r>
      <w:r w:rsidRPr="00C97D38">
        <w:rPr>
          <w:rFonts w:ascii="Times New Roman" w:hAnsi="Times New Roman" w:cs="Times New Roman"/>
          <w:b w:val="0"/>
          <w:i w:val="0"/>
          <w:szCs w:val="22"/>
        </w:rPr>
        <w:t xml:space="preserve"> Výpočet </w:t>
      </w:r>
      <w:r w:rsidR="00261C79" w:rsidRPr="00C97D38">
        <w:rPr>
          <w:rFonts w:ascii="Times New Roman" w:hAnsi="Times New Roman" w:cs="Times New Roman"/>
          <w:b w:val="0"/>
          <w:i w:val="0"/>
          <w:szCs w:val="22"/>
        </w:rPr>
        <w:t xml:space="preserve">aktuálního </w:t>
      </w:r>
      <w:r w:rsidR="00370375">
        <w:rPr>
          <w:rFonts w:ascii="Times New Roman" w:hAnsi="Times New Roman" w:cs="Times New Roman"/>
          <w:b w:val="0"/>
          <w:i w:val="0"/>
          <w:szCs w:val="22"/>
        </w:rPr>
        <w:t>roční</w:t>
      </w:r>
      <w:r w:rsidRPr="00C97D38">
        <w:rPr>
          <w:rFonts w:ascii="Times New Roman" w:hAnsi="Times New Roman" w:cs="Times New Roman"/>
          <w:b w:val="0"/>
          <w:i w:val="0"/>
          <w:szCs w:val="22"/>
        </w:rPr>
        <w:t xml:space="preserve">ho proběhu bude </w:t>
      </w:r>
      <w:r w:rsidR="00261C79" w:rsidRPr="00C97D38">
        <w:rPr>
          <w:rFonts w:ascii="Times New Roman" w:hAnsi="Times New Roman" w:cs="Times New Roman"/>
          <w:b w:val="0"/>
          <w:i w:val="0"/>
          <w:szCs w:val="22"/>
        </w:rPr>
        <w:t>proveden</w:t>
      </w:r>
      <w:r w:rsidRPr="00C97D38">
        <w:rPr>
          <w:rFonts w:ascii="Times New Roman" w:hAnsi="Times New Roman" w:cs="Times New Roman"/>
          <w:b w:val="0"/>
          <w:i w:val="0"/>
          <w:szCs w:val="22"/>
        </w:rPr>
        <w:t xml:space="preserve"> na období kalendářního roku s tím, že počet pracovních dnů, sobot, nedělí a svátků a dalších případných omezení bude</w:t>
      </w:r>
      <w:r w:rsidR="00261C79" w:rsidRPr="00C97D38">
        <w:rPr>
          <w:rFonts w:ascii="Times New Roman" w:hAnsi="Times New Roman" w:cs="Times New Roman"/>
          <w:b w:val="0"/>
          <w:i w:val="0"/>
          <w:szCs w:val="22"/>
        </w:rPr>
        <w:t xml:space="preserve"> do výpočtu zahrnut</w:t>
      </w:r>
      <w:r w:rsidRPr="00C97D38">
        <w:rPr>
          <w:rFonts w:ascii="Times New Roman" w:hAnsi="Times New Roman" w:cs="Times New Roman"/>
          <w:b w:val="0"/>
          <w:i w:val="0"/>
          <w:szCs w:val="22"/>
        </w:rPr>
        <w:t xml:space="preserve"> dle </w:t>
      </w:r>
      <w:r w:rsidR="00261C79" w:rsidRPr="00C97D38">
        <w:rPr>
          <w:rFonts w:ascii="Times New Roman" w:hAnsi="Times New Roman" w:cs="Times New Roman"/>
          <w:b w:val="0"/>
          <w:i w:val="0"/>
          <w:szCs w:val="22"/>
        </w:rPr>
        <w:t>jejich skutečného počtu v příslušném kalendářním</w:t>
      </w:r>
      <w:r w:rsidRPr="00C97D38">
        <w:rPr>
          <w:rFonts w:ascii="Times New Roman" w:hAnsi="Times New Roman" w:cs="Times New Roman"/>
          <w:b w:val="0"/>
          <w:i w:val="0"/>
          <w:szCs w:val="22"/>
        </w:rPr>
        <w:t xml:space="preserve"> ro</w:t>
      </w:r>
      <w:r w:rsidR="00261C79" w:rsidRPr="00C97D38">
        <w:rPr>
          <w:rFonts w:ascii="Times New Roman" w:hAnsi="Times New Roman" w:cs="Times New Roman"/>
          <w:b w:val="0"/>
          <w:i w:val="0"/>
          <w:szCs w:val="22"/>
        </w:rPr>
        <w:t>ce</w:t>
      </w:r>
      <w:r w:rsidR="00327B9D">
        <w:rPr>
          <w:rFonts w:ascii="Times New Roman" w:hAnsi="Times New Roman" w:cs="Times New Roman"/>
          <w:b w:val="0"/>
          <w:i w:val="0"/>
          <w:szCs w:val="22"/>
        </w:rPr>
        <w:t>.</w:t>
      </w:r>
    </w:p>
    <w:p w14:paraId="377AC733" w14:textId="4045FE7E" w:rsidR="00514BDB" w:rsidRPr="004719C5" w:rsidRDefault="00C456EB" w:rsidP="00F76ABF">
      <w:pPr>
        <w:pStyle w:val="Clanek11"/>
        <w:ind w:hanging="754"/>
        <w:rPr>
          <w:rFonts w:ascii="Times New Roman" w:hAnsi="Times New Roman"/>
          <w:b w:val="0"/>
          <w:i w:val="0"/>
          <w:szCs w:val="22"/>
        </w:rPr>
      </w:pPr>
      <w:r w:rsidRPr="004719C5">
        <w:rPr>
          <w:rFonts w:ascii="Times New Roman" w:hAnsi="Times New Roman"/>
          <w:b w:val="0"/>
          <w:i w:val="0"/>
        </w:rPr>
        <w:t xml:space="preserve">Pokud Dopravce provozuje dopravu dle této Smlouvy na Autobusových linkách ve více Výběrových skupinách </w:t>
      </w:r>
      <w:r w:rsidR="00CC32AD" w:rsidRPr="004719C5">
        <w:rPr>
          <w:rFonts w:ascii="Times New Roman" w:hAnsi="Times New Roman"/>
          <w:b w:val="0"/>
          <w:i w:val="0"/>
        </w:rPr>
        <w:t>nebo má s </w:t>
      </w:r>
      <w:r w:rsidR="00200403">
        <w:rPr>
          <w:rFonts w:ascii="Times New Roman" w:hAnsi="Times New Roman"/>
          <w:b w:val="0"/>
          <w:i w:val="0"/>
        </w:rPr>
        <w:t>O</w:t>
      </w:r>
      <w:r w:rsidR="00200403" w:rsidRPr="004719C5">
        <w:rPr>
          <w:rFonts w:ascii="Times New Roman" w:hAnsi="Times New Roman"/>
          <w:b w:val="0"/>
          <w:i w:val="0"/>
        </w:rPr>
        <w:t xml:space="preserve">bjednatelem </w:t>
      </w:r>
      <w:r w:rsidR="00CC32AD" w:rsidRPr="004719C5">
        <w:rPr>
          <w:rFonts w:ascii="Times New Roman" w:hAnsi="Times New Roman"/>
          <w:b w:val="0"/>
          <w:i w:val="0"/>
        </w:rPr>
        <w:t>uzavřen</w:t>
      </w:r>
      <w:r w:rsidR="00600342" w:rsidRPr="004719C5">
        <w:rPr>
          <w:rFonts w:ascii="Times New Roman" w:hAnsi="Times New Roman"/>
          <w:b w:val="0"/>
          <w:i w:val="0"/>
        </w:rPr>
        <w:t>o</w:t>
      </w:r>
      <w:r w:rsidR="00CC32AD" w:rsidRPr="004719C5">
        <w:rPr>
          <w:rFonts w:ascii="Times New Roman" w:hAnsi="Times New Roman"/>
          <w:b w:val="0"/>
          <w:i w:val="0"/>
        </w:rPr>
        <w:t xml:space="preserve"> </w:t>
      </w:r>
      <w:r w:rsidR="00600342" w:rsidRPr="004719C5">
        <w:rPr>
          <w:rFonts w:ascii="Times New Roman" w:hAnsi="Times New Roman"/>
          <w:b w:val="0"/>
          <w:i w:val="0"/>
        </w:rPr>
        <w:t> více s</w:t>
      </w:r>
      <w:r w:rsidR="00CC32AD" w:rsidRPr="004719C5">
        <w:rPr>
          <w:rFonts w:ascii="Times New Roman" w:hAnsi="Times New Roman"/>
          <w:b w:val="0"/>
          <w:i w:val="0"/>
        </w:rPr>
        <w:t xml:space="preserve">mluv </w:t>
      </w:r>
      <w:r w:rsidR="00600342" w:rsidRPr="004719C5">
        <w:rPr>
          <w:rFonts w:ascii="Times New Roman" w:hAnsi="Times New Roman"/>
          <w:b w:val="0"/>
          <w:i w:val="0"/>
        </w:rPr>
        <w:t xml:space="preserve">o veřejných službách </w:t>
      </w:r>
      <w:r w:rsidR="00CC32AD" w:rsidRPr="004719C5">
        <w:rPr>
          <w:rFonts w:ascii="Times New Roman" w:hAnsi="Times New Roman"/>
          <w:b w:val="0"/>
          <w:i w:val="0"/>
        </w:rPr>
        <w:t xml:space="preserve">na více </w:t>
      </w:r>
      <w:r w:rsidR="00600342" w:rsidRPr="004719C5">
        <w:rPr>
          <w:rFonts w:ascii="Times New Roman" w:hAnsi="Times New Roman"/>
          <w:b w:val="0"/>
          <w:i w:val="0"/>
        </w:rPr>
        <w:t>V</w:t>
      </w:r>
      <w:r w:rsidR="00CC32AD" w:rsidRPr="004719C5">
        <w:rPr>
          <w:rFonts w:ascii="Times New Roman" w:hAnsi="Times New Roman"/>
          <w:b w:val="0"/>
          <w:i w:val="0"/>
        </w:rPr>
        <w:t xml:space="preserve">ýběrových skupin </w:t>
      </w:r>
      <w:r w:rsidRPr="004719C5">
        <w:rPr>
          <w:rFonts w:ascii="Times New Roman" w:hAnsi="Times New Roman"/>
          <w:b w:val="0"/>
          <w:i w:val="0"/>
        </w:rPr>
        <w:t xml:space="preserve">a v rámci </w:t>
      </w:r>
      <w:r w:rsidR="00AC0A00" w:rsidRPr="004719C5">
        <w:rPr>
          <w:rFonts w:ascii="Times New Roman" w:hAnsi="Times New Roman"/>
          <w:b w:val="0"/>
          <w:i w:val="0"/>
        </w:rPr>
        <w:t>změn</w:t>
      </w:r>
      <w:r w:rsidRPr="004719C5">
        <w:rPr>
          <w:rFonts w:ascii="Times New Roman" w:hAnsi="Times New Roman"/>
          <w:b w:val="0"/>
          <w:i w:val="0"/>
        </w:rPr>
        <w:t xml:space="preserve"> Jízdních řádů dojde k navýšení počtu </w:t>
      </w:r>
      <w:r w:rsidR="00AC0A00" w:rsidRPr="004719C5">
        <w:rPr>
          <w:rFonts w:ascii="Times New Roman" w:hAnsi="Times New Roman"/>
          <w:b w:val="0"/>
          <w:i w:val="0"/>
        </w:rPr>
        <w:t>V</w:t>
      </w:r>
      <w:r w:rsidRPr="004719C5">
        <w:rPr>
          <w:rFonts w:ascii="Times New Roman" w:hAnsi="Times New Roman"/>
          <w:b w:val="0"/>
          <w:i w:val="0"/>
        </w:rPr>
        <w:t xml:space="preserve">ozidel </w:t>
      </w:r>
      <w:r w:rsidR="006E1B63" w:rsidRPr="004719C5">
        <w:rPr>
          <w:rFonts w:ascii="Times New Roman" w:hAnsi="Times New Roman"/>
          <w:b w:val="0"/>
          <w:i w:val="0"/>
        </w:rPr>
        <w:t xml:space="preserve">nutných pro zajištění dopravy v rámci </w:t>
      </w:r>
      <w:r w:rsidRPr="004719C5">
        <w:rPr>
          <w:rFonts w:ascii="Times New Roman" w:hAnsi="Times New Roman"/>
          <w:b w:val="0"/>
          <w:i w:val="0"/>
        </w:rPr>
        <w:t xml:space="preserve">určité </w:t>
      </w:r>
      <w:r w:rsidR="00AC0A00" w:rsidRPr="004719C5">
        <w:rPr>
          <w:rFonts w:ascii="Times New Roman" w:hAnsi="Times New Roman"/>
          <w:b w:val="0"/>
          <w:i w:val="0"/>
        </w:rPr>
        <w:t>V</w:t>
      </w:r>
      <w:r w:rsidRPr="004719C5">
        <w:rPr>
          <w:rFonts w:ascii="Times New Roman" w:hAnsi="Times New Roman"/>
          <w:b w:val="0"/>
          <w:i w:val="0"/>
        </w:rPr>
        <w:t>ýběrové skupin</w:t>
      </w:r>
      <w:r w:rsidR="006E1B63" w:rsidRPr="004719C5">
        <w:rPr>
          <w:rFonts w:ascii="Times New Roman" w:hAnsi="Times New Roman"/>
          <w:b w:val="0"/>
          <w:i w:val="0"/>
        </w:rPr>
        <w:t>y, přičemž tato změna prok</w:t>
      </w:r>
      <w:r w:rsidR="00171B1C" w:rsidRPr="004719C5">
        <w:rPr>
          <w:rFonts w:ascii="Times New Roman" w:hAnsi="Times New Roman"/>
          <w:b w:val="0"/>
          <w:i w:val="0"/>
        </w:rPr>
        <w:t xml:space="preserve">azatelně nemá vliv na </w:t>
      </w:r>
      <w:r w:rsidRPr="004719C5">
        <w:rPr>
          <w:rFonts w:ascii="Times New Roman" w:hAnsi="Times New Roman"/>
          <w:b w:val="0"/>
          <w:i w:val="0"/>
        </w:rPr>
        <w:t>minimální počet </w:t>
      </w:r>
      <w:r w:rsidR="00AC0A00" w:rsidRPr="004719C5">
        <w:rPr>
          <w:rFonts w:ascii="Times New Roman" w:hAnsi="Times New Roman"/>
          <w:b w:val="0"/>
          <w:i w:val="0"/>
        </w:rPr>
        <w:t>V</w:t>
      </w:r>
      <w:r w:rsidRPr="004719C5">
        <w:rPr>
          <w:rFonts w:ascii="Times New Roman" w:hAnsi="Times New Roman"/>
          <w:b w:val="0"/>
          <w:i w:val="0"/>
        </w:rPr>
        <w:t xml:space="preserve">ozidel na zajištění jednotlivých Spojů dle Jízdního řádu za běžný pracovní den bez zohlednění přístavných výkonů a přestávek řidičů, včetně Záložních Vozidel </w:t>
      </w:r>
      <w:r w:rsidR="00171B1C" w:rsidRPr="004719C5">
        <w:rPr>
          <w:rFonts w:ascii="Times New Roman" w:hAnsi="Times New Roman"/>
          <w:b w:val="0"/>
          <w:i w:val="0"/>
        </w:rPr>
        <w:t xml:space="preserve">v rámci všech </w:t>
      </w:r>
      <w:r w:rsidR="00AC0A00" w:rsidRPr="004719C5">
        <w:rPr>
          <w:rFonts w:ascii="Times New Roman" w:hAnsi="Times New Roman"/>
          <w:b w:val="0"/>
          <w:i w:val="0"/>
        </w:rPr>
        <w:t>V</w:t>
      </w:r>
      <w:r w:rsidRPr="004719C5">
        <w:rPr>
          <w:rFonts w:ascii="Times New Roman" w:hAnsi="Times New Roman"/>
          <w:b w:val="0"/>
          <w:i w:val="0"/>
        </w:rPr>
        <w:t xml:space="preserve">ýběrových skupin,  k </w:t>
      </w:r>
      <w:r w:rsidR="00576A5D">
        <w:rPr>
          <w:rFonts w:ascii="Times New Roman" w:hAnsi="Times New Roman"/>
          <w:b w:val="0"/>
          <w:i w:val="0"/>
        </w:rPr>
        <w:t>úpravě</w:t>
      </w:r>
      <w:r w:rsidR="00576A5D" w:rsidRPr="004719C5">
        <w:rPr>
          <w:rFonts w:ascii="Times New Roman" w:hAnsi="Times New Roman"/>
          <w:b w:val="0"/>
          <w:i w:val="0"/>
        </w:rPr>
        <w:t xml:space="preserve"> </w:t>
      </w:r>
      <w:r w:rsidRPr="004719C5">
        <w:rPr>
          <w:rFonts w:ascii="Times New Roman" w:hAnsi="Times New Roman"/>
          <w:b w:val="0"/>
          <w:i w:val="0"/>
        </w:rPr>
        <w:t>Nabídkové ceny nedochází.</w:t>
      </w:r>
    </w:p>
    <w:p w14:paraId="0160C7B9" w14:textId="1BC952FF"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bookmarkStart w:id="24" w:name="_Ref34127079"/>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w:t>
      </w:r>
      <w:r w:rsidR="00BC48B9">
        <w:rPr>
          <w:rStyle w:val="Odkaznakoment"/>
          <w:rFonts w:ascii="Times New Roman" w:hAnsi="Times New Roman" w:cs="Times New Roman"/>
          <w:b w:val="0"/>
          <w:bCs w:val="0"/>
          <w:i w:val="0"/>
          <w:iCs w:val="0"/>
          <w:sz w:val="22"/>
          <w:szCs w:val="22"/>
          <w:lang w:eastAsia="cs-CZ"/>
        </w:rPr>
        <w:t>bude</w:t>
      </w:r>
      <w:r w:rsidRPr="00C97D38">
        <w:rPr>
          <w:rStyle w:val="Odkaznakoment"/>
          <w:rFonts w:ascii="Times New Roman" w:hAnsi="Times New Roman" w:cs="Times New Roman"/>
          <w:b w:val="0"/>
          <w:bCs w:val="0"/>
          <w:i w:val="0"/>
          <w:iCs w:val="0"/>
          <w:sz w:val="22"/>
          <w:szCs w:val="22"/>
          <w:lang w:eastAsia="cs-CZ"/>
        </w:rPr>
        <w:t xml:space="preserve">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w:t>
      </w:r>
      <w:r w:rsidR="00BA437D">
        <w:rPr>
          <w:rStyle w:val="Odkaznakoment"/>
          <w:rFonts w:ascii="Times New Roman" w:hAnsi="Times New Roman" w:cs="Times New Roman"/>
          <w:b w:val="0"/>
          <w:bCs w:val="0"/>
          <w:i w:val="0"/>
          <w:iCs w:val="0"/>
          <w:sz w:val="22"/>
          <w:szCs w:val="22"/>
          <w:lang w:eastAsia="cs-CZ"/>
        </w:rPr>
        <w:t> </w:t>
      </w:r>
      <w:r w:rsidR="00937A8E" w:rsidRPr="00C97D38">
        <w:rPr>
          <w:rStyle w:val="Odkaznakoment"/>
          <w:rFonts w:ascii="Times New Roman" w:hAnsi="Times New Roman" w:cs="Times New Roman"/>
          <w:b w:val="0"/>
          <w:bCs w:val="0"/>
          <w:i w:val="0"/>
          <w:iCs w:val="0"/>
          <w:sz w:val="22"/>
          <w:szCs w:val="22"/>
          <w:lang w:eastAsia="cs-CZ"/>
        </w:rPr>
        <w:t>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w:t>
      </w:r>
      <w:r w:rsidR="00BA437D">
        <w:rPr>
          <w:rStyle w:val="Odkaznakoment"/>
          <w:rFonts w:ascii="Times New Roman" w:hAnsi="Times New Roman" w:cs="Times New Roman"/>
          <w:b w:val="0"/>
          <w:bCs w:val="0"/>
          <w:i w:val="0"/>
          <w:iCs w:val="0"/>
          <w:sz w:val="22"/>
          <w:szCs w:val="22"/>
          <w:lang w:eastAsia="cs-CZ"/>
        </w:rPr>
        <w:t> </w:t>
      </w:r>
      <w:r w:rsidR="00514BDB" w:rsidRPr="00C97D38">
        <w:rPr>
          <w:rStyle w:val="Odkaznakoment"/>
          <w:rFonts w:ascii="Times New Roman" w:hAnsi="Times New Roman" w:cs="Times New Roman"/>
          <w:b w:val="0"/>
          <w:bCs w:val="0"/>
          <w:i w:val="0"/>
          <w:iCs w:val="0"/>
          <w:sz w:val="22"/>
          <w:szCs w:val="22"/>
          <w:lang w:eastAsia="cs-CZ"/>
        </w:rPr>
        <w:t>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bookmarkEnd w:id="24"/>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27401D29" w14:textId="161319AA" w:rsidR="006B44AF" w:rsidRDefault="001F35B5"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003809B7">
        <w:rPr>
          <w:rStyle w:val="Odkaznakoment"/>
          <w:rFonts w:ascii="Times New Roman" w:hAnsi="Times New Roman" w:cs="Times New Roman"/>
          <w:b w:val="0"/>
          <w:bCs w:val="0"/>
          <w:i w:val="0"/>
          <w:iCs w:val="0"/>
          <w:sz w:val="22"/>
          <w:szCs w:val="22"/>
        </w:rPr>
        <w:tab/>
      </w:r>
      <w:r w:rsidRPr="00C97D38">
        <w:rPr>
          <w:rStyle w:val="Odkaznakoment"/>
          <w:rFonts w:ascii="Times New Roman" w:hAnsi="Times New Roman" w:cs="Times New Roman"/>
          <w:b w:val="0"/>
          <w:bCs w:val="0"/>
          <w:i w:val="0"/>
          <w:iCs w:val="0"/>
          <w:sz w:val="22"/>
          <w:szCs w:val="22"/>
        </w:rPr>
        <w:tab/>
        <w:t xml:space="preserve">úprava Nabídkové ceny postupem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_Ref524588167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3.5</w:t>
      </w:r>
      <w:r w:rsidR="00A43349">
        <w:rPr>
          <w:rStyle w:val="Odkaznakoment"/>
          <w:rFonts w:ascii="Times New Roman" w:hAnsi="Times New Roman" w:cs="Times New Roman"/>
          <w:b w:val="0"/>
          <w:bCs w:val="0"/>
          <w:i w:val="0"/>
          <w:iCs w:val="0"/>
          <w:sz w:val="22"/>
          <w:szCs w:val="22"/>
        </w:rPr>
        <w:fldChar w:fldCharType="end"/>
      </w:r>
      <w:r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Pr="00C97D38">
        <w:rPr>
          <w:rStyle w:val="Odkaznakoment"/>
          <w:rFonts w:ascii="Times New Roman" w:hAnsi="Times New Roman" w:cs="Times New Roman"/>
          <w:b w:val="0"/>
          <w:bCs w:val="0"/>
          <w:i w:val="0"/>
          <w:iCs w:val="0"/>
          <w:sz w:val="22"/>
          <w:szCs w:val="22"/>
        </w:rPr>
        <w:t>Smlouvy</w:t>
      </w:r>
      <w:r w:rsidR="0064096C">
        <w:rPr>
          <w:rStyle w:val="Odkaznakoment"/>
          <w:rFonts w:ascii="Times New Roman" w:hAnsi="Times New Roman" w:cs="Times New Roman"/>
          <w:b w:val="0"/>
          <w:bCs w:val="0"/>
          <w:i w:val="0"/>
          <w:iCs w:val="0"/>
          <w:sz w:val="22"/>
          <w:szCs w:val="22"/>
        </w:rPr>
        <w:t>, který je dále upřesněn v </w:t>
      </w:r>
      <w:r w:rsidR="00A43349">
        <w:rPr>
          <w:rStyle w:val="Odkaznakoment"/>
          <w:rFonts w:ascii="Times New Roman" w:hAnsi="Times New Roman" w:cs="Times New Roman"/>
          <w:b w:val="0"/>
          <w:bCs w:val="0"/>
          <w:i w:val="0"/>
          <w:iCs w:val="0"/>
          <w:sz w:val="22"/>
          <w:szCs w:val="22"/>
        </w:rPr>
        <w:t xml:space="preserve">odst.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_Ref524588176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3.6</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_Ref524588183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3.7</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a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_Ref34126780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3.8</w:t>
      </w:r>
      <w:r w:rsidR="00A43349">
        <w:rPr>
          <w:rStyle w:val="Odkaznakoment"/>
          <w:rFonts w:ascii="Times New Roman" w:hAnsi="Times New Roman" w:cs="Times New Roman"/>
          <w:b w:val="0"/>
          <w:bCs w:val="0"/>
          <w:i w:val="0"/>
          <w:iCs w:val="0"/>
          <w:sz w:val="22"/>
          <w:szCs w:val="22"/>
        </w:rPr>
        <w:fldChar w:fldCharType="end"/>
      </w:r>
      <w:r w:rsidR="00C638EC">
        <w:rPr>
          <w:rStyle w:val="Odkaznakoment"/>
          <w:rFonts w:ascii="Times New Roman" w:hAnsi="Times New Roman" w:cs="Times New Roman"/>
          <w:b w:val="0"/>
          <w:bCs w:val="0"/>
          <w:i w:val="0"/>
          <w:iCs w:val="0"/>
          <w:sz w:val="22"/>
          <w:szCs w:val="22"/>
        </w:rPr>
        <w:t xml:space="preserve"> této Smlouvy</w:t>
      </w:r>
      <w:r w:rsidRPr="00C97D38">
        <w:rPr>
          <w:rStyle w:val="Odkaznakoment"/>
          <w:rFonts w:ascii="Times New Roman" w:hAnsi="Times New Roman" w:cs="Times New Roman"/>
          <w:b w:val="0"/>
          <w:bCs w:val="0"/>
          <w:i w:val="0"/>
          <w:iCs w:val="0"/>
          <w:sz w:val="22"/>
          <w:szCs w:val="22"/>
        </w:rPr>
        <w:t>;</w:t>
      </w:r>
    </w:p>
    <w:p w14:paraId="2CCE1C69" w14:textId="7D9D6D22" w:rsidR="001F35B5" w:rsidRPr="00C97D38" w:rsidRDefault="00FD79AF"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w:t>
      </w:r>
      <w:r w:rsidR="0064096C">
        <w:rPr>
          <w:rStyle w:val="Odkaznakoment"/>
          <w:rFonts w:ascii="Times New Roman" w:hAnsi="Times New Roman" w:cs="Times New Roman"/>
          <w:b w:val="0"/>
          <w:bCs w:val="0"/>
          <w:i w:val="0"/>
          <w:iCs w:val="0"/>
          <w:sz w:val="22"/>
          <w:szCs w:val="22"/>
        </w:rPr>
        <w:t>ii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_Ref34126988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3.9</w:t>
      </w:r>
      <w:r w:rsidR="00A43349">
        <w:rPr>
          <w:rStyle w:val="Odkaznakoment"/>
          <w:rFonts w:ascii="Times New Roman" w:hAnsi="Times New Roman" w:cs="Times New Roman"/>
          <w:b w:val="0"/>
          <w:bCs w:val="0"/>
          <w:i w:val="0"/>
          <w:iCs w:val="0"/>
          <w:sz w:val="22"/>
          <w:szCs w:val="22"/>
        </w:rPr>
        <w:fldChar w:fldCharType="end"/>
      </w:r>
      <w:r w:rsidR="00571F57">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571F57">
        <w:rPr>
          <w:rStyle w:val="Odkaznakoment"/>
          <w:rFonts w:ascii="Times New Roman" w:hAnsi="Times New Roman" w:cs="Times New Roman"/>
          <w:b w:val="0"/>
          <w:bCs w:val="0"/>
          <w:i w:val="0"/>
          <w:iCs w:val="0"/>
          <w:sz w:val="22"/>
          <w:szCs w:val="22"/>
        </w:rPr>
        <w:t>Smlouvy</w:t>
      </w:r>
      <w:r w:rsidR="001F35B5" w:rsidRPr="00C97D38">
        <w:rPr>
          <w:rStyle w:val="Odkaznakoment"/>
          <w:rFonts w:ascii="Times New Roman" w:hAnsi="Times New Roman" w:cs="Times New Roman"/>
          <w:b w:val="0"/>
          <w:bCs w:val="0"/>
          <w:i w:val="0"/>
          <w:iCs w:val="0"/>
          <w:sz w:val="22"/>
          <w:szCs w:val="22"/>
        </w:rPr>
        <w:t xml:space="preserve">, respektive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_Ref34127005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3.10</w:t>
      </w:r>
      <w:r w:rsidR="00A43349">
        <w:rPr>
          <w:rStyle w:val="Odkaznakoment"/>
          <w:rFonts w:ascii="Times New Roman" w:hAnsi="Times New Roman" w:cs="Times New Roman"/>
          <w:b w:val="0"/>
          <w:bCs w:val="0"/>
          <w:i w:val="0"/>
          <w:iCs w:val="0"/>
          <w:sz w:val="22"/>
          <w:szCs w:val="22"/>
        </w:rPr>
        <w:fldChar w:fldCharType="end"/>
      </w:r>
      <w:r w:rsidR="00953292">
        <w:rPr>
          <w:rStyle w:val="Odkaznakoment"/>
          <w:rFonts w:ascii="Times New Roman" w:hAnsi="Times New Roman" w:cs="Times New Roman"/>
          <w:b w:val="0"/>
          <w:bCs w:val="0"/>
          <w:i w:val="0"/>
          <w:iCs w:val="0"/>
          <w:sz w:val="22"/>
          <w:szCs w:val="22"/>
        </w:rPr>
        <w:t>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lastRenderedPageBreak/>
        <w:t>Smlouvy;</w:t>
      </w:r>
    </w:p>
    <w:p w14:paraId="7A24A50F" w14:textId="1E4D0605" w:rsidR="001F35B5" w:rsidRPr="00C97D38" w:rsidRDefault="0064096C"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Pr>
          <w:rStyle w:val="Odkaznakoment"/>
          <w:rFonts w:ascii="Times New Roman" w:hAnsi="Times New Roman" w:cs="Times New Roman"/>
          <w:b w:val="0"/>
          <w:bCs w:val="0"/>
          <w:i w:val="0"/>
          <w:iCs w:val="0"/>
          <w:sz w:val="22"/>
          <w:szCs w:val="22"/>
        </w:rPr>
        <w:t>(ii</w:t>
      </w:r>
      <w:r w:rsidR="006B44AF">
        <w:rPr>
          <w:rStyle w:val="Odkaznakoment"/>
          <w:rFonts w:ascii="Times New Roman" w:hAnsi="Times New Roman" w:cs="Times New Roman"/>
          <w:b w:val="0"/>
          <w:bCs w:val="0"/>
          <w:i w:val="0"/>
          <w:iCs w:val="0"/>
          <w:sz w:val="22"/>
          <w:szCs w:val="22"/>
        </w:rPr>
        <w:t>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_Ref34127079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3.14</w:t>
      </w:r>
      <w:r w:rsidR="00A43349">
        <w:rPr>
          <w:rStyle w:val="Odkaznakoment"/>
          <w:rFonts w:ascii="Times New Roman" w:hAnsi="Times New Roman" w:cs="Times New Roman"/>
          <w:b w:val="0"/>
          <w:bCs w:val="0"/>
          <w:i w:val="0"/>
          <w:iCs w:val="0"/>
          <w:sz w:val="22"/>
          <w:szCs w:val="22"/>
        </w:rPr>
        <w:fldChar w:fldCharType="end"/>
      </w:r>
      <w:r w:rsidR="00FD79AF"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6ADD2423" w14:textId="4F9C815D"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w:t>
      </w:r>
      <w:r w:rsidR="0064096C">
        <w:rPr>
          <w:rStyle w:val="Odkaznakoment"/>
          <w:rFonts w:ascii="Times New Roman" w:hAnsi="Times New Roman" w:cs="Times New Roman"/>
          <w:b w:val="0"/>
          <w:bCs w:val="0"/>
          <w:i w:val="0"/>
          <w:iCs w:val="0"/>
          <w:sz w:val="22"/>
          <w:szCs w:val="22"/>
        </w:rPr>
        <w:t>á dle předchozího bodu (i) až (iii</w:t>
      </w:r>
      <w:r w:rsidRPr="00C97D38">
        <w:rPr>
          <w:rStyle w:val="Odkaznakoment"/>
          <w:rFonts w:ascii="Times New Roman" w:hAnsi="Times New Roman" w:cs="Times New Roman"/>
          <w:b w:val="0"/>
          <w:bCs w:val="0"/>
          <w:i w:val="0"/>
          <w:iCs w:val="0"/>
          <w:sz w:val="22"/>
          <w:szCs w:val="22"/>
        </w:rPr>
        <w:t xml:space="preserve">). Po každé úpravě Nabídkové ceny </w:t>
      </w:r>
      <w:r w:rsidR="0064096C">
        <w:rPr>
          <w:rStyle w:val="Odkaznakoment"/>
          <w:rFonts w:ascii="Times New Roman" w:hAnsi="Times New Roman" w:cs="Times New Roman"/>
          <w:b w:val="0"/>
          <w:bCs w:val="0"/>
          <w:i w:val="0"/>
          <w:iCs w:val="0"/>
          <w:sz w:val="22"/>
          <w:szCs w:val="22"/>
        </w:rPr>
        <w:t xml:space="preserve">dle bodů (i) až (iii) </w:t>
      </w:r>
      <w:r w:rsidRPr="00C97D38">
        <w:rPr>
          <w:rStyle w:val="Odkaznakoment"/>
          <w:rFonts w:ascii="Times New Roman" w:hAnsi="Times New Roman" w:cs="Times New Roman"/>
          <w:b w:val="0"/>
          <w:bCs w:val="0"/>
          <w:i w:val="0"/>
          <w:iCs w:val="0"/>
          <w:sz w:val="22"/>
          <w:szCs w:val="22"/>
        </w:rPr>
        <w:t>bude tato cena vždy zaokrouhlena s přesností na dvě desetinná místa.</w:t>
      </w:r>
    </w:p>
    <w:p w14:paraId="40C03DF0" w14:textId="0FDD8CF5" w:rsidR="00DC3296" w:rsidRPr="00C97D38" w:rsidRDefault="00DC3296" w:rsidP="00DC3296">
      <w:pPr>
        <w:pStyle w:val="Clanek11"/>
        <w:ind w:hanging="754"/>
        <w:rPr>
          <w:rFonts w:ascii="Times New Roman" w:hAnsi="Times New Roman" w:cs="Times New Roman"/>
          <w:b w:val="0"/>
          <w:i w:val="0"/>
          <w:szCs w:val="22"/>
        </w:rPr>
      </w:pPr>
      <w:bookmarkStart w:id="25" w:name="_Ref277570218"/>
      <w:bookmarkStart w:id="26" w:name="_Ref34126711"/>
      <w:r w:rsidRPr="00206610">
        <w:rPr>
          <w:rFonts w:ascii="Times New Roman" w:hAnsi="Times New Roman" w:cs="Times New Roman"/>
          <w:b w:val="0"/>
          <w:i w:val="0"/>
          <w:szCs w:val="22"/>
        </w:rPr>
        <w:t xml:space="preserve">Pro účely výpočtu Odměny je Objednatelem, příp. Pověřenou osobou stanovena kilometrická délka </w:t>
      </w:r>
      <w:r w:rsidR="00984D35" w:rsidRPr="00206610">
        <w:rPr>
          <w:rFonts w:ascii="Times New Roman" w:hAnsi="Times New Roman" w:cs="Times New Roman"/>
          <w:b w:val="0"/>
          <w:i w:val="0"/>
          <w:szCs w:val="22"/>
        </w:rPr>
        <w:t>j</w:t>
      </w:r>
      <w:r w:rsidRPr="00206610">
        <w:rPr>
          <w:rFonts w:ascii="Times New Roman" w:hAnsi="Times New Roman" w:cs="Times New Roman"/>
          <w:b w:val="0"/>
          <w:i w:val="0"/>
          <w:szCs w:val="22"/>
        </w:rPr>
        <w:t xml:space="preserve">ednotlivých </w:t>
      </w:r>
      <w:r w:rsidR="00984D35" w:rsidRPr="00206610">
        <w:rPr>
          <w:rFonts w:ascii="Times New Roman" w:hAnsi="Times New Roman" w:cs="Times New Roman"/>
          <w:b w:val="0"/>
          <w:i w:val="0"/>
          <w:szCs w:val="22"/>
        </w:rPr>
        <w:t>S</w:t>
      </w:r>
      <w:r w:rsidRPr="00206610">
        <w:rPr>
          <w:rFonts w:ascii="Times New Roman" w:hAnsi="Times New Roman" w:cs="Times New Roman"/>
          <w:b w:val="0"/>
          <w:i w:val="0"/>
          <w:szCs w:val="22"/>
        </w:rPr>
        <w:t>pojů, která bude měněna vždy v návaznosti</w:t>
      </w:r>
      <w:r w:rsidRPr="00C97D38">
        <w:rPr>
          <w:rFonts w:ascii="Times New Roman" w:hAnsi="Times New Roman" w:cs="Times New Roman"/>
          <w:b w:val="0"/>
          <w:i w:val="0"/>
          <w:szCs w:val="22"/>
        </w:rPr>
        <w:t xml:space="preserve"> na příslušnou změnu Jízdních řádů či případné </w:t>
      </w:r>
      <w:r w:rsidR="00FD1927" w:rsidRPr="00C97D38">
        <w:rPr>
          <w:rFonts w:ascii="Times New Roman" w:hAnsi="Times New Roman" w:cs="Times New Roman"/>
          <w:b w:val="0"/>
          <w:i w:val="0"/>
          <w:szCs w:val="22"/>
        </w:rPr>
        <w:t>uzavírky/</w:t>
      </w:r>
      <w:r w:rsidRPr="00C97D38">
        <w:rPr>
          <w:rFonts w:ascii="Times New Roman" w:hAnsi="Times New Roman" w:cs="Times New Roman"/>
          <w:b w:val="0"/>
          <w:i w:val="0"/>
          <w:szCs w:val="22"/>
        </w:rPr>
        <w:t>výluky</w:t>
      </w:r>
      <w:r w:rsidR="00C14EF8">
        <w:rPr>
          <w:rFonts w:ascii="Times New Roman" w:hAnsi="Times New Roman" w:cs="Times New Roman"/>
          <w:b w:val="0"/>
          <w:i w:val="0"/>
          <w:szCs w:val="22"/>
        </w:rPr>
        <w:t>/objížďky</w:t>
      </w:r>
      <w:r w:rsidRPr="00C97D38">
        <w:rPr>
          <w:rFonts w:ascii="Times New Roman" w:hAnsi="Times New Roman" w:cs="Times New Roman"/>
          <w:b w:val="0"/>
          <w:i w:val="0"/>
          <w:szCs w:val="22"/>
        </w:rPr>
        <w:t xml:space="preserve">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w:t>
      </w:r>
      <w:r w:rsidR="00953292">
        <w:rPr>
          <w:rFonts w:ascii="Times New Roman" w:hAnsi="Times New Roman" w:cs="Times New Roman"/>
          <w:b w:val="0"/>
          <w:i w:val="0"/>
          <w:szCs w:val="22"/>
        </w:rPr>
        <w:t> </w:t>
      </w:r>
      <w:r w:rsidR="00984D35" w:rsidRPr="00C97D38">
        <w:rPr>
          <w:rFonts w:ascii="Times New Roman" w:hAnsi="Times New Roman" w:cs="Times New Roman"/>
          <w:b w:val="0"/>
          <w:i w:val="0"/>
          <w:szCs w:val="22"/>
        </w:rPr>
        <w:t xml:space="preserve">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 xml:space="preserve">určeny </w:t>
      </w:r>
      <w:r w:rsidR="00691279">
        <w:rPr>
          <w:rFonts w:ascii="Times New Roman" w:hAnsi="Times New Roman" w:cs="Times New Roman"/>
          <w:b w:val="0"/>
          <w:i w:val="0"/>
          <w:szCs w:val="22"/>
        </w:rPr>
        <w:t xml:space="preserve">v Rámcových </w:t>
      </w:r>
      <w:r w:rsidR="00E716E4">
        <w:rPr>
          <w:rFonts w:ascii="Times New Roman" w:hAnsi="Times New Roman" w:cs="Times New Roman"/>
          <w:b w:val="0"/>
          <w:i w:val="0"/>
        </w:rPr>
        <w:t>návrzích jízdních řádů</w:t>
      </w:r>
      <w:r w:rsidR="00C91935" w:rsidRPr="00C97D38">
        <w:rPr>
          <w:rFonts w:ascii="Times New Roman" w:hAnsi="Times New Roman" w:cs="Times New Roman"/>
          <w:b w:val="0"/>
          <w:i w:val="0"/>
          <w:szCs w:val="22"/>
        </w:rPr>
        <w:t>.</w:t>
      </w:r>
      <w:r w:rsidR="00DC3C06">
        <w:rPr>
          <w:rFonts w:ascii="Times New Roman" w:hAnsi="Times New Roman" w:cs="Times New Roman"/>
          <w:b w:val="0"/>
          <w:i w:val="0"/>
          <w:szCs w:val="22"/>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 xml:space="preserve">élka Spojů stanovená podle tohoto odstavce </w:t>
      </w:r>
      <w:r w:rsidR="00C638EC">
        <w:rPr>
          <w:rFonts w:ascii="Times New Roman" w:hAnsi="Times New Roman" w:cs="Times New Roman"/>
          <w:b w:val="0"/>
          <w:i w:val="0"/>
          <w:szCs w:val="22"/>
        </w:rPr>
        <w:t xml:space="preserve">této </w:t>
      </w:r>
      <w:r w:rsidR="006D6B10" w:rsidRPr="00C97D38">
        <w:rPr>
          <w:rFonts w:ascii="Times New Roman" w:hAnsi="Times New Roman" w:cs="Times New Roman"/>
          <w:b w:val="0"/>
          <w:i w:val="0"/>
          <w:szCs w:val="22"/>
        </w:rPr>
        <w:t>Smlouvy je závazná pro výpočet Odměny.</w:t>
      </w:r>
      <w:bookmarkEnd w:id="25"/>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w:t>
      </w:r>
      <w:r w:rsidR="003071F7">
        <w:rPr>
          <w:rFonts w:ascii="Times New Roman" w:hAnsi="Times New Roman" w:cs="Times New Roman"/>
          <w:b w:val="0"/>
          <w:i w:val="0"/>
          <w:szCs w:val="22"/>
        </w:rPr>
        <w:t>uzavírek/výluk/o</w:t>
      </w:r>
      <w:r w:rsidR="00156A6C" w:rsidRPr="00C97D38">
        <w:rPr>
          <w:rFonts w:ascii="Times New Roman" w:hAnsi="Times New Roman" w:cs="Times New Roman"/>
          <w:b w:val="0"/>
          <w:i w:val="0"/>
          <w:szCs w:val="22"/>
        </w:rPr>
        <w:t xml:space="preserve">bjížděk,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w:t>
      </w:r>
      <w:r w:rsidR="00953292">
        <w:rPr>
          <w:rFonts w:ascii="Times New Roman" w:hAnsi="Times New Roman" w:cs="Times New Roman"/>
          <w:b w:val="0"/>
          <w:i w:val="0"/>
          <w:szCs w:val="22"/>
        </w:rPr>
        <w:t>odst</w:t>
      </w:r>
      <w:r w:rsidR="009B67D8" w:rsidRPr="00C97D38">
        <w:rPr>
          <w:rFonts w:ascii="Times New Roman" w:hAnsi="Times New Roman" w:cs="Times New Roman"/>
          <w:b w:val="0"/>
          <w:i w:val="0"/>
          <w:szCs w:val="22"/>
        </w:rPr>
        <w:t xml:space="preserve">.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_Ref34127114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A43349">
        <w:rPr>
          <w:rFonts w:ascii="Times New Roman" w:hAnsi="Times New Roman" w:cs="Times New Roman"/>
          <w:b w:val="0"/>
          <w:i w:val="0"/>
          <w:szCs w:val="22"/>
        </w:rPr>
        <w:t>4.5</w:t>
      </w:r>
      <w:r w:rsidR="00A43349">
        <w:rPr>
          <w:rFonts w:ascii="Times New Roman" w:hAnsi="Times New Roman" w:cs="Times New Roman"/>
          <w:b w:val="0"/>
          <w:i w:val="0"/>
          <w:szCs w:val="22"/>
        </w:rPr>
        <w:fldChar w:fldCharType="end"/>
      </w:r>
      <w:r w:rsidR="009B67D8" w:rsidRPr="00C97D38">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9B67D8" w:rsidRPr="00C97D38">
        <w:rPr>
          <w:rFonts w:ascii="Times New Roman" w:hAnsi="Times New Roman" w:cs="Times New Roman"/>
          <w:b w:val="0"/>
          <w:i w:val="0"/>
          <w:szCs w:val="22"/>
        </w:rPr>
        <w:t xml:space="preserve">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dočasné změny trasy a</w:t>
      </w:r>
      <w:r w:rsidR="00953292">
        <w:rPr>
          <w:rFonts w:ascii="Times New Roman" w:hAnsi="Times New Roman" w:cs="Times New Roman"/>
          <w:b w:val="0"/>
          <w:i w:val="0"/>
          <w:szCs w:val="22"/>
        </w:rPr>
        <w:t>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bookmarkEnd w:id="26"/>
    </w:p>
    <w:p w14:paraId="2A14F755" w14:textId="4A3D7871"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3.16</w:t>
      </w:r>
      <w:r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Pr="00C97D38">
        <w:rPr>
          <w:rFonts w:ascii="Times New Roman" w:hAnsi="Times New Roman" w:cs="Times New Roman"/>
          <w:b w:val="0"/>
          <w:i w:val="0"/>
          <w:szCs w:val="22"/>
        </w:rPr>
        <w:t xml:space="preserve"> a zahrnuje se k ní i</w:t>
      </w:r>
      <w:r w:rsidR="00953292">
        <w:rPr>
          <w:rFonts w:ascii="Times New Roman" w:hAnsi="Times New Roman" w:cs="Times New Roman"/>
          <w:b w:val="0"/>
          <w:i w:val="0"/>
          <w:szCs w:val="22"/>
        </w:rPr>
        <w:t> </w:t>
      </w:r>
      <w:r w:rsidRPr="00C97D38">
        <w:rPr>
          <w:rFonts w:ascii="Times New Roman" w:hAnsi="Times New Roman" w:cs="Times New Roman"/>
          <w:b w:val="0"/>
          <w:i w:val="0"/>
          <w:szCs w:val="22"/>
        </w:rPr>
        <w:t>kilometrická délka trasy tohoto posilového spoje z a do jeho výchozího místa. Není-li možné délku spoje určit dle předchozí věty, stanoví se kilometrická délka zcela dl</w:t>
      </w:r>
      <w:r w:rsidR="00C55A05">
        <w:rPr>
          <w:rFonts w:ascii="Times New Roman" w:hAnsi="Times New Roman" w:cs="Times New Roman"/>
          <w:b w:val="0"/>
          <w:i w:val="0"/>
          <w:szCs w:val="22"/>
        </w:rPr>
        <w:t>e skutečně ujeté vzdálenosti, a </w:t>
      </w:r>
      <w:r w:rsidRPr="00C97D38">
        <w:rPr>
          <w:rFonts w:ascii="Times New Roman" w:hAnsi="Times New Roman" w:cs="Times New Roman"/>
          <w:b w:val="0"/>
          <w:i w:val="0"/>
          <w:szCs w:val="22"/>
        </w:rPr>
        <w:t>to v návaznosti na měření provedené Pověřenou osobou.</w:t>
      </w:r>
    </w:p>
    <w:p w14:paraId="382B5331" w14:textId="211196B4" w:rsidR="00DC4954" w:rsidRDefault="00B91963" w:rsidP="00DC4954">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w:t>
      </w:r>
      <w:r w:rsidR="00E466F2">
        <w:rPr>
          <w:rFonts w:ascii="Times New Roman" w:hAnsi="Times New Roman" w:cs="Times New Roman"/>
          <w:b w:val="0"/>
          <w:i w:val="0"/>
          <w:szCs w:val="22"/>
        </w:rPr>
        <w:t>z</w:t>
      </w:r>
      <w:r w:rsidR="00C7792F" w:rsidRPr="00A40FE2">
        <w:rPr>
          <w:rFonts w:ascii="Times New Roman" w:hAnsi="Times New Roman" w:cs="Times New Roman"/>
          <w:b w:val="0"/>
          <w:i w:val="0"/>
          <w:szCs w:val="22"/>
        </w:rPr>
        <w:t>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 xml:space="preserve">náklady Dopravce a výší </w:t>
      </w:r>
      <w:r w:rsidR="000C6E07">
        <w:rPr>
          <w:rFonts w:ascii="Times New Roman" w:hAnsi="Times New Roman" w:cs="Times New Roman"/>
          <w:b w:val="0"/>
          <w:i w:val="0"/>
          <w:szCs w:val="22"/>
        </w:rPr>
        <w:t>Kompenzace</w:t>
      </w:r>
      <w:r w:rsidR="000C6E07" w:rsidRPr="00A40FE2">
        <w:rPr>
          <w:rFonts w:ascii="Times New Roman" w:hAnsi="Times New Roman" w:cs="Times New Roman"/>
          <w:b w:val="0"/>
          <w:i w:val="0"/>
          <w:szCs w:val="22"/>
        </w:rPr>
        <w:t xml:space="preserve"> </w:t>
      </w:r>
      <w:r w:rsidRPr="00A40FE2">
        <w:rPr>
          <w:rFonts w:ascii="Times New Roman" w:hAnsi="Times New Roman" w:cs="Times New Roman"/>
          <w:b w:val="0"/>
          <w:i w:val="0"/>
          <w:szCs w:val="22"/>
        </w:rPr>
        <w:t>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w:t>
      </w:r>
      <w:r w:rsidR="004440AE">
        <w:rPr>
          <w:rFonts w:ascii="Times New Roman" w:hAnsi="Times New Roman" w:cs="Times New Roman"/>
          <w:b w:val="0"/>
          <w:i w:val="0"/>
          <w:szCs w:val="22"/>
        </w:rPr>
        <w:t> </w:t>
      </w:r>
      <w:r w:rsidRPr="00A40FE2">
        <w:rPr>
          <w:rFonts w:ascii="Times New Roman" w:hAnsi="Times New Roman" w:cs="Times New Roman"/>
          <w:b w:val="0"/>
          <w:i w:val="0"/>
          <w:szCs w:val="22"/>
        </w:rPr>
        <w:t>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18B9F838" w14:textId="1141AB35" w:rsidR="00DC4954" w:rsidRPr="00DC4954" w:rsidRDefault="00DC4954" w:rsidP="00DC4954">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Veškeré </w:t>
      </w:r>
      <w:r w:rsidRPr="00C97D38">
        <w:rPr>
          <w:rFonts w:ascii="Times New Roman" w:hAnsi="Times New Roman" w:cs="Times New Roman"/>
          <w:b w:val="0"/>
          <w:i w:val="0"/>
          <w:szCs w:val="22"/>
        </w:rPr>
        <w:t>cenové údaje uvedené v této Smlouvě budou počítány jako ceny bez DPH</w:t>
      </w:r>
      <w:r w:rsidR="005374E2">
        <w:rPr>
          <w:rFonts w:ascii="Times New Roman" w:hAnsi="Times New Roman" w:cs="Times New Roman"/>
          <w:b w:val="0"/>
          <w:i w:val="0"/>
          <w:szCs w:val="22"/>
        </w:rPr>
        <w:t>, nestanoví</w:t>
      </w:r>
      <w:r w:rsidR="005374E2">
        <w:rPr>
          <w:rFonts w:ascii="Times New Roman" w:hAnsi="Times New Roman" w:cs="Times New Roman"/>
          <w:b w:val="0"/>
          <w:i w:val="0"/>
          <w:szCs w:val="22"/>
        </w:rPr>
        <w:noBreakHyphen/>
        <w:t>li Ekonomika IDS JMK jinak</w:t>
      </w:r>
      <w:r w:rsidRPr="00C97D38">
        <w:rPr>
          <w:rFonts w:ascii="Times New Roman" w:hAnsi="Times New Roman" w:cs="Times New Roman"/>
          <w:b w:val="0"/>
          <w:i w:val="0"/>
          <w:szCs w:val="22"/>
        </w:rPr>
        <w:t>.</w:t>
      </w:r>
    </w:p>
    <w:p w14:paraId="0936234F" w14:textId="1C349CDF"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 xml:space="preserve">Platební podmínky – způsob úhrady </w:t>
      </w:r>
      <w:r w:rsidR="000C6E07">
        <w:rPr>
          <w:rFonts w:cs="Times New Roman"/>
          <w:szCs w:val="22"/>
        </w:rPr>
        <w:t>KOMPENZACE</w:t>
      </w:r>
    </w:p>
    <w:p w14:paraId="7CF54E6F" w14:textId="61DBECE1"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w:t>
      </w:r>
      <w:r w:rsidR="00BA437D">
        <w:rPr>
          <w:rFonts w:ascii="Times New Roman" w:hAnsi="Times New Roman" w:cs="Times New Roman"/>
          <w:b w:val="0"/>
          <w:i w:val="0"/>
          <w:szCs w:val="22"/>
        </w:rPr>
        <w:t> </w:t>
      </w:r>
      <w:r w:rsidR="00A6754F" w:rsidRPr="00C97D38">
        <w:rPr>
          <w:rFonts w:ascii="Times New Roman" w:hAnsi="Times New Roman" w:cs="Times New Roman"/>
          <w:b w:val="0"/>
          <w:i w:val="0"/>
          <w:szCs w:val="22"/>
        </w:rPr>
        <w:t>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27" w:name="_Ref271622074"/>
      <w:r w:rsidRPr="00C97D38">
        <w:rPr>
          <w:rFonts w:ascii="Times New Roman" w:hAnsi="Times New Roman" w:cs="Times New Roman"/>
          <w:b w:val="0"/>
          <w:i w:val="0"/>
          <w:szCs w:val="22"/>
        </w:rPr>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27"/>
    </w:p>
    <w:p w14:paraId="457E651D" w14:textId="37E6CD30" w:rsidR="006870CA" w:rsidRPr="00C97D38" w:rsidRDefault="006870CA" w:rsidP="008D3351">
      <w:pPr>
        <w:pStyle w:val="Zkladntext"/>
        <w:spacing w:line="240" w:lineRule="auto"/>
        <w:ind w:left="187" w:firstLine="708"/>
        <w:jc w:val="center"/>
        <w:rPr>
          <w:b/>
          <w:sz w:val="22"/>
          <w:szCs w:val="22"/>
        </w:rPr>
      </w:pPr>
      <w:r w:rsidRPr="00C97D38">
        <w:rPr>
          <w:b/>
          <w:sz w:val="22"/>
          <w:szCs w:val="22"/>
        </w:rPr>
        <w:lastRenderedPageBreak/>
        <w:t xml:space="preserve">D = </w:t>
      </w:r>
      <w:r w:rsidR="002A6446" w:rsidRPr="00C97D38">
        <w:rPr>
          <w:b/>
          <w:sz w:val="22"/>
          <w:szCs w:val="22"/>
        </w:rPr>
        <w:t xml:space="preserve">O </w:t>
      </w:r>
      <w:r w:rsidR="0051155E">
        <w:rPr>
          <w:b/>
          <w:sz w:val="22"/>
          <w:szCs w:val="22"/>
        </w:rPr>
        <w:t xml:space="preserve">– Z </w:t>
      </w:r>
      <w:r w:rsidRPr="00C97D38">
        <w:rPr>
          <w:b/>
          <w:sz w:val="22"/>
          <w:szCs w:val="22"/>
        </w:rPr>
        <w:t xml:space="preserve">– TIDS – </w:t>
      </w:r>
      <w:r w:rsidR="00F50331" w:rsidRPr="00C97D38">
        <w:rPr>
          <w:b/>
          <w:sz w:val="22"/>
          <w:szCs w:val="22"/>
        </w:rPr>
        <w:t xml:space="preserve">TJ </w:t>
      </w:r>
      <w:r w:rsidR="0051155E">
        <w:rPr>
          <w:b/>
          <w:sz w:val="22"/>
          <w:szCs w:val="22"/>
        </w:rPr>
        <w:t xml:space="preserve">+ PROV </w:t>
      </w:r>
      <w:r w:rsidRPr="00C97D38">
        <w:rPr>
          <w:b/>
          <w:sz w:val="22"/>
          <w:szCs w:val="22"/>
        </w:rPr>
        <w:t xml:space="preserve">– </w:t>
      </w:r>
      <w:r w:rsidR="0051155E">
        <w:rPr>
          <w:b/>
          <w:sz w:val="22"/>
          <w:szCs w:val="22"/>
        </w:rPr>
        <w:t>SP</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14B21C71" w14:textId="7C1E0FD5" w:rsidR="0051155E" w:rsidRPr="00C97D38" w:rsidRDefault="0051155E" w:rsidP="008D3351">
      <w:pPr>
        <w:pStyle w:val="Zkladntext"/>
        <w:spacing w:line="240" w:lineRule="auto"/>
        <w:ind w:left="892"/>
        <w:jc w:val="both"/>
        <w:rPr>
          <w:sz w:val="22"/>
          <w:szCs w:val="22"/>
        </w:rPr>
      </w:pPr>
      <w:r>
        <w:rPr>
          <w:b/>
          <w:sz w:val="22"/>
          <w:szCs w:val="22"/>
        </w:rPr>
        <w:t>Z</w:t>
      </w:r>
      <w:r w:rsidRPr="00F96A18">
        <w:rPr>
          <w:sz w:val="22"/>
          <w:szCs w:val="22"/>
        </w:rPr>
        <w:t xml:space="preserve"> představuje měsíční zálohu na Odměnu</w:t>
      </w:r>
    </w:p>
    <w:p w14:paraId="69B7322B" w14:textId="37C081C0"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505CDF">
        <w:rPr>
          <w:sz w:val="22"/>
          <w:szCs w:val="22"/>
        </w:rPr>
        <w:t xml:space="preserve">bez DPH včetně kompenzace státem nařízených slev bez DPH </w:t>
      </w:r>
      <w:r w:rsidR="002A6446" w:rsidRPr="00C97D38">
        <w:rPr>
          <w:sz w:val="22"/>
          <w:szCs w:val="22"/>
        </w:rPr>
        <w:t xml:space="preserve">náležících </w:t>
      </w:r>
      <w:r w:rsidR="001B5D3F" w:rsidRPr="00C97D38">
        <w:rPr>
          <w:sz w:val="22"/>
          <w:szCs w:val="22"/>
        </w:rPr>
        <w:t>Dopravc</w:t>
      </w:r>
      <w:r w:rsidRPr="00C97D38">
        <w:rPr>
          <w:sz w:val="22"/>
          <w:szCs w:val="22"/>
        </w:rPr>
        <w:t>i</w:t>
      </w:r>
      <w:r w:rsidR="00B16263">
        <w:rPr>
          <w:sz w:val="22"/>
          <w:szCs w:val="22"/>
        </w:rPr>
        <w:t xml:space="preserve"> dle Ekonomiky IDS JMK</w:t>
      </w:r>
    </w:p>
    <w:p w14:paraId="340C948E" w14:textId="2979A423"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w:t>
      </w:r>
      <w:r w:rsidR="00505CDF">
        <w:rPr>
          <w:sz w:val="22"/>
          <w:szCs w:val="22"/>
        </w:rPr>
        <w:t xml:space="preserve"> bez DPH včetně kompenzace státem nařízených slev bez DPH</w:t>
      </w:r>
      <w:r w:rsidRPr="00C97D38">
        <w:rPr>
          <w:sz w:val="22"/>
          <w:szCs w:val="22"/>
        </w:rPr>
        <w:t xml:space="preserve"> </w:t>
      </w:r>
      <w:r w:rsidR="00CE42A7" w:rsidRPr="00C97D38">
        <w:rPr>
          <w:sz w:val="22"/>
          <w:szCs w:val="22"/>
        </w:rPr>
        <w:t>náležících</w:t>
      </w:r>
      <w:r w:rsidRPr="00C97D38">
        <w:rPr>
          <w:sz w:val="22"/>
          <w:szCs w:val="22"/>
        </w:rPr>
        <w:t xml:space="preserve"> Dopravci</w:t>
      </w:r>
    </w:p>
    <w:p w14:paraId="61ABEBDE" w14:textId="7ED645AA" w:rsidR="006870CA" w:rsidRDefault="0051155E" w:rsidP="008D3351">
      <w:pPr>
        <w:pStyle w:val="Zkladntext"/>
        <w:spacing w:line="240" w:lineRule="auto"/>
        <w:ind w:left="892"/>
        <w:jc w:val="both"/>
        <w:rPr>
          <w:sz w:val="22"/>
          <w:szCs w:val="22"/>
        </w:rPr>
      </w:pPr>
      <w:r>
        <w:rPr>
          <w:b/>
          <w:sz w:val="22"/>
          <w:szCs w:val="22"/>
        </w:rPr>
        <w:t>PROV</w:t>
      </w:r>
      <w:r w:rsidR="00A4307F" w:rsidRPr="00C97D38">
        <w:rPr>
          <w:sz w:val="22"/>
          <w:szCs w:val="22"/>
        </w:rPr>
        <w:t xml:space="preserve"> </w:t>
      </w:r>
      <w:r w:rsidR="006870CA" w:rsidRPr="00C97D38">
        <w:rPr>
          <w:sz w:val="22"/>
          <w:szCs w:val="22"/>
        </w:rPr>
        <w:t xml:space="preserve">představuje </w:t>
      </w:r>
      <w:r>
        <w:rPr>
          <w:sz w:val="22"/>
          <w:szCs w:val="22"/>
        </w:rPr>
        <w:t>výši Dopravcem vyplacených provizí a výrobních nákladů dle Ekonomiky IDS JMK</w:t>
      </w:r>
    </w:p>
    <w:p w14:paraId="7D08B498" w14:textId="02FF04B4" w:rsidR="0051155E" w:rsidRDefault="0051155E" w:rsidP="008D3351">
      <w:pPr>
        <w:pStyle w:val="Zkladntext"/>
        <w:spacing w:line="240" w:lineRule="auto"/>
        <w:ind w:left="892"/>
        <w:jc w:val="both"/>
        <w:rPr>
          <w:sz w:val="22"/>
          <w:szCs w:val="22"/>
        </w:rPr>
      </w:pPr>
      <w:r>
        <w:rPr>
          <w:b/>
          <w:sz w:val="22"/>
          <w:szCs w:val="22"/>
        </w:rPr>
        <w:t>SP</w:t>
      </w:r>
      <w:r>
        <w:rPr>
          <w:sz w:val="22"/>
          <w:szCs w:val="22"/>
        </w:rPr>
        <w:t xml:space="preserve"> představuje smluvní pokuty</w:t>
      </w:r>
      <w:r w:rsidR="0005631E">
        <w:rPr>
          <w:sz w:val="22"/>
          <w:szCs w:val="22"/>
        </w:rPr>
        <w:t>, o které je Objednatel oprávněn snížit Doplatek</w:t>
      </w:r>
    </w:p>
    <w:p w14:paraId="1B848D26" w14:textId="4F50B3DF" w:rsidR="002D0438" w:rsidRPr="00C97D38" w:rsidRDefault="004C620D" w:rsidP="002D0438">
      <w:pPr>
        <w:pStyle w:val="Clanek11"/>
        <w:ind w:hanging="754"/>
        <w:rPr>
          <w:rFonts w:ascii="Times New Roman" w:hAnsi="Times New Roman" w:cs="Times New Roman"/>
          <w:b w:val="0"/>
          <w:i w:val="0"/>
          <w:szCs w:val="22"/>
        </w:rPr>
      </w:pPr>
      <w:bookmarkStart w:id="28"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dané součtem příslušných částek záloh pro jednotlivé V</w:t>
      </w:r>
      <w:r w:rsidR="00AE77EE" w:rsidRPr="004719C5">
        <w:rPr>
          <w:rFonts w:ascii="Times New Roman" w:hAnsi="Times New Roman"/>
          <w:b w:val="0"/>
          <w:i w:val="0"/>
          <w:szCs w:val="22"/>
        </w:rPr>
        <w:t>ýběrové skupiny 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r w:rsidR="00953292">
        <w:rPr>
          <w:rFonts w:ascii="Times New Roman" w:hAnsi="Times New Roman" w:cs="Times New Roman"/>
          <w:b w:val="0"/>
          <w:i w:val="0"/>
          <w:szCs w:val="22"/>
        </w:rPr>
        <w:t>odst</w:t>
      </w:r>
      <w:r w:rsidR="00A516F2" w:rsidRPr="00C97D38">
        <w:rPr>
          <w:rFonts w:ascii="Times New Roman" w:hAnsi="Times New Roman" w:cs="Times New Roman"/>
          <w:b w:val="0"/>
          <w:i w:val="0"/>
          <w:szCs w:val="22"/>
        </w:rPr>
        <w:t xml:space="preserve">.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7E7672">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7E7672">
        <w:rPr>
          <w:rFonts w:ascii="Times New Roman" w:hAnsi="Times New Roman"/>
          <w:b w:val="0"/>
          <w:i w:val="0"/>
          <w:szCs w:val="22"/>
        </w:rPr>
        <w:t>4.6</w:t>
      </w:r>
      <w:r w:rsidR="00D22C3D" w:rsidRPr="00C92E77">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bookmarkEnd w:id="28"/>
      <w:r w:rsidR="00327B9D">
        <w:rPr>
          <w:rFonts w:ascii="Times New Roman" w:hAnsi="Times New Roman" w:cs="Times New Roman"/>
          <w:b w:val="0"/>
          <w:i w:val="0"/>
          <w:szCs w:val="22"/>
        </w:rPr>
        <w:t>.</w:t>
      </w:r>
    </w:p>
    <w:p w14:paraId="4727BB0E" w14:textId="3C5D0E35"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w:t>
      </w:r>
      <w:r w:rsidR="00571F57">
        <w:rPr>
          <w:rFonts w:ascii="Times New Roman" w:hAnsi="Times New Roman" w:cs="Times New Roman"/>
          <w:b w:val="0"/>
          <w:i w:val="0"/>
          <w:szCs w:val="22"/>
        </w:rPr>
        <w:t> </w:t>
      </w:r>
      <w:r w:rsidR="00C40222" w:rsidRPr="00C97D38">
        <w:rPr>
          <w:rFonts w:ascii="Times New Roman" w:hAnsi="Times New Roman" w:cs="Times New Roman"/>
          <w:b w:val="0"/>
          <w:i w:val="0"/>
          <w:szCs w:val="22"/>
        </w:rPr>
        <w:t xml:space="preserve">částky O – TIDS </w:t>
      </w:r>
      <w:r w:rsidR="00CE42A7" w:rsidRPr="00C97D38">
        <w:rPr>
          <w:rFonts w:ascii="Times New Roman" w:hAnsi="Times New Roman" w:cs="Times New Roman"/>
          <w:b w:val="0"/>
          <w:i w:val="0"/>
          <w:szCs w:val="22"/>
        </w:rPr>
        <w:t>– TJ</w:t>
      </w:r>
      <w:r w:rsidR="0005631E">
        <w:rPr>
          <w:rFonts w:ascii="Times New Roman" w:hAnsi="Times New Roman" w:cs="Times New Roman"/>
          <w:b w:val="0"/>
          <w:i w:val="0"/>
          <w:szCs w:val="22"/>
        </w:rPr>
        <w:t xml:space="preserve"> + PROV</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 xml:space="preserve">v </w:t>
      </w:r>
      <w:r w:rsidR="00A43349" w:rsidRPr="00C97D38">
        <w:rPr>
          <w:rFonts w:ascii="Times New Roman" w:hAnsi="Times New Roman" w:cs="Times New Roman"/>
          <w:b w:val="0"/>
          <w:i w:val="0"/>
        </w:rPr>
        <w:t>odst</w:t>
      </w:r>
      <w:r w:rsidR="00A43349">
        <w:rPr>
          <w:rFonts w:ascii="Times New Roman" w:hAnsi="Times New Roman" w:cs="Times New Roman"/>
          <w:b w:val="0"/>
          <w:i w:val="0"/>
        </w:rPr>
        <w:t>.</w:t>
      </w:r>
      <w:r w:rsidR="00A43349" w:rsidRPr="00C97D38">
        <w:rPr>
          <w:rFonts w:ascii="Times New Roman" w:hAnsi="Times New Roman" w:cs="Times New Roman"/>
          <w:b w:val="0"/>
          <w:i w:val="0"/>
        </w:rPr>
        <w:t xml:space="preserve"> </w:t>
      </w:r>
      <w:r w:rsidR="00A43349">
        <w:rPr>
          <w:rFonts w:ascii="Times New Roman" w:hAnsi="Times New Roman" w:cs="Times New Roman"/>
          <w:b w:val="0"/>
          <w:i w:val="0"/>
        </w:rPr>
        <w:fldChar w:fldCharType="begin"/>
      </w:r>
      <w:r w:rsidR="00A43349">
        <w:rPr>
          <w:rFonts w:ascii="Times New Roman" w:hAnsi="Times New Roman" w:cs="Times New Roman"/>
          <w:b w:val="0"/>
          <w:i w:val="0"/>
        </w:rPr>
        <w:instrText xml:space="preserve"> REF _Ref271622074 \r \h </w:instrText>
      </w:r>
      <w:r w:rsidR="00A43349">
        <w:rPr>
          <w:rFonts w:ascii="Times New Roman" w:hAnsi="Times New Roman" w:cs="Times New Roman"/>
          <w:b w:val="0"/>
          <w:i w:val="0"/>
        </w:rPr>
      </w:r>
      <w:r w:rsidR="00A43349">
        <w:rPr>
          <w:rFonts w:ascii="Times New Roman" w:hAnsi="Times New Roman" w:cs="Times New Roman"/>
          <w:b w:val="0"/>
          <w:i w:val="0"/>
        </w:rPr>
        <w:fldChar w:fldCharType="separate"/>
      </w:r>
      <w:r w:rsidR="00A43349">
        <w:rPr>
          <w:rFonts w:ascii="Times New Roman" w:hAnsi="Times New Roman" w:cs="Times New Roman"/>
          <w:b w:val="0"/>
          <w:i w:val="0"/>
        </w:rPr>
        <w:t>4.2</w:t>
      </w:r>
      <w:r w:rsidR="00A43349">
        <w:rPr>
          <w:rFonts w:ascii="Times New Roman" w:hAnsi="Times New Roman" w:cs="Times New Roman"/>
          <w:b w:val="0"/>
          <w:i w:val="0"/>
        </w:rPr>
        <w:fldChar w:fldCharType="end"/>
      </w:r>
      <w:r w:rsidR="00BC597B" w:rsidRPr="00C97D38">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BC597B" w:rsidRPr="00C97D38">
        <w:rPr>
          <w:rFonts w:ascii="Times New Roman" w:hAnsi="Times New Roman" w:cs="Times New Roman"/>
          <w:b w:val="0"/>
          <w:i w:val="0"/>
        </w:rPr>
        <w:t>)</w:t>
      </w:r>
      <w:r w:rsidR="00EE78E9" w:rsidRPr="00C97D38">
        <w:rPr>
          <w:rFonts w:ascii="Times New Roman" w:hAnsi="Times New Roman" w:cs="Times New Roman"/>
          <w:b w:val="0"/>
          <w:i w:val="0"/>
        </w:rPr>
        <w:t xml:space="preserve"> za poslední 3</w:t>
      </w:r>
      <w:r w:rsidR="00953292">
        <w:rPr>
          <w:rFonts w:ascii="Times New Roman" w:hAnsi="Times New Roman" w:cs="Times New Roman"/>
          <w:b w:val="0"/>
          <w:i w:val="0"/>
        </w:rPr>
        <w:t>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bude po více než tři po sobě jdoucí měsíce převyšovat 90</w:t>
      </w:r>
      <w:r w:rsidR="00531A11">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 xml:space="preserve">%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05631E">
        <w:rPr>
          <w:rFonts w:ascii="Times New Roman" w:hAnsi="Times New Roman" w:cs="Times New Roman"/>
          <w:b w:val="0"/>
          <w:i w:val="0"/>
          <w:szCs w:val="22"/>
        </w:rPr>
        <w:t xml:space="preserve"> + PROV</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C55A05">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29" w:name="_Ref271622118"/>
      <w:bookmarkStart w:id="30" w:name="_Ref34127114"/>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29"/>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bookmarkEnd w:id="30"/>
    </w:p>
    <w:p w14:paraId="5D21D16B" w14:textId="3BB22CFE" w:rsidR="006870CA" w:rsidRPr="00C97D38" w:rsidRDefault="00F24E9E" w:rsidP="00AB5318">
      <w:pPr>
        <w:pStyle w:val="Clanek11"/>
        <w:ind w:hanging="754"/>
        <w:rPr>
          <w:rFonts w:ascii="Times New Roman" w:hAnsi="Times New Roman" w:cs="Times New Roman"/>
          <w:b w:val="0"/>
          <w:i w:val="0"/>
          <w:szCs w:val="22"/>
        </w:rPr>
      </w:pPr>
      <w:bookmarkStart w:id="31" w:name="_Ref276467383"/>
      <w:r w:rsidRPr="00C97D38">
        <w:rPr>
          <w:rFonts w:ascii="Times New Roman" w:hAnsi="Times New Roman" w:cs="Times New Roman"/>
          <w:b w:val="0"/>
          <w:i w:val="0"/>
          <w:szCs w:val="22"/>
        </w:rPr>
        <w:t>Objednatel je povinen na základě obdrženého vyúčtování odsouhlaseného Dopravcem v</w:t>
      </w:r>
      <w:r w:rsidR="00953292">
        <w:rPr>
          <w:rFonts w:ascii="Times New Roman" w:hAnsi="Times New Roman" w:cs="Times New Roman"/>
          <w:b w:val="0"/>
          <w:i w:val="0"/>
          <w:szCs w:val="22"/>
        </w:rPr>
        <w:t> </w:t>
      </w:r>
      <w:r w:rsidRPr="00C97D38">
        <w:rPr>
          <w:rFonts w:ascii="Times New Roman" w:hAnsi="Times New Roman" w:cs="Times New Roman"/>
          <w:b w:val="0"/>
          <w:i w:val="0"/>
          <w:szCs w:val="22"/>
        </w:rPr>
        <w:t xml:space="preserve">souladu se Smlouvou o podmínkách přepravy a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7E7672">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7E7672">
        <w:rPr>
          <w:rFonts w:ascii="Times New Roman" w:hAnsi="Times New Roman"/>
          <w:b w:val="0"/>
          <w:i w:val="0"/>
          <w:szCs w:val="22"/>
        </w:rPr>
        <w:t>4.2</w:t>
      </w:r>
      <w:r w:rsidR="007E5B59"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31"/>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w:t>
      </w:r>
      <w:r w:rsidR="006870CA" w:rsidRPr="00C97D38">
        <w:rPr>
          <w:rFonts w:ascii="Times New Roman" w:hAnsi="Times New Roman" w:cs="Times New Roman"/>
          <w:b w:val="0"/>
          <w:i w:val="0"/>
          <w:szCs w:val="22"/>
        </w:rPr>
        <w:t xml:space="preserve"> započítat jakékoliv vzájemné pohledávky, splatné i nesplatné, vzniklé </w:t>
      </w:r>
      <w:r w:rsidR="006870CA" w:rsidRPr="00C97D38">
        <w:rPr>
          <w:rFonts w:ascii="Times New Roman" w:hAnsi="Times New Roman" w:cs="Times New Roman"/>
          <w:b w:val="0"/>
          <w:i w:val="0"/>
          <w:szCs w:val="22"/>
        </w:rPr>
        <w:lastRenderedPageBreak/>
        <w:t xml:space="preserve">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177E306"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C04F66">
        <w:rPr>
          <w:rFonts w:ascii="Times New Roman" w:hAnsi="Times New Roman" w:cs="Times New Roman"/>
          <w:b w:val="0"/>
          <w:i w:val="0"/>
          <w:szCs w:val="22"/>
        </w:rPr>
        <w:t>všech plateb a Doplatků podle této</w:t>
      </w:r>
      <w:r w:rsidR="006870CA" w:rsidRPr="00C97D38">
        <w:rPr>
          <w:rFonts w:ascii="Times New Roman" w:hAnsi="Times New Roman" w:cs="Times New Roman"/>
          <w:b w:val="0"/>
          <w:i w:val="0"/>
          <w:szCs w:val="22"/>
        </w:rPr>
        <w:t xml:space="preserve"> </w:t>
      </w:r>
      <w:r w:rsidR="00953292">
        <w:rPr>
          <w:rFonts w:ascii="Times New Roman" w:hAnsi="Times New Roman" w:cs="Times New Roman"/>
          <w:b w:val="0"/>
          <w:i w:val="0"/>
          <w:szCs w:val="22"/>
        </w:rPr>
        <w:t>Smlouvy</w:t>
      </w:r>
      <w:r w:rsidR="006870CA" w:rsidRPr="00C97D38">
        <w:rPr>
          <w:rFonts w:ascii="Times New Roman" w:hAnsi="Times New Roman" w:cs="Times New Roman"/>
          <w:b w:val="0"/>
          <w:i w:val="0"/>
          <w:szCs w:val="22"/>
        </w:rPr>
        <w:t xml:space="preserve">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71BD2BDA" w:rsidR="00B55AF8" w:rsidRDefault="00B55AF8" w:rsidP="00AB5318">
      <w:pPr>
        <w:pStyle w:val="Clanek11"/>
        <w:ind w:hanging="754"/>
        <w:rPr>
          <w:rFonts w:ascii="Times New Roman" w:hAnsi="Times New Roman" w:cs="Times New Roman"/>
          <w:b w:val="0"/>
          <w:i w:val="0"/>
        </w:rPr>
      </w:pPr>
      <w:bookmarkStart w:id="32" w:name="_Ref32842091"/>
      <w:r w:rsidRPr="00C97D38">
        <w:rPr>
          <w:rFonts w:ascii="Times New Roman" w:hAnsi="Times New Roman" w:cs="Times New Roman"/>
          <w:b w:val="0"/>
          <w:i w:val="0"/>
          <w:szCs w:val="22"/>
        </w:rPr>
        <w:t xml:space="preserve">Dopravce výslovně prohlašuje, že </w:t>
      </w:r>
      <w:r w:rsidR="0005631E">
        <w:rPr>
          <w:rFonts w:ascii="Times New Roman" w:hAnsi="Times New Roman" w:cs="Times New Roman"/>
          <w:b w:val="0"/>
          <w:i w:val="0"/>
          <w:szCs w:val="22"/>
        </w:rPr>
        <w:t>Kompenzace</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00E77241">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E77241">
        <w:rPr>
          <w:rFonts w:ascii="Times New Roman" w:hAnsi="Times New Roman" w:cs="Times New Roman"/>
          <w:b w:val="0"/>
          <w:i w:val="0"/>
          <w:szCs w:val="22"/>
        </w:rPr>
        <w:t>za užití autobusových stání</w:t>
      </w:r>
      <w:r w:rsidRPr="00C97D38">
        <w:rPr>
          <w:rFonts w:ascii="Times New Roman" w:hAnsi="Times New Roman" w:cs="Times New Roman"/>
          <w:b w:val="0"/>
          <w:i w:val="0"/>
          <w:szCs w:val="22"/>
        </w:rPr>
        <w:t xml:space="preserve">, a to včetně přiměřeného výnosu z kapitálu. Výnosové riziko je po celou dobu platnosti </w:t>
      </w:r>
      <w:r w:rsidR="00C638E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w:t>
      </w:r>
      <w:r w:rsidR="0005631E">
        <w:rPr>
          <w:rFonts w:ascii="Times New Roman" w:hAnsi="Times New Roman" w:cs="Times New Roman"/>
          <w:b w:val="0"/>
          <w:i w:val="0"/>
          <w:szCs w:val="22"/>
        </w:rPr>
        <w:t>Kompenzace</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w:t>
      </w:r>
      <w:r w:rsidR="00953292">
        <w:rPr>
          <w:rFonts w:ascii="Times New Roman" w:hAnsi="Times New Roman" w:cs="Times New Roman"/>
          <w:b w:val="0"/>
          <w:i w:val="0"/>
          <w:szCs w:val="22"/>
        </w:rPr>
        <w:t> </w:t>
      </w:r>
      <w:r w:rsidRPr="00C97D38">
        <w:rPr>
          <w:rFonts w:ascii="Times New Roman" w:hAnsi="Times New Roman" w:cs="Times New Roman"/>
          <w:b w:val="0"/>
          <w:i w:val="0"/>
          <w:szCs w:val="22"/>
        </w:rPr>
        <w:t>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Poplatky </w:t>
      </w:r>
      <w:r w:rsidR="0028494D">
        <w:rPr>
          <w:rFonts w:ascii="Times New Roman" w:hAnsi="Times New Roman" w:cs="Times New Roman"/>
          <w:b w:val="0"/>
          <w:i w:val="0"/>
          <w:szCs w:val="22"/>
        </w:rPr>
        <w:t xml:space="preserve">za </w:t>
      </w:r>
      <w:r w:rsidR="00453F07">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w:t>
      </w:r>
      <w:r w:rsidR="002779AA" w:rsidRPr="00C97D38">
        <w:rPr>
          <w:rFonts w:ascii="Times New Roman" w:hAnsi="Times New Roman" w:cs="Times New Roman"/>
          <w:b w:val="0"/>
          <w:i w:val="0"/>
          <w:szCs w:val="22"/>
        </w:rPr>
        <w:t>bud</w:t>
      </w:r>
      <w:r w:rsidR="002779AA">
        <w:rPr>
          <w:rFonts w:ascii="Times New Roman" w:hAnsi="Times New Roman" w:cs="Times New Roman"/>
          <w:b w:val="0"/>
          <w:i w:val="0"/>
          <w:szCs w:val="22"/>
        </w:rPr>
        <w:t>ou</w:t>
      </w:r>
      <w:r w:rsidR="002779AA" w:rsidRPr="00C97D38">
        <w:rPr>
          <w:rFonts w:ascii="Times New Roman" w:hAnsi="Times New Roman" w:cs="Times New Roman"/>
          <w:b w:val="0"/>
          <w:i w:val="0"/>
          <w:szCs w:val="22"/>
        </w:rPr>
        <w:t xml:space="preserve"> </w:t>
      </w:r>
      <w:r w:rsidR="007C1EA2" w:rsidRPr="00C97D38">
        <w:rPr>
          <w:rFonts w:ascii="Times New Roman" w:hAnsi="Times New Roman" w:cs="Times New Roman"/>
          <w:b w:val="0"/>
          <w:i w:val="0"/>
          <w:szCs w:val="22"/>
        </w:rPr>
        <w:t>Dopravci Objednatelem hrazen</w:t>
      </w:r>
      <w:r w:rsidR="002779AA">
        <w:rPr>
          <w:rFonts w:ascii="Times New Roman" w:hAnsi="Times New Roman" w:cs="Times New Roman"/>
          <w:b w:val="0"/>
          <w:i w:val="0"/>
          <w:szCs w:val="22"/>
        </w:rPr>
        <w:t>y</w:t>
      </w:r>
      <w:r w:rsidR="007C1EA2" w:rsidRPr="00C97D38">
        <w:rPr>
          <w:rFonts w:ascii="Times New Roman" w:hAnsi="Times New Roman" w:cs="Times New Roman"/>
          <w:b w:val="0"/>
          <w:i w:val="0"/>
          <w:szCs w:val="22"/>
        </w:rPr>
        <w:t xml:space="preserve"> na základě vyúčtování mýtného</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28494D">
        <w:rPr>
          <w:rFonts w:ascii="Times New Roman" w:hAnsi="Times New Roman" w:cs="Times New Roman"/>
          <w:b w:val="0"/>
          <w:i w:val="0"/>
          <w:szCs w:val="22"/>
        </w:rPr>
        <w:t xml:space="preserve">za </w:t>
      </w:r>
      <w:r w:rsidR="0099482A">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za příslušný kalendářní měsíc</w:t>
      </w:r>
      <w:r w:rsidR="00855467">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w:t>
      </w:r>
      <w:r w:rsidR="00D36C6B">
        <w:rPr>
          <w:rFonts w:ascii="Times New Roman" w:hAnsi="Times New Roman" w:cs="Times New Roman"/>
          <w:b w:val="0"/>
          <w:i w:val="0"/>
          <w:szCs w:val="22"/>
        </w:rPr>
        <w:t xml:space="preserve">Vyúčtování </w:t>
      </w:r>
      <w:r w:rsidR="00107980">
        <w:rPr>
          <w:rFonts w:ascii="Times New Roman" w:hAnsi="Times New Roman" w:cs="Times New Roman"/>
          <w:b w:val="0"/>
          <w:i w:val="0"/>
          <w:szCs w:val="22"/>
        </w:rPr>
        <w:t xml:space="preserve">Poplatků </w:t>
      </w:r>
      <w:r w:rsidR="00D36C6B">
        <w:rPr>
          <w:rFonts w:ascii="Times New Roman" w:hAnsi="Times New Roman" w:cs="Times New Roman"/>
          <w:b w:val="0"/>
          <w:i w:val="0"/>
          <w:szCs w:val="22"/>
        </w:rPr>
        <w:t>za užití autobusových stání musí obsahovat</w:t>
      </w:r>
      <w:r w:rsidR="002779AA">
        <w:rPr>
          <w:rFonts w:ascii="Times New Roman" w:hAnsi="Times New Roman" w:cs="Times New Roman"/>
          <w:b w:val="0"/>
          <w:i w:val="0"/>
          <w:szCs w:val="22"/>
        </w:rPr>
        <w:t xml:space="preserve"> uhrazené ceny za užití autobusových stání s rozlišením podle</w:t>
      </w:r>
      <w:r w:rsidR="00D36C6B">
        <w:rPr>
          <w:rFonts w:ascii="Times New Roman" w:hAnsi="Times New Roman" w:cs="Times New Roman"/>
          <w:b w:val="0"/>
          <w:i w:val="0"/>
          <w:szCs w:val="22"/>
        </w:rPr>
        <w:t xml:space="preserve"> míst</w:t>
      </w:r>
      <w:r w:rsidR="002779AA">
        <w:rPr>
          <w:rFonts w:ascii="Times New Roman" w:hAnsi="Times New Roman" w:cs="Times New Roman"/>
          <w:b w:val="0"/>
          <w:i w:val="0"/>
          <w:szCs w:val="22"/>
        </w:rPr>
        <w:t>a</w:t>
      </w:r>
      <w:r w:rsidR="00D36C6B">
        <w:rPr>
          <w:rFonts w:ascii="Times New Roman" w:hAnsi="Times New Roman" w:cs="Times New Roman"/>
          <w:b w:val="0"/>
          <w:i w:val="0"/>
          <w:szCs w:val="22"/>
        </w:rPr>
        <w:t xml:space="preserve"> zpoplatnění, lin</w:t>
      </w:r>
      <w:r w:rsidR="002779AA">
        <w:rPr>
          <w:rFonts w:ascii="Times New Roman" w:hAnsi="Times New Roman" w:cs="Times New Roman"/>
          <w:b w:val="0"/>
          <w:i w:val="0"/>
          <w:szCs w:val="22"/>
        </w:rPr>
        <w:t>e</w:t>
      </w:r>
      <w:r w:rsidR="00D36C6B">
        <w:rPr>
          <w:rFonts w:ascii="Times New Roman" w:hAnsi="Times New Roman" w:cs="Times New Roman"/>
          <w:b w:val="0"/>
          <w:i w:val="0"/>
          <w:szCs w:val="22"/>
        </w:rPr>
        <w:t>k a spojů, které autobusové stání využívají</w:t>
      </w:r>
      <w:r w:rsidR="002779AA">
        <w:rPr>
          <w:rFonts w:ascii="Times New Roman" w:hAnsi="Times New Roman" w:cs="Times New Roman"/>
          <w:b w:val="0"/>
          <w:i w:val="0"/>
          <w:szCs w:val="22"/>
        </w:rPr>
        <w:t xml:space="preserve"> včetně</w:t>
      </w:r>
      <w:r w:rsidR="00D36C6B">
        <w:rPr>
          <w:rFonts w:ascii="Times New Roman" w:hAnsi="Times New Roman" w:cs="Times New Roman"/>
          <w:b w:val="0"/>
          <w:i w:val="0"/>
          <w:szCs w:val="22"/>
        </w:rPr>
        <w:t xml:space="preserve"> rozlišení, zda spoj </w:t>
      </w:r>
      <w:r w:rsidR="00736403">
        <w:rPr>
          <w:rFonts w:ascii="Times New Roman" w:hAnsi="Times New Roman" w:cs="Times New Roman"/>
          <w:b w:val="0"/>
          <w:i w:val="0"/>
          <w:szCs w:val="22"/>
        </w:rPr>
        <w:t>autobusové stání využívá pouze pro nástup, případně pouze pro výstup</w:t>
      </w:r>
      <w:r w:rsidR="00C832A2">
        <w:rPr>
          <w:rFonts w:ascii="Times New Roman" w:hAnsi="Times New Roman" w:cs="Times New Roman"/>
          <w:b w:val="0"/>
          <w:i w:val="0"/>
          <w:szCs w:val="22"/>
        </w:rPr>
        <w:t>,</w:t>
      </w:r>
      <w:r w:rsidR="003031CF">
        <w:rPr>
          <w:rFonts w:ascii="Times New Roman" w:hAnsi="Times New Roman" w:cs="Times New Roman"/>
          <w:b w:val="0"/>
          <w:i w:val="0"/>
          <w:szCs w:val="22"/>
        </w:rPr>
        <w:t xml:space="preserve"> anebo </w:t>
      </w:r>
      <w:r w:rsidR="00736403">
        <w:rPr>
          <w:rFonts w:ascii="Times New Roman" w:hAnsi="Times New Roman" w:cs="Times New Roman"/>
          <w:b w:val="0"/>
          <w:i w:val="0"/>
          <w:szCs w:val="22"/>
        </w:rPr>
        <w:t>pro nástup i výstup (průjezdné spoje)</w:t>
      </w:r>
      <w:r w:rsidR="002779AA">
        <w:rPr>
          <w:rFonts w:ascii="Times New Roman" w:hAnsi="Times New Roman" w:cs="Times New Roman"/>
          <w:b w:val="0"/>
          <w:i w:val="0"/>
          <w:szCs w:val="22"/>
        </w:rPr>
        <w:t>,</w:t>
      </w:r>
      <w:r w:rsidR="00736403">
        <w:rPr>
          <w:rFonts w:ascii="Times New Roman" w:hAnsi="Times New Roman" w:cs="Times New Roman"/>
          <w:b w:val="0"/>
          <w:i w:val="0"/>
          <w:szCs w:val="22"/>
        </w:rPr>
        <w:t xml:space="preserve"> a to včetně četnosti </w:t>
      </w:r>
      <w:r w:rsidR="003031CF">
        <w:rPr>
          <w:rFonts w:ascii="Times New Roman" w:hAnsi="Times New Roman" w:cs="Times New Roman"/>
          <w:b w:val="0"/>
          <w:i w:val="0"/>
          <w:szCs w:val="22"/>
        </w:rPr>
        <w:t>využ</w:t>
      </w:r>
      <w:r w:rsidR="00B462FB">
        <w:rPr>
          <w:rFonts w:ascii="Times New Roman" w:hAnsi="Times New Roman" w:cs="Times New Roman"/>
          <w:b w:val="0"/>
          <w:i w:val="0"/>
          <w:szCs w:val="22"/>
        </w:rPr>
        <w:t>i</w:t>
      </w:r>
      <w:r w:rsidR="003031CF">
        <w:rPr>
          <w:rFonts w:ascii="Times New Roman" w:hAnsi="Times New Roman" w:cs="Times New Roman"/>
          <w:b w:val="0"/>
          <w:i w:val="0"/>
          <w:szCs w:val="22"/>
        </w:rPr>
        <w:t>tí stání v daném měsíci</w:t>
      </w:r>
      <w:r w:rsidR="00855467">
        <w:rPr>
          <w:rFonts w:ascii="Times New Roman" w:hAnsi="Times New Roman" w:cs="Times New Roman"/>
          <w:b w:val="0"/>
          <w:i w:val="0"/>
          <w:szCs w:val="22"/>
        </w:rPr>
        <w:t xml:space="preserve"> dle vzoru uvedeného v Příloze č. 6 této smlouvy</w:t>
      </w:r>
      <w:r w:rsidR="009D25C1">
        <w:rPr>
          <w:rFonts w:ascii="Times New Roman" w:hAnsi="Times New Roman" w:cs="Times New Roman"/>
          <w:b w:val="0"/>
          <w:i w:val="0"/>
          <w:szCs w:val="22"/>
        </w:rPr>
        <w:t xml:space="preserve">, přičemž k vyúčtování </w:t>
      </w:r>
      <w:r w:rsidR="00107980">
        <w:rPr>
          <w:rFonts w:ascii="Times New Roman" w:hAnsi="Times New Roman" w:cs="Times New Roman"/>
          <w:b w:val="0"/>
          <w:i w:val="0"/>
          <w:szCs w:val="22"/>
        </w:rPr>
        <w:t xml:space="preserve">Poplatků </w:t>
      </w:r>
      <w:r w:rsidR="009D25C1">
        <w:rPr>
          <w:rFonts w:ascii="Times New Roman" w:hAnsi="Times New Roman" w:cs="Times New Roman"/>
          <w:b w:val="0"/>
          <w:i w:val="0"/>
          <w:szCs w:val="22"/>
        </w:rPr>
        <w:t>za užití autobusových stání bude přiložen doklad o jejich zaplacení</w:t>
      </w:r>
      <w:r w:rsidR="003031CF">
        <w:rPr>
          <w:rFonts w:ascii="Times New Roman" w:hAnsi="Times New Roman" w:cs="Times New Roman"/>
          <w:b w:val="0"/>
          <w:i w:val="0"/>
          <w:szCs w:val="22"/>
        </w:rPr>
        <w:t xml:space="preserve">.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veřejné služby na spojích dle P</w:t>
      </w:r>
      <w:r w:rsidR="002E4D55" w:rsidRPr="00C97D38">
        <w:rPr>
          <w:rFonts w:ascii="Times New Roman" w:hAnsi="Times New Roman" w:cs="Times New Roman"/>
          <w:b w:val="0"/>
          <w:i w:val="0"/>
        </w:rPr>
        <w:t>řílohy č. 1</w:t>
      </w:r>
      <w:r w:rsidR="00953292">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707224" w:rsidRPr="00C97D38">
        <w:rPr>
          <w:rFonts w:ascii="Times New Roman" w:hAnsi="Times New Roman" w:cs="Times New Roman"/>
          <w:b w:val="0"/>
          <w:i w:val="0"/>
        </w:rPr>
        <w:t>.</w:t>
      </w:r>
      <w:r w:rsidR="00EC09E3">
        <w:rPr>
          <w:rFonts w:ascii="Times New Roman" w:hAnsi="Times New Roman" w:cs="Times New Roman"/>
          <w:b w:val="0"/>
          <w:i w:val="0"/>
        </w:rPr>
        <w:t xml:space="preserve"> Obdobně Objednatel Dopravci hradí jen </w:t>
      </w:r>
      <w:r w:rsidR="00107980">
        <w:rPr>
          <w:rFonts w:ascii="Times New Roman" w:hAnsi="Times New Roman" w:cs="Times New Roman"/>
          <w:b w:val="0"/>
          <w:i w:val="0"/>
        </w:rPr>
        <w:t xml:space="preserve">Poplatky </w:t>
      </w:r>
      <w:r w:rsidR="00EC09E3">
        <w:rPr>
          <w:rFonts w:ascii="Times New Roman" w:hAnsi="Times New Roman" w:cs="Times New Roman"/>
          <w:b w:val="0"/>
          <w:i w:val="0"/>
        </w:rPr>
        <w:t xml:space="preserve">za užití autobusových stání </w:t>
      </w:r>
      <w:r w:rsidR="00586AD1">
        <w:rPr>
          <w:rFonts w:ascii="Times New Roman" w:hAnsi="Times New Roman" w:cs="Times New Roman"/>
          <w:b w:val="0"/>
          <w:i w:val="0"/>
        </w:rPr>
        <w:t xml:space="preserve">v rámci plnění Závazku veřejné služby na spojích dle Přílohy č. 1 </w:t>
      </w:r>
      <w:r w:rsidR="00C638EC">
        <w:rPr>
          <w:rFonts w:ascii="Times New Roman" w:hAnsi="Times New Roman" w:cs="Times New Roman"/>
          <w:b w:val="0"/>
          <w:i w:val="0"/>
        </w:rPr>
        <w:t xml:space="preserve">této </w:t>
      </w:r>
      <w:r w:rsidR="00586AD1">
        <w:rPr>
          <w:rFonts w:ascii="Times New Roman" w:hAnsi="Times New Roman" w:cs="Times New Roman"/>
          <w:b w:val="0"/>
          <w:i w:val="0"/>
        </w:rPr>
        <w:t>Smlouvy</w:t>
      </w:r>
      <w:r w:rsidR="006D6719">
        <w:rPr>
          <w:rFonts w:ascii="Times New Roman" w:hAnsi="Times New Roman" w:cs="Times New Roman"/>
          <w:b w:val="0"/>
          <w:i w:val="0"/>
        </w:rPr>
        <w:t>,</w:t>
      </w:r>
      <w:r w:rsidR="00CF784C">
        <w:rPr>
          <w:rFonts w:ascii="Times New Roman" w:hAnsi="Times New Roman" w:cs="Times New Roman"/>
          <w:b w:val="0"/>
          <w:i w:val="0"/>
        </w:rPr>
        <w:t xml:space="preserve"> a to pouze v případě, že Jihomoravsk</w:t>
      </w:r>
      <w:r w:rsidR="009D25C1">
        <w:rPr>
          <w:rFonts w:ascii="Times New Roman" w:hAnsi="Times New Roman" w:cs="Times New Roman"/>
          <w:b w:val="0"/>
          <w:i w:val="0"/>
        </w:rPr>
        <w:t>ému kraji poskytne smlouvu o užívání autobusových stání a každou její změnu</w:t>
      </w:r>
      <w:r w:rsidR="009541C0">
        <w:rPr>
          <w:rFonts w:ascii="Times New Roman" w:hAnsi="Times New Roman" w:cs="Times New Roman"/>
          <w:b w:val="0"/>
          <w:i w:val="0"/>
        </w:rPr>
        <w:t>.</w:t>
      </w:r>
      <w:bookmarkEnd w:id="32"/>
      <w:r w:rsidR="00586AD1">
        <w:rPr>
          <w:rFonts w:ascii="Times New Roman" w:hAnsi="Times New Roman" w:cs="Times New Roman"/>
          <w:b w:val="0"/>
          <w:i w:val="0"/>
        </w:rPr>
        <w:t xml:space="preserve"> </w:t>
      </w:r>
    </w:p>
    <w:p w14:paraId="600514D0" w14:textId="01483652" w:rsidR="003C22EA" w:rsidRPr="007550F2" w:rsidRDefault="00F42CA2" w:rsidP="00AB5318">
      <w:pPr>
        <w:pStyle w:val="Clanek11"/>
        <w:ind w:hanging="754"/>
        <w:rPr>
          <w:rFonts w:ascii="Times New Roman" w:hAnsi="Times New Roman" w:cs="Times New Roman"/>
          <w:b w:val="0"/>
          <w:i w:val="0"/>
        </w:rPr>
      </w:pPr>
      <w:bookmarkStart w:id="33" w:name="_Ref32842185"/>
      <w:r>
        <w:rPr>
          <w:rFonts w:ascii="Times New Roman" w:hAnsi="Times New Roman" w:cs="Times New Roman"/>
          <w:b w:val="0"/>
          <w:i w:val="0"/>
          <w:szCs w:val="22"/>
        </w:rPr>
        <w:t>Dopravce má nárok na úhradu nákladů bez DPH</w:t>
      </w:r>
      <w:r w:rsidR="001A3983">
        <w:rPr>
          <w:rFonts w:ascii="Times New Roman" w:hAnsi="Times New Roman" w:cs="Times New Roman"/>
          <w:b w:val="0"/>
          <w:i w:val="0"/>
          <w:szCs w:val="22"/>
        </w:rPr>
        <w:t>, které Dopravce hradí Pověřené osobě</w:t>
      </w:r>
      <w:r w:rsidR="007550F2">
        <w:rPr>
          <w:rFonts w:ascii="Times New Roman" w:hAnsi="Times New Roman" w:cs="Times New Roman"/>
          <w:b w:val="0"/>
          <w:i w:val="0"/>
          <w:szCs w:val="22"/>
        </w:rPr>
        <w:t xml:space="preserve"> na základě Smlouvy o podmínkách přepravy. Nárok na jej</w:t>
      </w:r>
      <w:r w:rsidR="00921CB3">
        <w:rPr>
          <w:rFonts w:ascii="Times New Roman" w:hAnsi="Times New Roman" w:cs="Times New Roman"/>
          <w:b w:val="0"/>
          <w:i w:val="0"/>
          <w:szCs w:val="22"/>
        </w:rPr>
        <w:t>ich</w:t>
      </w:r>
      <w:r w:rsidR="007550F2">
        <w:rPr>
          <w:rFonts w:ascii="Times New Roman" w:hAnsi="Times New Roman" w:cs="Times New Roman"/>
          <w:b w:val="0"/>
          <w:i w:val="0"/>
          <w:szCs w:val="22"/>
        </w:rPr>
        <w:t xml:space="preserve"> úhradu má Dopravce po předložení </w:t>
      </w:r>
      <w:r w:rsidR="007C5E91">
        <w:rPr>
          <w:rFonts w:ascii="Times New Roman" w:hAnsi="Times New Roman" w:cs="Times New Roman"/>
          <w:b w:val="0"/>
          <w:i w:val="0"/>
          <w:szCs w:val="22"/>
        </w:rPr>
        <w:t xml:space="preserve">faktury a </w:t>
      </w:r>
      <w:r w:rsidR="007550F2">
        <w:rPr>
          <w:rFonts w:ascii="Times New Roman" w:hAnsi="Times New Roman" w:cs="Times New Roman"/>
          <w:b w:val="0"/>
          <w:i w:val="0"/>
          <w:szCs w:val="22"/>
        </w:rPr>
        <w:t>doklad</w:t>
      </w:r>
      <w:r w:rsidR="007C5E91">
        <w:rPr>
          <w:rFonts w:ascii="Times New Roman" w:hAnsi="Times New Roman" w:cs="Times New Roman"/>
          <w:b w:val="0"/>
          <w:i w:val="0"/>
          <w:szCs w:val="22"/>
        </w:rPr>
        <w:t>u</w:t>
      </w:r>
      <w:r w:rsidR="007550F2">
        <w:rPr>
          <w:rFonts w:ascii="Times New Roman" w:hAnsi="Times New Roman" w:cs="Times New Roman"/>
          <w:b w:val="0"/>
          <w:i w:val="0"/>
          <w:szCs w:val="22"/>
        </w:rPr>
        <w:t xml:space="preserve"> o jejím zaplacení, a to do 10 pracovních dní od jejich doručení Objednateli.</w:t>
      </w:r>
      <w:bookmarkEnd w:id="33"/>
    </w:p>
    <w:p w14:paraId="1BD22DAD" w14:textId="78E77C2B" w:rsidR="00610AC0" w:rsidRPr="00C97D38" w:rsidRDefault="00A516F2" w:rsidP="00610AC0">
      <w:pPr>
        <w:pStyle w:val="Clanek11"/>
        <w:ind w:hanging="754"/>
        <w:rPr>
          <w:rFonts w:ascii="Times New Roman" w:hAnsi="Times New Roman" w:cs="Times New Roman"/>
          <w:b w:val="0"/>
          <w:i w:val="0"/>
        </w:rPr>
      </w:pPr>
      <w:bookmarkStart w:id="34" w:name="_Ref32842206"/>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bookmarkEnd w:id="34"/>
    </w:p>
    <w:p w14:paraId="4DDCEBC2" w14:textId="65031C56" w:rsidR="00680678" w:rsidRPr="00C97D38" w:rsidRDefault="00680678" w:rsidP="00C23F47">
      <w:pPr>
        <w:pStyle w:val="Nadpis1"/>
        <w:tabs>
          <w:tab w:val="clear" w:pos="754"/>
          <w:tab w:val="num" w:pos="851"/>
        </w:tabs>
        <w:ind w:left="851" w:hanging="851"/>
        <w:rPr>
          <w:rFonts w:cs="Times New Roman"/>
        </w:rPr>
      </w:pPr>
      <w:r w:rsidRPr="00C97D38">
        <w:rPr>
          <w:rFonts w:cs="Times New Roman"/>
        </w:rPr>
        <w:t>Technické parametry vozidel</w:t>
      </w:r>
    </w:p>
    <w:p w14:paraId="2F4D53A2" w14:textId="2CE72C6E" w:rsidR="006870CA" w:rsidRPr="00327B9D" w:rsidRDefault="001B5D3F" w:rsidP="00D20CE9">
      <w:pPr>
        <w:pStyle w:val="Clanek11"/>
        <w:ind w:hanging="754"/>
        <w:rPr>
          <w:b w:val="0"/>
        </w:rPr>
      </w:pPr>
      <w:bookmarkStart w:id="35"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w:t>
      </w:r>
      <w:r w:rsidR="00953292">
        <w:rPr>
          <w:rFonts w:ascii="Times New Roman" w:hAnsi="Times New Roman" w:cs="Times New Roman"/>
          <w:b w:val="0"/>
          <w:i w:val="0"/>
          <w:szCs w:val="22"/>
        </w:rPr>
        <w:t> </w:t>
      </w:r>
      <w:r w:rsidR="006452C5" w:rsidRPr="00D20CE9">
        <w:rPr>
          <w:rFonts w:ascii="Times New Roman" w:hAnsi="Times New Roman" w:cs="Times New Roman"/>
          <w:b w:val="0"/>
          <w:i w:val="0"/>
          <w:szCs w:val="22"/>
        </w:rPr>
        <w:t>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 xml:space="preserve">ámcovými </w:t>
      </w:r>
      <w:r w:rsidR="00E716E4">
        <w:rPr>
          <w:rFonts w:ascii="Times New Roman" w:hAnsi="Times New Roman" w:cs="Times New Roman"/>
          <w:b w:val="0"/>
          <w:i w:val="0"/>
        </w:rPr>
        <w:t>návrhy jízdních řádů</w:t>
      </w:r>
      <w:r w:rsidR="004F4D8E" w:rsidRPr="00D20CE9">
        <w:rPr>
          <w:rFonts w:ascii="Times New Roman" w:hAnsi="Times New Roman" w:cs="Times New Roman"/>
          <w:b w:val="0"/>
          <w:i w:val="0"/>
          <w:szCs w:val="22"/>
        </w:rPr>
        <w:t>)</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w:t>
      </w:r>
      <w:r w:rsidR="00C55A05">
        <w:rPr>
          <w:rFonts w:ascii="Times New Roman" w:hAnsi="Times New Roman" w:cs="Times New Roman"/>
          <w:b w:val="0"/>
          <w:i w:val="0"/>
          <w:szCs w:val="22"/>
        </w:rPr>
        <w:t>ými a </w:t>
      </w:r>
      <w:r w:rsidR="009B6ADB" w:rsidRPr="00D20CE9">
        <w:rPr>
          <w:rFonts w:ascii="Times New Roman" w:hAnsi="Times New Roman" w:cs="Times New Roman"/>
          <w:b w:val="0"/>
          <w:i w:val="0"/>
          <w:szCs w:val="22"/>
        </w:rPr>
        <w:t>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a</w:t>
      </w:r>
      <w:r w:rsidR="00953292">
        <w:rPr>
          <w:rFonts w:ascii="Times New Roman" w:hAnsi="Times New Roman" w:cs="Times New Roman"/>
          <w:b w:val="0"/>
          <w:i w:val="0"/>
          <w:szCs w:val="22"/>
        </w:rPr>
        <w:t> </w:t>
      </w:r>
      <w:r w:rsidR="00513772" w:rsidRPr="00D20CE9">
        <w:rPr>
          <w:rFonts w:ascii="Times New Roman" w:hAnsi="Times New Roman" w:cs="Times New Roman"/>
          <w:b w:val="0"/>
          <w:i w:val="0"/>
          <w:szCs w:val="22"/>
        </w:rPr>
        <w:t xml:space="preserve">provozními standardy IDS </w:t>
      </w:r>
      <w:r w:rsidR="00513772" w:rsidRPr="00327B9D">
        <w:rPr>
          <w:rFonts w:ascii="Times New Roman" w:hAnsi="Times New Roman" w:cs="Times New Roman"/>
          <w:b w:val="0"/>
          <w:i w:val="0"/>
          <w:szCs w:val="22"/>
        </w:rPr>
        <w:t>JMK).</w:t>
      </w:r>
      <w:bookmarkEnd w:id="35"/>
    </w:p>
    <w:p w14:paraId="448E45BE" w14:textId="55D60BDC" w:rsidR="006870CA" w:rsidRPr="00C97D38" w:rsidRDefault="001B5D3F" w:rsidP="00F75285">
      <w:pPr>
        <w:pStyle w:val="Clanek11"/>
        <w:ind w:hanging="754"/>
        <w:rPr>
          <w:rFonts w:ascii="Times New Roman" w:hAnsi="Times New Roman" w:cs="Times New Roman"/>
          <w:b w:val="0"/>
          <w:i w:val="0"/>
          <w:szCs w:val="22"/>
        </w:rPr>
      </w:pPr>
      <w:bookmarkStart w:id="36" w:name="_Ref274700975"/>
      <w:r w:rsidRPr="00C97D38">
        <w:rPr>
          <w:rFonts w:ascii="Times New Roman" w:hAnsi="Times New Roman" w:cs="Times New Roman"/>
          <w:b w:val="0"/>
          <w:i w:val="0"/>
          <w:szCs w:val="22"/>
        </w:rPr>
        <w:lastRenderedPageBreak/>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C55A05">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36"/>
    </w:p>
    <w:p w14:paraId="21166656" w14:textId="5555B4DD" w:rsidR="00EB0FD2" w:rsidRPr="00C97D38" w:rsidRDefault="001B5D3F" w:rsidP="00EB0FD2">
      <w:pPr>
        <w:pStyle w:val="Clanek11"/>
        <w:ind w:hanging="754"/>
        <w:rPr>
          <w:rFonts w:ascii="Times New Roman" w:hAnsi="Times New Roman" w:cs="Times New Roman"/>
          <w:b w:val="0"/>
          <w:i w:val="0"/>
          <w:szCs w:val="22"/>
        </w:rPr>
      </w:pPr>
      <w:bookmarkStart w:id="37" w:name="_Ref34127278"/>
      <w:bookmarkStart w:id="38" w:name="_Ref271622358"/>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po celou dobu platnosti této Smlouvy zajistit, aby stáří</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každého jednotlivého </w:t>
      </w:r>
      <w:r w:rsidR="00D773B6"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ozidla, jímž zajišťuje plnění Závazku veřejné služby</w:t>
      </w:r>
      <w:r w:rsidR="000826E5" w:rsidRPr="00C97D38">
        <w:rPr>
          <w:rFonts w:ascii="Times New Roman" w:hAnsi="Times New Roman" w:cs="Times New Roman"/>
          <w:b w:val="0"/>
          <w:i w:val="0"/>
          <w:szCs w:val="22"/>
        </w:rPr>
        <w:t>,</w:t>
      </w:r>
      <w:r w:rsidR="005109A7">
        <w:rPr>
          <w:rFonts w:ascii="Times New Roman" w:hAnsi="Times New Roman" w:cs="Times New Roman"/>
          <w:b w:val="0"/>
          <w:i w:val="0"/>
          <w:szCs w:val="22"/>
        </w:rPr>
        <w:t xml:space="preserve"> nepřesáhlo mez stanovenou v Technických a provozních standardech IDS JMK</w:t>
      </w:r>
      <w:r w:rsidR="002729EB">
        <w:rPr>
          <w:rFonts w:ascii="Times New Roman" w:hAnsi="Times New Roman" w:cs="Times New Roman"/>
          <w:b w:val="0"/>
          <w:i w:val="0"/>
          <w:szCs w:val="22"/>
        </w:rPr>
        <w:t>,</w:t>
      </w:r>
      <w:r w:rsidR="006452C5" w:rsidRPr="00C97D38">
        <w:rPr>
          <w:rFonts w:ascii="Times New Roman" w:hAnsi="Times New Roman" w:cs="Times New Roman"/>
          <w:b w:val="0"/>
          <w:i w:val="0"/>
          <w:szCs w:val="22"/>
        </w:rPr>
        <w:t xml:space="preserve"> pokud není dále v této Smlouvě stanoveno jinak</w:t>
      </w:r>
      <w:r w:rsidR="006870CA" w:rsidRPr="00C97D38">
        <w:rPr>
          <w:rFonts w:ascii="Times New Roman" w:hAnsi="Times New Roman" w:cs="Times New Roman"/>
          <w:b w:val="0"/>
          <w:i w:val="0"/>
          <w:szCs w:val="22"/>
        </w:rPr>
        <w:t xml:space="preserve">. </w:t>
      </w:r>
      <w:r w:rsidR="00EB0FD2" w:rsidRPr="00C97D38">
        <w:rPr>
          <w:rFonts w:ascii="Times New Roman" w:hAnsi="Times New Roman" w:cs="Times New Roman"/>
          <w:b w:val="0"/>
          <w:i w:val="0"/>
          <w:szCs w:val="22"/>
        </w:rPr>
        <w:t xml:space="preserve">V případě, že Dopravce v kterémkoliv okamžiku platnosti této Smlouvy poruší takto stanovenou povinnost, je povinen zaplatit Objednateli smluvní pokutu ve výši 50.000,- Kč za každý </w:t>
      </w:r>
      <w:r w:rsidR="005C2BC2" w:rsidRPr="00C97D38">
        <w:rPr>
          <w:rFonts w:ascii="Times New Roman" w:hAnsi="Times New Roman" w:cs="Times New Roman"/>
          <w:b w:val="0"/>
          <w:i w:val="0"/>
          <w:szCs w:val="22"/>
        </w:rPr>
        <w:t>započatý kalendářní měsíc</w:t>
      </w:r>
      <w:r w:rsidR="00EB0FD2" w:rsidRPr="00C97D38">
        <w:rPr>
          <w:rFonts w:ascii="Times New Roman" w:hAnsi="Times New Roman" w:cs="Times New Roman"/>
          <w:b w:val="0"/>
          <w:i w:val="0"/>
          <w:szCs w:val="22"/>
        </w:rPr>
        <w:t>, kdy Dopravce povinnost dle tohoto odstavce porušuje, a to za každé Vozidlo nev</w:t>
      </w:r>
      <w:r w:rsidR="00327B9D">
        <w:rPr>
          <w:rFonts w:ascii="Times New Roman" w:hAnsi="Times New Roman" w:cs="Times New Roman"/>
          <w:b w:val="0"/>
          <w:i w:val="0"/>
          <w:szCs w:val="22"/>
        </w:rPr>
        <w:t>yhovující stanoveným podmínkám.</w:t>
      </w:r>
      <w:bookmarkEnd w:id="37"/>
    </w:p>
    <w:p w14:paraId="7360C2B0" w14:textId="7FC30079" w:rsidR="006870CA" w:rsidRPr="00C97D38" w:rsidRDefault="001B5D3F" w:rsidP="00F75285">
      <w:pPr>
        <w:pStyle w:val="Clanek11"/>
        <w:ind w:hanging="754"/>
        <w:rPr>
          <w:rFonts w:ascii="Times New Roman" w:hAnsi="Times New Roman" w:cs="Times New Roman"/>
          <w:b w:val="0"/>
          <w:i w:val="0"/>
          <w:szCs w:val="22"/>
        </w:rPr>
      </w:pPr>
      <w:bookmarkStart w:id="39" w:name="_Ref34127286"/>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w:t>
      </w:r>
      <w:r w:rsidR="00EB0FD2" w:rsidRPr="00C97D38">
        <w:rPr>
          <w:rFonts w:ascii="Times New Roman" w:hAnsi="Times New Roman" w:cs="Times New Roman"/>
          <w:b w:val="0"/>
          <w:i w:val="0"/>
          <w:szCs w:val="22"/>
        </w:rPr>
        <w:t xml:space="preserve">současně </w:t>
      </w:r>
      <w:r w:rsidR="006870CA" w:rsidRPr="00C97D38">
        <w:rPr>
          <w:rFonts w:ascii="Times New Roman" w:hAnsi="Times New Roman" w:cs="Times New Roman"/>
          <w:b w:val="0"/>
          <w:i w:val="0"/>
          <w:szCs w:val="22"/>
        </w:rPr>
        <w:t>povinen po dobu platnosti této Smlouvy zajistit, aby</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průměrné stáří </w:t>
      </w:r>
      <w:r w:rsidR="00EB0FD2"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ozidel, jimiž zajišťuje plnění Závazku veřejné služby, v žádném okamžiku </w:t>
      </w:r>
      <w:r w:rsidR="000826E5" w:rsidRPr="00C97D38">
        <w:rPr>
          <w:rFonts w:ascii="Times New Roman" w:hAnsi="Times New Roman" w:cs="Times New Roman"/>
          <w:b w:val="0"/>
          <w:i w:val="0"/>
          <w:szCs w:val="22"/>
        </w:rPr>
        <w:t xml:space="preserve">nepřesáhlo </w:t>
      </w:r>
      <w:r w:rsidR="006870CA" w:rsidRPr="00C97D38">
        <w:rPr>
          <w:rFonts w:ascii="Times New Roman" w:hAnsi="Times New Roman" w:cs="Times New Roman"/>
          <w:b w:val="0"/>
          <w:i w:val="0"/>
          <w:szCs w:val="22"/>
        </w:rPr>
        <w:t>9</w:t>
      </w:r>
      <w:r w:rsidR="00953292">
        <w:rPr>
          <w:rFonts w:ascii="Times New Roman" w:hAnsi="Times New Roman" w:cs="Times New Roman"/>
          <w:b w:val="0"/>
          <w:i w:val="0"/>
          <w:szCs w:val="22"/>
        </w:rPr>
        <w:t> </w:t>
      </w:r>
      <w:r w:rsidR="006870CA" w:rsidRPr="00C97D38">
        <w:rPr>
          <w:rFonts w:ascii="Times New Roman" w:hAnsi="Times New Roman" w:cs="Times New Roman"/>
          <w:b w:val="0"/>
          <w:i w:val="0"/>
          <w:szCs w:val="22"/>
        </w:rPr>
        <w:t>let</w:t>
      </w:r>
      <w:r w:rsidR="005109A7">
        <w:rPr>
          <w:rFonts w:ascii="Times New Roman" w:hAnsi="Times New Roman" w:cs="Times New Roman"/>
          <w:b w:val="0"/>
          <w:i w:val="0"/>
          <w:szCs w:val="22"/>
        </w:rPr>
        <w:t>, pokud právní předpis nestanoví přísnější požadavek</w:t>
      </w:r>
      <w:r w:rsidR="006870CA" w:rsidRPr="00C97D38">
        <w:rPr>
          <w:rFonts w:ascii="Times New Roman" w:hAnsi="Times New Roman" w:cs="Times New Roman"/>
          <w:b w:val="0"/>
          <w:i w:val="0"/>
          <w:szCs w:val="22"/>
        </w:rPr>
        <w:t xml:space="preserve">. </w:t>
      </w:r>
      <w:r w:rsidR="00EB0FD2" w:rsidRPr="00C97D38">
        <w:rPr>
          <w:rFonts w:ascii="Times New Roman" w:hAnsi="Times New Roman" w:cs="Times New Roman"/>
          <w:b w:val="0"/>
          <w:i w:val="0"/>
          <w:szCs w:val="22"/>
        </w:rPr>
        <w:t xml:space="preserve">V případě, že Dopravce v kterémkoliv okamžiku platnosti této Smlouvy poruší takto stanovenou povinnost, je povinen zaplatit Objednateli smluvní pokutu ve výši 50.000,- Kč za každý </w:t>
      </w:r>
      <w:r w:rsidR="005C2BC2" w:rsidRPr="00C97D38">
        <w:rPr>
          <w:rFonts w:ascii="Times New Roman" w:hAnsi="Times New Roman" w:cs="Times New Roman"/>
          <w:b w:val="0"/>
          <w:i w:val="0"/>
          <w:szCs w:val="22"/>
        </w:rPr>
        <w:t>započatý kalendářní měsíc</w:t>
      </w:r>
      <w:r w:rsidR="00EB0FD2" w:rsidRPr="00C97D38">
        <w:rPr>
          <w:rFonts w:ascii="Times New Roman" w:hAnsi="Times New Roman" w:cs="Times New Roman"/>
          <w:b w:val="0"/>
          <w:i w:val="0"/>
          <w:szCs w:val="22"/>
        </w:rPr>
        <w:t>, kdy Dopravce povinnost dle tohoto odstavce porušuje</w:t>
      </w:r>
      <w:r w:rsidR="001E69CB" w:rsidRPr="00C97D38">
        <w:rPr>
          <w:rFonts w:ascii="Times New Roman" w:hAnsi="Times New Roman" w:cs="Times New Roman"/>
          <w:b w:val="0"/>
          <w:i w:val="0"/>
          <w:szCs w:val="22"/>
        </w:rPr>
        <w:t>.</w:t>
      </w:r>
      <w:bookmarkEnd w:id="38"/>
      <w:bookmarkEnd w:id="39"/>
    </w:p>
    <w:p w14:paraId="6219C4C9" w14:textId="36B2F943" w:rsidR="00F8038B" w:rsidRPr="00C97D38" w:rsidRDefault="001B5D3F" w:rsidP="000E7CCC">
      <w:pPr>
        <w:pStyle w:val="Clanek11"/>
        <w:widowControl/>
        <w:ind w:hanging="754"/>
        <w:rPr>
          <w:rFonts w:ascii="Times New Roman" w:hAnsi="Times New Roman" w:cs="Times New Roman"/>
          <w:b w:val="0"/>
          <w:i w:val="0"/>
          <w:szCs w:val="22"/>
        </w:rPr>
      </w:pPr>
      <w:bookmarkStart w:id="40" w:name="_Ref34127527"/>
      <w:bookmarkStart w:id="41" w:name="_Ref445310567"/>
      <w:bookmarkStart w:id="42"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w:t>
      </w:r>
      <w:r w:rsidR="007C52A3" w:rsidRPr="007C52A3">
        <w:rPr>
          <w:rFonts w:ascii="Times New Roman" w:hAnsi="Times New Roman" w:cs="Times New Roman"/>
          <w:b w:val="0"/>
          <w:i w:val="0"/>
          <w:szCs w:val="22"/>
        </w:rPr>
        <w:t>minimáln</w:t>
      </w:r>
      <w:r w:rsidR="007C52A3">
        <w:rPr>
          <w:rFonts w:ascii="Times New Roman" w:hAnsi="Times New Roman" w:cs="Times New Roman"/>
          <w:b w:val="0"/>
          <w:i w:val="0"/>
          <w:szCs w:val="22"/>
        </w:rPr>
        <w:t xml:space="preserve">ě v </w:t>
      </w:r>
      <w:r w:rsidR="007C52A3" w:rsidRPr="007C52A3">
        <w:rPr>
          <w:rFonts w:ascii="Times New Roman" w:hAnsi="Times New Roman" w:cs="Times New Roman"/>
          <w:b w:val="0"/>
          <w:i w:val="0"/>
          <w:szCs w:val="22"/>
        </w:rPr>
        <w:t xml:space="preserve"> počt</w:t>
      </w:r>
      <w:r w:rsidR="007C52A3">
        <w:rPr>
          <w:rFonts w:ascii="Times New Roman" w:hAnsi="Times New Roman" w:cs="Times New Roman"/>
          <w:b w:val="0"/>
          <w:i w:val="0"/>
          <w:szCs w:val="22"/>
        </w:rPr>
        <w:t>u</w:t>
      </w:r>
      <w:r w:rsidR="007C52A3" w:rsidRPr="007C52A3">
        <w:rPr>
          <w:rFonts w:ascii="Times New Roman" w:hAnsi="Times New Roman" w:cs="Times New Roman"/>
          <w:b w:val="0"/>
          <w:i w:val="0"/>
          <w:szCs w:val="22"/>
        </w:rPr>
        <w:t xml:space="preserve"> nízkopodlažních Vozidel nezbytných pro plnění předmětu příslušné části Veřejné zakázky</w:t>
      </w:r>
      <w:r w:rsidR="007C52A3">
        <w:rPr>
          <w:rFonts w:ascii="Times New Roman" w:hAnsi="Times New Roman" w:cs="Times New Roman"/>
          <w:b w:val="0"/>
          <w:i w:val="0"/>
          <w:szCs w:val="22"/>
        </w:rPr>
        <w:t xml:space="preserve"> </w:t>
      </w:r>
      <w:r w:rsidR="007C52A3">
        <w:rPr>
          <w:rFonts w:ascii="Times New Roman" w:hAnsi="Times New Roman"/>
          <w:b w:val="0"/>
          <w:i w:val="0"/>
          <w:szCs w:val="22"/>
        </w:rPr>
        <w:t>(tj. těch částí veřejné zakázky, k jejichž plnění se touto smlouvou zavázal), zjištěného dle Přílohy č. 8 zadávací dokumentace na Veřejnou zakázku.</w:t>
      </w:r>
      <w:r w:rsidR="007C52A3">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w:t>
      </w:r>
      <w:r w:rsidR="00FB582F">
        <w:rPr>
          <w:rFonts w:ascii="Times New Roman" w:hAnsi="Times New Roman" w:cs="Times New Roman"/>
          <w:b w:val="0"/>
          <w:i w:val="0"/>
          <w:szCs w:val="22"/>
        </w:rPr>
        <w:t xml:space="preserve">Objednatele </w:t>
      </w:r>
      <w:r w:rsidR="009B6ADB" w:rsidRPr="00C97D38">
        <w:rPr>
          <w:rFonts w:ascii="Times New Roman" w:hAnsi="Times New Roman" w:cs="Times New Roman"/>
          <w:b w:val="0"/>
          <w:i w:val="0"/>
          <w:szCs w:val="22"/>
        </w:rPr>
        <w:t>na kvalit</w:t>
      </w:r>
      <w:r w:rsidR="00FB582F">
        <w:rPr>
          <w:rFonts w:ascii="Times New Roman" w:hAnsi="Times New Roman" w:cs="Times New Roman"/>
          <w:b w:val="0"/>
          <w:i w:val="0"/>
          <w:szCs w:val="22"/>
        </w:rPr>
        <w:t>u a</w:t>
      </w:r>
      <w:r w:rsidR="009B6ADB" w:rsidRPr="00C97D38">
        <w:rPr>
          <w:rFonts w:ascii="Times New Roman" w:hAnsi="Times New Roman" w:cs="Times New Roman"/>
          <w:b w:val="0"/>
          <w:i w:val="0"/>
          <w:szCs w:val="22"/>
        </w:rPr>
        <w:t xml:space="preserve"> </w:t>
      </w:r>
      <w:r w:rsidR="00FB582F">
        <w:rPr>
          <w:rFonts w:ascii="Times New Roman" w:hAnsi="Times New Roman" w:cs="Times New Roman"/>
          <w:b w:val="0"/>
          <w:i w:val="0"/>
          <w:szCs w:val="22"/>
        </w:rPr>
        <w:t>právními</w:t>
      </w:r>
      <w:r w:rsidR="009B6ADB" w:rsidRPr="00C97D38">
        <w:rPr>
          <w:rFonts w:ascii="Times New Roman" w:hAnsi="Times New Roman" w:cs="Times New Roman"/>
          <w:b w:val="0"/>
          <w:i w:val="0"/>
          <w:szCs w:val="22"/>
        </w:rPr>
        <w:t xml:space="preserve"> předpisy a normami je Dopravce povinen plnit normy kvality dle normy či předpisu, který stanoví požadavky přísnější.</w:t>
      </w:r>
      <w:bookmarkEnd w:id="40"/>
      <w:r w:rsidR="009B6ADB" w:rsidRPr="00C97D38">
        <w:rPr>
          <w:rFonts w:ascii="Times New Roman" w:hAnsi="Times New Roman" w:cs="Times New Roman"/>
          <w:b w:val="0"/>
          <w:i w:val="0"/>
          <w:szCs w:val="22"/>
        </w:rPr>
        <w:t xml:space="preserve"> </w:t>
      </w:r>
      <w:bookmarkEnd w:id="41"/>
      <w:bookmarkEnd w:id="42"/>
    </w:p>
    <w:p w14:paraId="119F2DC3" w14:textId="1424E43A" w:rsidR="00DE507E" w:rsidRPr="00C97D38" w:rsidRDefault="00044341" w:rsidP="00940ABF">
      <w:pPr>
        <w:pStyle w:val="Clanek11"/>
        <w:ind w:hanging="754"/>
        <w:rPr>
          <w:rFonts w:ascii="Times New Roman" w:hAnsi="Times New Roman" w:cs="Times New Roman"/>
          <w:b w:val="0"/>
          <w:i w:val="0"/>
          <w:szCs w:val="22"/>
        </w:rPr>
      </w:pPr>
      <w:bookmarkStart w:id="43" w:name="_Ref34127537"/>
      <w:bookmarkStart w:id="44" w:name="_Ref276469345"/>
      <w:bookmarkStart w:id="45" w:name="_Ref271622523"/>
      <w:r w:rsidRPr="00C97D38">
        <w:rPr>
          <w:rFonts w:ascii="Times New Roman" w:hAnsi="Times New Roman" w:cs="Times New Roman"/>
          <w:b w:val="0"/>
          <w:i w:val="0"/>
          <w:szCs w:val="22"/>
        </w:rPr>
        <w:t xml:space="preserve">Dopravce je povinen </w:t>
      </w:r>
      <w:r w:rsidR="00001F18" w:rsidRPr="00C97D38">
        <w:rPr>
          <w:rFonts w:ascii="Times New Roman" w:hAnsi="Times New Roman" w:cs="Times New Roman"/>
          <w:b w:val="0"/>
          <w:i w:val="0"/>
          <w:szCs w:val="22"/>
        </w:rPr>
        <w:t>Objednatel</w:t>
      </w:r>
      <w:r w:rsidR="00001F18">
        <w:rPr>
          <w:rFonts w:ascii="Times New Roman" w:hAnsi="Times New Roman" w:cs="Times New Roman"/>
          <w:b w:val="0"/>
          <w:i w:val="0"/>
          <w:szCs w:val="22"/>
        </w:rPr>
        <w:t>e</w:t>
      </w:r>
      <w:r w:rsidR="00001F18"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4 měsíců 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001F18">
        <w:rPr>
          <w:rFonts w:ascii="Times New Roman" w:hAnsi="Times New Roman" w:cs="Times New Roman"/>
          <w:b w:val="0"/>
          <w:i w:val="0"/>
          <w:szCs w:val="22"/>
        </w:rPr>
        <w:t xml:space="preserve"> informovat o </w:t>
      </w:r>
      <w:r w:rsidR="00001F18" w:rsidRPr="00C97D38">
        <w:rPr>
          <w:rFonts w:ascii="Times New Roman" w:hAnsi="Times New Roman" w:cs="Times New Roman"/>
          <w:b w:val="0"/>
          <w:i w:val="0"/>
          <w:szCs w:val="22"/>
        </w:rPr>
        <w:t>Vozidl</w:t>
      </w:r>
      <w:r w:rsidR="00001F18">
        <w:rPr>
          <w:rFonts w:ascii="Times New Roman" w:hAnsi="Times New Roman" w:cs="Times New Roman"/>
          <w:b w:val="0"/>
          <w:i w:val="0"/>
          <w:szCs w:val="22"/>
        </w:rPr>
        <w:t xml:space="preserve">ech, kterými bude plnit Závazek veřejné služby způsobem podle odst.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_Ref34127232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A43349">
        <w:rPr>
          <w:rFonts w:ascii="Times New Roman" w:hAnsi="Times New Roman" w:cs="Times New Roman"/>
          <w:b w:val="0"/>
          <w:i w:val="0"/>
          <w:szCs w:val="22"/>
        </w:rPr>
        <w:t>5.7</w:t>
      </w:r>
      <w:r w:rsidR="00A43349">
        <w:rPr>
          <w:rFonts w:ascii="Times New Roman" w:hAnsi="Times New Roman" w:cs="Times New Roman"/>
          <w:b w:val="0"/>
          <w:i w:val="0"/>
          <w:szCs w:val="22"/>
        </w:rPr>
        <w:fldChar w:fldCharType="end"/>
      </w:r>
      <w:r w:rsidR="00A43349">
        <w:rPr>
          <w:rFonts w:ascii="Times New Roman" w:hAnsi="Times New Roman" w:cs="Times New Roman"/>
          <w:b w:val="0"/>
          <w:i w:val="0"/>
          <w:szCs w:val="22"/>
        </w:rPr>
        <w:t xml:space="preserve"> této Smlouvy</w:t>
      </w:r>
      <w:r w:rsidR="00DE507E" w:rsidRPr="00C97D38">
        <w:rPr>
          <w:rFonts w:ascii="Times New Roman" w:hAnsi="Times New Roman" w:cs="Times New Roman"/>
          <w:b w:val="0"/>
          <w:i w:val="0"/>
          <w:szCs w:val="22"/>
        </w:rPr>
        <w:t>.</w:t>
      </w:r>
      <w:bookmarkEnd w:id="43"/>
      <w:r w:rsidR="00DE507E" w:rsidRPr="00C97D38">
        <w:rPr>
          <w:rFonts w:ascii="Times New Roman" w:hAnsi="Times New Roman" w:cs="Times New Roman"/>
          <w:b w:val="0"/>
          <w:i w:val="0"/>
          <w:szCs w:val="22"/>
        </w:rPr>
        <w:t xml:space="preserve"> </w:t>
      </w:r>
      <w:bookmarkEnd w:id="44"/>
    </w:p>
    <w:p w14:paraId="22AB440B" w14:textId="1D98D959" w:rsidR="00940ABF" w:rsidRPr="00C97D38" w:rsidRDefault="00940ABF" w:rsidP="00940ABF">
      <w:pPr>
        <w:pStyle w:val="Clanek11"/>
        <w:ind w:hanging="754"/>
        <w:rPr>
          <w:rFonts w:ascii="Times New Roman" w:hAnsi="Times New Roman" w:cs="Times New Roman"/>
          <w:b w:val="0"/>
          <w:i w:val="0"/>
          <w:szCs w:val="22"/>
        </w:rPr>
      </w:pPr>
      <w:bookmarkStart w:id="46" w:name="_Ref34127232"/>
      <w:r w:rsidRPr="00C97D38">
        <w:rPr>
          <w:rFonts w:ascii="Times New Roman" w:hAnsi="Times New Roman" w:cs="Times New Roman"/>
          <w:b w:val="0"/>
          <w:i w:val="0"/>
          <w:szCs w:val="22"/>
        </w:rPr>
        <w:t xml:space="preserve">Dopravce </w:t>
      </w:r>
      <w:r w:rsidR="00001F18">
        <w:rPr>
          <w:rFonts w:ascii="Times New Roman" w:hAnsi="Times New Roman" w:cs="Times New Roman"/>
          <w:b w:val="0"/>
          <w:i w:val="0"/>
          <w:szCs w:val="22"/>
        </w:rPr>
        <w:t xml:space="preserve">je </w:t>
      </w:r>
      <w:r w:rsidRPr="00C97D38">
        <w:rPr>
          <w:rFonts w:ascii="Times New Roman" w:hAnsi="Times New Roman" w:cs="Times New Roman"/>
          <w:b w:val="0"/>
          <w:i w:val="0"/>
          <w:szCs w:val="22"/>
        </w:rPr>
        <w:t xml:space="preserve">povinen </w:t>
      </w:r>
      <w:r w:rsidR="00DE507E"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7E7672">
        <w:rPr>
          <w:rFonts w:ascii="Times New Roman" w:hAnsi="Times New Roman"/>
          <w:b w:val="0"/>
          <w:i w:val="0"/>
          <w:szCs w:val="22"/>
        </w:rPr>
        <w:t>5.6</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Smlouvy</w:t>
      </w:r>
      <w:r w:rsidR="00794F2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soupis Vozidel</w:t>
      </w:r>
      <w:r w:rsidR="008D2D0A">
        <w:rPr>
          <w:rFonts w:ascii="Times New Roman" w:hAnsi="Times New Roman" w:cs="Times New Roman"/>
          <w:b w:val="0"/>
          <w:i w:val="0"/>
          <w:szCs w:val="22"/>
        </w:rPr>
        <w:t>,</w:t>
      </w:r>
      <w:r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Pr="00C97D38">
        <w:rPr>
          <w:rFonts w:ascii="Times New Roman" w:hAnsi="Times New Roman" w:cs="Times New Roman"/>
          <w:b w:val="0"/>
          <w:i w:val="0"/>
          <w:szCs w:val="22"/>
        </w:rPr>
        <w:t>zidel, která bude pro plnění závazku dle této Smlouvy provozovat</w:t>
      </w:r>
      <w:r w:rsidR="009C34FB">
        <w:rPr>
          <w:rFonts w:ascii="Times New Roman" w:hAnsi="Times New Roman" w:cs="Times New Roman"/>
          <w:b w:val="0"/>
          <w:i w:val="0"/>
          <w:szCs w:val="22"/>
        </w:rPr>
        <w:t>, a má-li již Vozidla k dispozici, případně jiné dokumenty dokláda</w:t>
      </w:r>
      <w:r w:rsidR="001D5F0C">
        <w:rPr>
          <w:rFonts w:ascii="Times New Roman" w:hAnsi="Times New Roman" w:cs="Times New Roman"/>
          <w:b w:val="0"/>
          <w:i w:val="0"/>
          <w:szCs w:val="22"/>
        </w:rPr>
        <w:t>jící, že má Vozidla zajištěna (např. závaznou objednávku Vozidel, nájemní smlouvu apod.) a bude jimi disponovat nejpozději od Zahájení provozu, pokud Vozidla ještě nemá k dispozici,</w:t>
      </w:r>
      <w:r w:rsidRPr="00C97D38">
        <w:rPr>
          <w:rFonts w:ascii="Times New Roman" w:hAnsi="Times New Roman" w:cs="Times New Roman"/>
          <w:b w:val="0"/>
          <w:i w:val="0"/>
          <w:szCs w:val="22"/>
        </w:rPr>
        <w:t xml:space="preserve"> </w:t>
      </w:r>
      <w:r w:rsidR="005B3294" w:rsidRPr="00C97D38">
        <w:rPr>
          <w:rFonts w:ascii="Times New Roman" w:hAnsi="Times New Roman" w:cs="Times New Roman"/>
          <w:b w:val="0"/>
          <w:i w:val="0"/>
          <w:szCs w:val="22"/>
        </w:rPr>
        <w:t xml:space="preserve">a dále soupis </w:t>
      </w:r>
      <w:r w:rsidR="00E018C4">
        <w:rPr>
          <w:rFonts w:ascii="Times New Roman" w:hAnsi="Times New Roman" w:cs="Times New Roman"/>
          <w:b w:val="0"/>
          <w:i w:val="0"/>
          <w:szCs w:val="22"/>
        </w:rPr>
        <w:t>všech Vozidel</w:t>
      </w:r>
      <w:r w:rsidR="00254836" w:rsidRPr="00C97D38">
        <w:rPr>
          <w:rFonts w:ascii="Times New Roman" w:hAnsi="Times New Roman" w:cs="Times New Roman"/>
          <w:b w:val="0"/>
          <w:i w:val="0"/>
          <w:szCs w:val="22"/>
        </w:rPr>
        <w:t xml:space="preserve"> </w:t>
      </w:r>
      <w:r w:rsidR="00E018C4" w:rsidRPr="00C97D38">
        <w:rPr>
          <w:rFonts w:ascii="Times New Roman" w:hAnsi="Times New Roman" w:cs="Times New Roman"/>
          <w:b w:val="0"/>
          <w:i w:val="0"/>
          <w:szCs w:val="22"/>
        </w:rPr>
        <w:t>využívan</w:t>
      </w:r>
      <w:r w:rsidR="00E018C4">
        <w:rPr>
          <w:rFonts w:ascii="Times New Roman" w:hAnsi="Times New Roman" w:cs="Times New Roman"/>
          <w:b w:val="0"/>
          <w:i w:val="0"/>
          <w:szCs w:val="22"/>
        </w:rPr>
        <w:t>ých</w:t>
      </w:r>
      <w:r w:rsidR="00E018C4" w:rsidRPr="00C97D38">
        <w:rPr>
          <w:rFonts w:ascii="Times New Roman" w:hAnsi="Times New Roman" w:cs="Times New Roman"/>
          <w:b w:val="0"/>
          <w:i w:val="0"/>
          <w:szCs w:val="22"/>
        </w:rPr>
        <w:t xml:space="preserve"> </w:t>
      </w:r>
      <w:r w:rsidR="00254836" w:rsidRPr="00C97D38">
        <w:rPr>
          <w:rFonts w:ascii="Times New Roman" w:hAnsi="Times New Roman" w:cs="Times New Roman"/>
          <w:b w:val="0"/>
          <w:i w:val="0"/>
          <w:szCs w:val="22"/>
        </w:rPr>
        <w:t xml:space="preserve">pro plnění </w:t>
      </w:r>
      <w:r w:rsidR="005B3294" w:rsidRPr="00C97D38">
        <w:rPr>
          <w:rFonts w:ascii="Times New Roman" w:hAnsi="Times New Roman" w:cs="Times New Roman"/>
          <w:b w:val="0"/>
          <w:i w:val="0"/>
          <w:szCs w:val="22"/>
        </w:rPr>
        <w:t xml:space="preserve">dle této </w:t>
      </w:r>
      <w:r w:rsidR="00794F2D" w:rsidRPr="00C97D38">
        <w:rPr>
          <w:rFonts w:ascii="Times New Roman" w:hAnsi="Times New Roman" w:cs="Times New Roman"/>
          <w:b w:val="0"/>
          <w:i w:val="0"/>
          <w:szCs w:val="22"/>
        </w:rPr>
        <w:t>S</w:t>
      </w:r>
      <w:r w:rsidR="005B3294" w:rsidRPr="00C97D38">
        <w:rPr>
          <w:rFonts w:ascii="Times New Roman" w:hAnsi="Times New Roman" w:cs="Times New Roman"/>
          <w:b w:val="0"/>
          <w:i w:val="0"/>
          <w:szCs w:val="22"/>
        </w:rPr>
        <w:t>mlouvy</w:t>
      </w:r>
      <w:r w:rsidR="000E7CCC">
        <w:rPr>
          <w:rFonts w:ascii="Times New Roman" w:hAnsi="Times New Roman" w:cs="Times New Roman"/>
          <w:b w:val="0"/>
          <w:i w:val="0"/>
          <w:szCs w:val="22"/>
        </w:rPr>
        <w:t>,</w:t>
      </w:r>
      <w:r w:rsidR="00E7257A" w:rsidRPr="00C97D38">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na ně</w:t>
      </w:r>
      <w:r w:rsidR="00E7257A" w:rsidRPr="00C97D38">
        <w:rPr>
          <w:rFonts w:ascii="Times New Roman" w:hAnsi="Times New Roman" w:cs="Times New Roman"/>
          <w:b w:val="0"/>
          <w:i w:val="0"/>
          <w:szCs w:val="22"/>
        </w:rPr>
        <w:t>ž byla (i částečně)</w:t>
      </w:r>
      <w:r w:rsidR="005B3294" w:rsidRPr="00C97D38">
        <w:rPr>
          <w:rFonts w:ascii="Times New Roman" w:hAnsi="Times New Roman" w:cs="Times New Roman"/>
          <w:b w:val="0"/>
          <w:i w:val="0"/>
          <w:szCs w:val="22"/>
        </w:rPr>
        <w:t xml:space="preserve"> </w:t>
      </w:r>
      <w:r w:rsidR="00E7257A" w:rsidRPr="00C97D38">
        <w:rPr>
          <w:rFonts w:ascii="Times New Roman" w:hAnsi="Times New Roman" w:cs="Times New Roman"/>
          <w:b w:val="0"/>
          <w:i w:val="0"/>
          <w:szCs w:val="22"/>
        </w:rPr>
        <w:t>poskytnuta jakákoliv</w:t>
      </w:r>
      <w:r w:rsidR="005B3294" w:rsidRPr="00C97D38">
        <w:rPr>
          <w:rFonts w:ascii="Times New Roman" w:hAnsi="Times New Roman" w:cs="Times New Roman"/>
          <w:b w:val="0"/>
          <w:i w:val="0"/>
          <w:szCs w:val="22"/>
        </w:rPr>
        <w:t> investiční dotace.</w:t>
      </w:r>
      <w:r w:rsidR="00AA7566" w:rsidRPr="00C97D38">
        <w:rPr>
          <w:rFonts w:ascii="Times New Roman" w:hAnsi="Times New Roman" w:cs="Times New Roman"/>
          <w:b w:val="0"/>
          <w:i w:val="0"/>
          <w:szCs w:val="22"/>
        </w:rPr>
        <w:t xml:space="preserve"> </w:t>
      </w:r>
      <w:r w:rsidR="00A33DE7" w:rsidRPr="00C97D38">
        <w:rPr>
          <w:rFonts w:ascii="Times New Roman" w:hAnsi="Times New Roman" w:cs="Times New Roman"/>
          <w:b w:val="0"/>
          <w:i w:val="0"/>
          <w:szCs w:val="22"/>
        </w:rPr>
        <w:t>Počet Vozidel</w:t>
      </w:r>
      <w:r w:rsidR="001D5F0C">
        <w:rPr>
          <w:rFonts w:ascii="Times New Roman" w:hAnsi="Times New Roman" w:cs="Times New Roman"/>
          <w:b w:val="0"/>
          <w:i w:val="0"/>
          <w:szCs w:val="22"/>
        </w:rPr>
        <w:t xml:space="preserve">, která bude Dopravce pro plnění závazku dle této Smlouvy provozovat, </w:t>
      </w:r>
      <w:r w:rsidR="00A33DE7" w:rsidRPr="00C97D38">
        <w:rPr>
          <w:rFonts w:ascii="Times New Roman" w:hAnsi="Times New Roman" w:cs="Times New Roman"/>
          <w:b w:val="0"/>
          <w:i w:val="0"/>
          <w:szCs w:val="22"/>
        </w:rPr>
        <w:t xml:space="preserve">nesmí překročit </w:t>
      </w:r>
      <w:r w:rsidR="0074249E">
        <w:rPr>
          <w:rFonts w:ascii="Times New Roman" w:hAnsi="Times New Roman" w:cs="Times New Roman"/>
          <w:b w:val="0"/>
          <w:i w:val="0"/>
          <w:szCs w:val="22"/>
        </w:rPr>
        <w:t>dvoj</w:t>
      </w:r>
      <w:r w:rsidR="00A33DE7" w:rsidRPr="00C97D38">
        <w:rPr>
          <w:rFonts w:ascii="Times New Roman" w:hAnsi="Times New Roman" w:cs="Times New Roman"/>
          <w:b w:val="0"/>
          <w:i w:val="0"/>
          <w:szCs w:val="22"/>
        </w:rPr>
        <w:t xml:space="preserve">násobek </w:t>
      </w:r>
      <w:r w:rsidR="006506BA" w:rsidRPr="00C97D38">
        <w:rPr>
          <w:rFonts w:ascii="Times New Roman" w:hAnsi="Times New Roman" w:cs="Times New Roman"/>
          <w:b w:val="0"/>
          <w:i w:val="0"/>
          <w:szCs w:val="22"/>
        </w:rPr>
        <w:t xml:space="preserve">minimálního počtu vozidel nezbytného k plnění předmětu </w:t>
      </w:r>
      <w:r w:rsidR="00CD38A4">
        <w:rPr>
          <w:rFonts w:ascii="Times New Roman" w:hAnsi="Times New Roman" w:cs="Times New Roman"/>
          <w:b w:val="0"/>
          <w:i w:val="0"/>
          <w:szCs w:val="22"/>
        </w:rPr>
        <w:t>V</w:t>
      </w:r>
      <w:r w:rsidR="006506BA" w:rsidRPr="00C97D38">
        <w:rPr>
          <w:rFonts w:ascii="Times New Roman" w:hAnsi="Times New Roman" w:cs="Times New Roman"/>
          <w:b w:val="0"/>
          <w:i w:val="0"/>
          <w:szCs w:val="22"/>
        </w:rPr>
        <w:t>eřejné zakázky</w:t>
      </w:r>
      <w:r w:rsidR="00AB4839">
        <w:rPr>
          <w:rFonts w:ascii="Times New Roman" w:hAnsi="Times New Roman"/>
          <w:b w:val="0"/>
          <w:i w:val="0"/>
          <w:szCs w:val="22"/>
        </w:rPr>
        <w:t xml:space="preserve"> (tj. těch částí veřejné zakázky, k jejichž plnění se touto smlouvou zavázal)</w:t>
      </w:r>
      <w:r w:rsidR="006506BA">
        <w:rPr>
          <w:rFonts w:ascii="Times New Roman" w:hAnsi="Times New Roman"/>
          <w:b w:val="0"/>
          <w:i w:val="0"/>
          <w:szCs w:val="22"/>
        </w:rPr>
        <w:t xml:space="preserve">, zjištěného </w:t>
      </w:r>
      <w:r w:rsidR="0074177A">
        <w:rPr>
          <w:rFonts w:ascii="Times New Roman" w:hAnsi="Times New Roman"/>
          <w:b w:val="0"/>
          <w:i w:val="0"/>
          <w:szCs w:val="22"/>
        </w:rPr>
        <w:t>dle</w:t>
      </w:r>
      <w:r w:rsidR="006506BA">
        <w:rPr>
          <w:rFonts w:ascii="Times New Roman" w:hAnsi="Times New Roman"/>
          <w:b w:val="0"/>
          <w:i w:val="0"/>
          <w:szCs w:val="22"/>
        </w:rPr>
        <w:t xml:space="preserve"> Přílohy č. </w:t>
      </w:r>
      <w:r w:rsidR="001D5F0C">
        <w:rPr>
          <w:rFonts w:ascii="Times New Roman" w:hAnsi="Times New Roman"/>
          <w:b w:val="0"/>
          <w:i w:val="0"/>
          <w:szCs w:val="22"/>
        </w:rPr>
        <w:t>8</w:t>
      </w:r>
      <w:r w:rsidR="006506BA">
        <w:rPr>
          <w:rFonts w:ascii="Times New Roman" w:hAnsi="Times New Roman"/>
          <w:b w:val="0"/>
          <w:i w:val="0"/>
          <w:szCs w:val="22"/>
        </w:rPr>
        <w:t xml:space="preserve"> zadávací dokumentace na </w:t>
      </w:r>
      <w:r w:rsidR="00953292">
        <w:rPr>
          <w:rFonts w:ascii="Times New Roman" w:hAnsi="Times New Roman"/>
          <w:b w:val="0"/>
          <w:i w:val="0"/>
          <w:szCs w:val="22"/>
        </w:rPr>
        <w:t>V</w:t>
      </w:r>
      <w:r w:rsidR="006506BA">
        <w:rPr>
          <w:rFonts w:ascii="Times New Roman" w:hAnsi="Times New Roman"/>
          <w:b w:val="0"/>
          <w:i w:val="0"/>
          <w:szCs w:val="22"/>
        </w:rPr>
        <w:t>eřejnou zakázk</w:t>
      </w:r>
      <w:r w:rsidR="00953292">
        <w:rPr>
          <w:rFonts w:ascii="Times New Roman" w:hAnsi="Times New Roman"/>
          <w:b w:val="0"/>
          <w:i w:val="0"/>
          <w:szCs w:val="22"/>
        </w:rPr>
        <w:t>u</w:t>
      </w:r>
      <w:r w:rsidR="003B1FF3">
        <w:rPr>
          <w:rFonts w:ascii="Times New Roman" w:hAnsi="Times New Roman"/>
          <w:b w:val="0"/>
          <w:i w:val="0"/>
          <w:szCs w:val="22"/>
        </w:rPr>
        <w:t xml:space="preserve">, případně upraveného v souladu </w:t>
      </w:r>
      <w:r w:rsidR="00C638EC">
        <w:rPr>
          <w:rFonts w:ascii="Times New Roman" w:hAnsi="Times New Roman"/>
          <w:b w:val="0"/>
          <w:i w:val="0"/>
          <w:szCs w:val="22"/>
        </w:rPr>
        <w:t xml:space="preserve">s touto </w:t>
      </w:r>
      <w:r w:rsidR="003B1FF3">
        <w:rPr>
          <w:rFonts w:ascii="Times New Roman" w:hAnsi="Times New Roman"/>
          <w:b w:val="0"/>
          <w:i w:val="0"/>
          <w:szCs w:val="22"/>
        </w:rPr>
        <w:t>Smlouvou</w:t>
      </w:r>
      <w:r w:rsidR="006506BA">
        <w:rPr>
          <w:rFonts w:ascii="Times New Roman" w:hAnsi="Times New Roman"/>
          <w:b w:val="0"/>
          <w:i w:val="0"/>
          <w:szCs w:val="22"/>
        </w:rPr>
        <w:t>.</w:t>
      </w:r>
      <w:r w:rsidR="003322FE">
        <w:rPr>
          <w:rFonts w:ascii="Times New Roman" w:hAnsi="Times New Roman" w:cs="Times New Roman"/>
          <w:b w:val="0"/>
          <w:i w:val="0"/>
          <w:szCs w:val="22"/>
        </w:rPr>
        <w:t xml:space="preserve"> </w:t>
      </w:r>
      <w:r w:rsidR="00AA7566" w:rsidRPr="00C97D38">
        <w:rPr>
          <w:rFonts w:ascii="Times New Roman" w:hAnsi="Times New Roman" w:cs="Times New Roman"/>
          <w:b w:val="0"/>
          <w:i w:val="0"/>
          <w:szCs w:val="22"/>
        </w:rPr>
        <w:t xml:space="preserve">V případě nesplnění povinnosti předložit shora uvedené podklady, zašle Objednatel Dopravci výzvu ke splnění povinnosti se stanovením náhradního </w:t>
      </w:r>
      <w:r w:rsidR="00AA7566" w:rsidRPr="00C97D38">
        <w:rPr>
          <w:rFonts w:ascii="Times New Roman" w:hAnsi="Times New Roman" w:cs="Times New Roman"/>
          <w:b w:val="0"/>
          <w:i w:val="0"/>
          <w:szCs w:val="22"/>
        </w:rPr>
        <w:lastRenderedPageBreak/>
        <w:t>termínu. Nesplní-li Dopravce svou povinnost, a to ani v náhradním termínu dle předchozí věty, je povinen zaplatit Objednateli s</w:t>
      </w:r>
      <w:r w:rsidR="00C55A05">
        <w:rPr>
          <w:rFonts w:ascii="Times New Roman" w:hAnsi="Times New Roman" w:cs="Times New Roman"/>
          <w:b w:val="0"/>
          <w:i w:val="0"/>
          <w:szCs w:val="22"/>
        </w:rPr>
        <w:t>mluvní pokutu ve výši 10.000,- </w:t>
      </w:r>
      <w:r w:rsidR="00AA7566"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bookmarkEnd w:id="46"/>
    </w:p>
    <w:p w14:paraId="1F5E284C" w14:textId="39F0CA50" w:rsidR="00C23604" w:rsidRPr="00C97D38" w:rsidRDefault="001B5D3F" w:rsidP="00303C03">
      <w:pPr>
        <w:pStyle w:val="Clanek11"/>
        <w:ind w:hanging="754"/>
        <w:rPr>
          <w:rFonts w:ascii="Times New Roman" w:hAnsi="Times New Roman" w:cs="Times New Roman"/>
          <w:b w:val="0"/>
          <w:i w:val="0"/>
          <w:szCs w:val="22"/>
        </w:rPr>
      </w:pPr>
      <w:bookmarkStart w:id="47"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o</w:t>
      </w:r>
      <w:r w:rsidR="00953292">
        <w:rPr>
          <w:rFonts w:ascii="Times New Roman" w:hAnsi="Times New Roman" w:cs="Times New Roman"/>
          <w:b w:val="0"/>
          <w:i w:val="0"/>
          <w:szCs w:val="22"/>
        </w:rPr>
        <w:t>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w:t>
      </w:r>
      <w:r w:rsidR="00B80D07">
        <w:rPr>
          <w:rFonts w:ascii="Times New Roman" w:hAnsi="Times New Roman" w:cs="Times New Roman"/>
          <w:b w:val="0"/>
          <w:i w:val="0"/>
          <w:szCs w:val="22"/>
        </w:rPr>
        <w:t xml:space="preserve"> </w:t>
      </w:r>
      <w:r w:rsidR="006D7320">
        <w:rPr>
          <w:rFonts w:ascii="Times New Roman" w:hAnsi="Times New Roman" w:cs="Times New Roman"/>
          <w:b w:val="0"/>
          <w:i w:val="0"/>
          <w:szCs w:val="22"/>
        </w:rPr>
        <w:t xml:space="preserve">Současně s tímto oznámením </w:t>
      </w:r>
      <w:r w:rsidR="00B80D07">
        <w:rPr>
          <w:rFonts w:ascii="Times New Roman" w:hAnsi="Times New Roman" w:cs="Times New Roman"/>
          <w:b w:val="0"/>
          <w:i w:val="0"/>
          <w:szCs w:val="22"/>
        </w:rPr>
        <w:t>Dopravce sdělí Objednateli datum zařazení Vozidla do provozu</w:t>
      </w:r>
      <w:r w:rsidR="006D7320">
        <w:rPr>
          <w:rFonts w:ascii="Times New Roman" w:hAnsi="Times New Roman" w:cs="Times New Roman"/>
          <w:b w:val="0"/>
          <w:i w:val="0"/>
          <w:szCs w:val="22"/>
        </w:rPr>
        <w:t xml:space="preserve"> a informaci, zda na Vozidlo byla poskytnuta dotace.</w:t>
      </w:r>
      <w:r w:rsidR="00F8038B" w:rsidRPr="00C97D38">
        <w:rPr>
          <w:rFonts w:ascii="Times New Roman" w:hAnsi="Times New Roman" w:cs="Times New Roman"/>
          <w:b w:val="0"/>
          <w:i w:val="0"/>
          <w:szCs w:val="22"/>
        </w:rPr>
        <w:t> </w:t>
      </w:r>
      <w:r w:rsidR="006D7320">
        <w:rPr>
          <w:rFonts w:ascii="Times New Roman" w:hAnsi="Times New Roman" w:cs="Times New Roman"/>
          <w:b w:val="0"/>
          <w:i w:val="0"/>
          <w:szCs w:val="22"/>
        </w:rPr>
        <w:t xml:space="preserve">Dále Dopravce předloží </w:t>
      </w:r>
      <w:r w:rsidR="00E451F9">
        <w:rPr>
          <w:rFonts w:ascii="Times New Roman" w:hAnsi="Times New Roman" w:cs="Times New Roman"/>
          <w:b w:val="0"/>
          <w:i w:val="0"/>
          <w:szCs w:val="22"/>
        </w:rPr>
        <w:t>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6D7320">
        <w:rPr>
          <w:rFonts w:ascii="Times New Roman" w:hAnsi="Times New Roman" w:cs="Times New Roman"/>
          <w:b w:val="0"/>
          <w:i w:val="0"/>
          <w:szCs w:val="22"/>
        </w:rPr>
        <w:t>V</w:t>
      </w:r>
      <w:r w:rsidR="00940ABF" w:rsidRPr="00C97D38">
        <w:rPr>
          <w:rFonts w:ascii="Times New Roman" w:hAnsi="Times New Roman" w:cs="Times New Roman"/>
          <w:b w:val="0"/>
          <w:i w:val="0"/>
          <w:szCs w:val="22"/>
        </w:rPr>
        <w:t>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bookmarkStart w:id="48" w:name="_Ref271622398"/>
      <w:bookmarkEnd w:id="45"/>
      <w:bookmarkEnd w:id="47"/>
    </w:p>
    <w:p w14:paraId="7A3CBE54" w14:textId="65F587D6"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7E7672">
        <w:rPr>
          <w:rFonts w:ascii="Times New Roman" w:hAnsi="Times New Roman"/>
          <w:b w:val="0"/>
          <w:i w:val="0"/>
          <w:szCs w:val="22"/>
        </w:rPr>
        <w:t>5.1</w:t>
      </w:r>
      <w:r w:rsidR="007E5B59" w:rsidRPr="004719C5">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_Ref274700975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A43349">
        <w:rPr>
          <w:rFonts w:ascii="Times New Roman" w:hAnsi="Times New Roman"/>
          <w:b w:val="0"/>
          <w:i w:val="0"/>
          <w:szCs w:val="22"/>
        </w:rPr>
        <w:t>5.2</w:t>
      </w:r>
      <w:r w:rsidR="00A43349">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_Ref34127278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A43349">
        <w:rPr>
          <w:rFonts w:ascii="Times New Roman" w:hAnsi="Times New Roman"/>
          <w:b w:val="0"/>
          <w:i w:val="0"/>
          <w:szCs w:val="22"/>
        </w:rPr>
        <w:t>5.3</w:t>
      </w:r>
      <w:r w:rsidR="00A43349">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_Ref34127286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A43349">
        <w:rPr>
          <w:rFonts w:ascii="Times New Roman" w:hAnsi="Times New Roman"/>
          <w:b w:val="0"/>
          <w:i w:val="0"/>
          <w:szCs w:val="22"/>
        </w:rPr>
        <w:t>5.4</w:t>
      </w:r>
      <w:r w:rsidR="00A43349">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A43349">
        <w:rPr>
          <w:rFonts w:ascii="Times New Roman" w:hAnsi="Times New Roman"/>
          <w:b w:val="0"/>
          <w:i w:val="0"/>
          <w:szCs w:val="22"/>
        </w:rPr>
        <w:t>a</w:t>
      </w:r>
      <w:r w:rsidR="00A43349"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7E7672">
        <w:rPr>
          <w:rFonts w:ascii="Times New Roman" w:hAnsi="Times New Roman"/>
          <w:b w:val="0"/>
          <w:i w:val="0"/>
          <w:szCs w:val="22"/>
        </w:rPr>
        <w:t>5.5</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 xml:space="preserve">Smlouvy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w:t>
      </w:r>
      <w:r w:rsidR="00C55A05">
        <w:rPr>
          <w:rFonts w:ascii="Times New Roman" w:hAnsi="Times New Roman" w:cs="Times New Roman"/>
          <w:b w:val="0"/>
          <w:i w:val="0"/>
          <w:szCs w:val="22"/>
        </w:rPr>
        <w:t>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48"/>
    </w:p>
    <w:p w14:paraId="075E8ABD" w14:textId="77777777" w:rsidR="00680678" w:rsidRPr="00C97D38" w:rsidRDefault="00680678" w:rsidP="00C23F47">
      <w:pPr>
        <w:pStyle w:val="Nadpis1"/>
        <w:tabs>
          <w:tab w:val="clear" w:pos="754"/>
          <w:tab w:val="num" w:pos="851"/>
        </w:tabs>
        <w:ind w:left="851" w:hanging="851"/>
        <w:rPr>
          <w:rFonts w:cs="Times New Roman"/>
        </w:rPr>
      </w:pPr>
      <w:r w:rsidRPr="00C97D38">
        <w:rPr>
          <w:rFonts w:cs="Times New Roman"/>
        </w:rPr>
        <w:t>Jízdní řád</w:t>
      </w:r>
    </w:p>
    <w:p w14:paraId="50FD2FA1" w14:textId="42136E4A" w:rsidR="006870CA" w:rsidRPr="00C97D38" w:rsidRDefault="001B5D3F" w:rsidP="00F75285">
      <w:pPr>
        <w:pStyle w:val="Clanek11"/>
        <w:ind w:hanging="754"/>
        <w:rPr>
          <w:rFonts w:ascii="Times New Roman" w:hAnsi="Times New Roman" w:cs="Times New Roman"/>
          <w:b w:val="0"/>
          <w:i w:val="0"/>
          <w:szCs w:val="22"/>
        </w:rPr>
      </w:pPr>
      <w:bookmarkStart w:id="49"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w:t>
      </w:r>
      <w:r w:rsidR="00953292">
        <w:rPr>
          <w:rFonts w:ascii="Times New Roman" w:hAnsi="Times New Roman" w:cs="Times New Roman"/>
          <w:b w:val="0"/>
          <w:i w:val="0"/>
          <w:szCs w:val="22"/>
        </w:rPr>
        <w:t> </w:t>
      </w:r>
      <w:r w:rsidR="00657846" w:rsidRPr="00C97D38">
        <w:rPr>
          <w:rFonts w:ascii="Times New Roman" w:hAnsi="Times New Roman" w:cs="Times New Roman"/>
          <w:b w:val="0"/>
          <w:i w:val="0"/>
          <w:szCs w:val="22"/>
        </w:rPr>
        <w:t xml:space="preserve">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49"/>
    </w:p>
    <w:p w14:paraId="1C190B75" w14:textId="229A61E9" w:rsidR="00ED0DAD" w:rsidRPr="00C97D38" w:rsidRDefault="006870CA" w:rsidP="00F75285">
      <w:pPr>
        <w:pStyle w:val="Clanek11"/>
        <w:ind w:hanging="754"/>
        <w:rPr>
          <w:rFonts w:ascii="Times New Roman" w:hAnsi="Times New Roman" w:cs="Times New Roman"/>
          <w:b w:val="0"/>
          <w:i w:val="0"/>
          <w:szCs w:val="22"/>
        </w:rPr>
      </w:pPr>
      <w:bookmarkStart w:id="50" w:name="_Ref271622252"/>
      <w:bookmarkStart w:id="51"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lastRenderedPageBreak/>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00C55A05">
        <w:rPr>
          <w:rFonts w:ascii="Times New Roman" w:hAnsi="Times New Roman" w:cs="Times New Roman"/>
          <w:b w:val="0"/>
          <w:i w:val="0"/>
          <w:szCs w:val="22"/>
        </w:rPr>
        <w:t>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50"/>
      <w:bookmarkEnd w:id="51"/>
    </w:p>
    <w:p w14:paraId="07D9446D" w14:textId="79B8708A" w:rsidR="00B55AF8" w:rsidRPr="00C97D38" w:rsidRDefault="006870CA" w:rsidP="00F75285">
      <w:pPr>
        <w:pStyle w:val="Clanek11"/>
        <w:ind w:hanging="754"/>
        <w:rPr>
          <w:rFonts w:ascii="Times New Roman" w:hAnsi="Times New Roman" w:cs="Times New Roman"/>
          <w:b w:val="0"/>
          <w:i w:val="0"/>
          <w:szCs w:val="22"/>
        </w:rPr>
      </w:pPr>
      <w:bookmarkStart w:id="52"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7E7672">
        <w:rPr>
          <w:rFonts w:ascii="Times New Roman" w:hAnsi="Times New Roman"/>
          <w:b w:val="0"/>
          <w:i w:val="0"/>
          <w:szCs w:val="22"/>
        </w:rPr>
        <w:t>6.2</w:t>
      </w:r>
      <w:r w:rsidR="00DE5481" w:rsidRPr="004719C5">
        <w:rPr>
          <w:rFonts w:ascii="Times New Roman" w:hAnsi="Times New Roman"/>
          <w:b w:val="0"/>
          <w:i w:val="0"/>
          <w:szCs w:val="22"/>
        </w:rPr>
        <w:fldChar w:fldCharType="end"/>
      </w:r>
      <w:r w:rsidR="00AA6DD9">
        <w:rPr>
          <w:rFonts w:ascii="Times New Roman" w:hAnsi="Times New Roman"/>
          <w:b w:val="0"/>
          <w:i w:val="0"/>
          <w:szCs w:val="22"/>
        </w:rPr>
        <w:t xml:space="preserve"> </w:t>
      </w:r>
      <w:r w:rsidR="00C638EC">
        <w:rPr>
          <w:rFonts w:ascii="Times New Roman" w:hAnsi="Times New Roman"/>
          <w:b w:val="0"/>
          <w:i w:val="0"/>
          <w:szCs w:val="22"/>
        </w:rPr>
        <w:t xml:space="preserve">této </w:t>
      </w:r>
      <w:r w:rsidR="00AA6DD9">
        <w:rPr>
          <w:rFonts w:ascii="Times New Roman" w:hAnsi="Times New Roman"/>
          <w:b w:val="0"/>
          <w:i w:val="0"/>
          <w:szCs w:val="22"/>
        </w:rPr>
        <w:t>Smlouvy</w:t>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AA6DD9">
        <w:rPr>
          <w:rFonts w:ascii="Times New Roman" w:hAnsi="Times New Roman" w:cs="Times New Roman"/>
          <w:b w:val="0"/>
          <w:i w:val="0"/>
          <w:szCs w:val="22"/>
        </w:rPr>
        <w:noBreakHyphen/>
        <w:t> </w:t>
      </w:r>
      <w:r w:rsidR="00C55A05">
        <w:rPr>
          <w:rFonts w:ascii="Times New Roman" w:hAnsi="Times New Roman" w:cs="Times New Roman"/>
          <w:b w:val="0"/>
          <w:i w:val="0"/>
          <w:szCs w:val="22"/>
        </w:rPr>
        <w:t>Kč, a to i </w:t>
      </w:r>
      <w:r w:rsidRPr="00C97D38">
        <w:rPr>
          <w:rFonts w:ascii="Times New Roman" w:hAnsi="Times New Roman" w:cs="Times New Roman"/>
          <w:b w:val="0"/>
          <w:i w:val="0"/>
          <w:szCs w:val="22"/>
        </w:rPr>
        <w:t>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bookmarkEnd w:id="52"/>
    </w:p>
    <w:p w14:paraId="3522B090" w14:textId="20D6A234" w:rsidR="00D908EB" w:rsidRPr="00C97D38" w:rsidRDefault="006D7D80" w:rsidP="00F75285">
      <w:pPr>
        <w:pStyle w:val="Clanek11"/>
        <w:ind w:hanging="754"/>
        <w:rPr>
          <w:rFonts w:ascii="Times New Roman" w:hAnsi="Times New Roman" w:cs="Times New Roman"/>
          <w:b w:val="0"/>
          <w:i w:val="0"/>
          <w:szCs w:val="22"/>
        </w:rPr>
      </w:pPr>
      <w:bookmarkStart w:id="53" w:name="_Ref274704069"/>
      <w:bookmarkStart w:id="54"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xml:space="preserve">. </w:t>
      </w:r>
      <w:bookmarkEnd w:id="53"/>
      <w:bookmarkEnd w:id="54"/>
    </w:p>
    <w:p w14:paraId="0EDC492D" w14:textId="65196361" w:rsidR="005A0724" w:rsidRPr="00985F03" w:rsidRDefault="00D908EB" w:rsidP="006C15C6">
      <w:pPr>
        <w:pStyle w:val="Clanek11"/>
        <w:ind w:hanging="754"/>
        <w:rPr>
          <w:rFonts w:ascii="Times New Roman" w:hAnsi="Times New Roman" w:cs="Times New Roman"/>
          <w:b w:val="0"/>
          <w:i w:val="0"/>
          <w:szCs w:val="22"/>
        </w:rPr>
      </w:pPr>
      <w:bookmarkStart w:id="55" w:name="_Ref32847807"/>
      <w:r w:rsidRPr="006C15C6">
        <w:rPr>
          <w:rFonts w:ascii="Times New Roman" w:hAnsi="Times New Roman" w:cs="Times New Roman"/>
          <w:b w:val="0"/>
          <w:i w:val="0"/>
          <w:szCs w:val="22"/>
        </w:rPr>
        <w:t xml:space="preserve">V případě, že </w:t>
      </w:r>
      <w:r w:rsidR="00AF2311" w:rsidRPr="006C15C6">
        <w:rPr>
          <w:rFonts w:ascii="Times New Roman" w:hAnsi="Times New Roman" w:cs="Times New Roman"/>
          <w:b w:val="0"/>
          <w:i w:val="0"/>
          <w:szCs w:val="22"/>
        </w:rPr>
        <w:t xml:space="preserve">Objednatelem požadovaná </w:t>
      </w:r>
      <w:r w:rsidRPr="00985F03">
        <w:rPr>
          <w:rFonts w:ascii="Times New Roman" w:hAnsi="Times New Roman" w:cs="Times New Roman"/>
          <w:b w:val="0"/>
          <w:i w:val="0"/>
          <w:szCs w:val="22"/>
        </w:rPr>
        <w:t xml:space="preserve">změna </w:t>
      </w:r>
      <w:r w:rsidR="00AF2311" w:rsidRPr="00985F03">
        <w:rPr>
          <w:rFonts w:ascii="Times New Roman" w:hAnsi="Times New Roman" w:cs="Times New Roman"/>
          <w:b w:val="0"/>
          <w:i w:val="0"/>
          <w:szCs w:val="22"/>
        </w:rPr>
        <w:t>J</w:t>
      </w:r>
      <w:r w:rsidRPr="00985F03">
        <w:rPr>
          <w:rFonts w:ascii="Times New Roman" w:hAnsi="Times New Roman" w:cs="Times New Roman"/>
          <w:b w:val="0"/>
          <w:i w:val="0"/>
          <w:szCs w:val="22"/>
        </w:rPr>
        <w:t>ízdního řádu vyžaduje změnu licence či vydání licence nové</w:t>
      </w:r>
      <w:r w:rsidR="009D3F3A" w:rsidRPr="00985F03">
        <w:rPr>
          <w:rFonts w:ascii="Times New Roman" w:hAnsi="Times New Roman" w:cs="Times New Roman"/>
          <w:b w:val="0"/>
          <w:i w:val="0"/>
          <w:szCs w:val="22"/>
        </w:rPr>
        <w:t xml:space="preserve"> </w:t>
      </w:r>
      <w:r w:rsidR="008075AF" w:rsidRPr="00985F03">
        <w:rPr>
          <w:rFonts w:ascii="Times New Roman" w:hAnsi="Times New Roman" w:cs="Times New Roman"/>
          <w:b w:val="0"/>
          <w:i w:val="0"/>
          <w:szCs w:val="22"/>
        </w:rPr>
        <w:t xml:space="preserve">či vydání </w:t>
      </w:r>
      <w:r w:rsidR="00405161" w:rsidRPr="00985F03">
        <w:rPr>
          <w:rFonts w:ascii="Times New Roman" w:hAnsi="Times New Roman" w:cs="Times New Roman"/>
          <w:b w:val="0"/>
          <w:i w:val="0"/>
          <w:szCs w:val="22"/>
        </w:rPr>
        <w:t>Eurolicence</w:t>
      </w:r>
      <w:r w:rsidR="00DB44E7" w:rsidRPr="00985F03">
        <w:rPr>
          <w:rFonts w:ascii="Times New Roman" w:hAnsi="Times New Roman" w:cs="Times New Roman"/>
          <w:b w:val="0"/>
          <w:i w:val="0"/>
          <w:szCs w:val="22"/>
        </w:rPr>
        <w:t xml:space="preserve"> a </w:t>
      </w:r>
      <w:r w:rsidR="008075AF" w:rsidRPr="00985F03">
        <w:rPr>
          <w:rFonts w:ascii="Times New Roman" w:hAnsi="Times New Roman" w:cs="Times New Roman"/>
          <w:b w:val="0"/>
          <w:i w:val="0"/>
          <w:szCs w:val="22"/>
        </w:rPr>
        <w:t>povolení k provozování linky mezinárodní autobusové dopravy</w:t>
      </w:r>
      <w:r w:rsidRPr="00985F03">
        <w:rPr>
          <w:rFonts w:ascii="Times New Roman" w:hAnsi="Times New Roman" w:cs="Times New Roman"/>
          <w:b w:val="0"/>
          <w:i w:val="0"/>
          <w:szCs w:val="22"/>
        </w:rPr>
        <w:t xml:space="preserve">, Objednatel </w:t>
      </w:r>
      <w:r w:rsidR="00F27C1E" w:rsidRPr="00985F03">
        <w:rPr>
          <w:rFonts w:ascii="Times New Roman" w:hAnsi="Times New Roman" w:cs="Times New Roman"/>
          <w:b w:val="0"/>
          <w:i w:val="0"/>
          <w:szCs w:val="22"/>
        </w:rPr>
        <w:t>svůj požadavek na změnu Jízdního řádu</w:t>
      </w:r>
      <w:r w:rsidRPr="00985F03">
        <w:rPr>
          <w:rFonts w:ascii="Times New Roman" w:hAnsi="Times New Roman" w:cs="Times New Roman"/>
          <w:b w:val="0"/>
          <w:i w:val="0"/>
          <w:szCs w:val="22"/>
        </w:rPr>
        <w:t xml:space="preserve"> Dopravci bezodkladně sdělí. Dopravce </w:t>
      </w:r>
      <w:r w:rsidR="005F275F" w:rsidRPr="00985F03">
        <w:rPr>
          <w:rFonts w:ascii="Times New Roman" w:hAnsi="Times New Roman" w:cs="Times New Roman"/>
          <w:b w:val="0"/>
          <w:i w:val="0"/>
          <w:szCs w:val="22"/>
        </w:rPr>
        <w:t xml:space="preserve">není povinen postupovat podle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_Ref271622252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DC3258">
        <w:rPr>
          <w:rFonts w:ascii="Times New Roman" w:hAnsi="Times New Roman" w:cs="Times New Roman"/>
          <w:b w:val="0"/>
          <w:i w:val="0"/>
          <w:szCs w:val="22"/>
        </w:rPr>
        <w:t>6.2</w:t>
      </w:r>
      <w:r w:rsidR="00DC3258">
        <w:rPr>
          <w:rFonts w:ascii="Times New Roman" w:hAnsi="Times New Roman" w:cs="Times New Roman"/>
          <w:b w:val="0"/>
          <w:i w:val="0"/>
          <w:szCs w:val="22"/>
        </w:rPr>
        <w:fldChar w:fldCharType="end"/>
      </w:r>
      <w:r w:rsidR="00AA6DD9" w:rsidRPr="00985F03">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AA6DD9" w:rsidRPr="00985F03">
        <w:rPr>
          <w:rFonts w:ascii="Times New Roman" w:hAnsi="Times New Roman" w:cs="Times New Roman"/>
          <w:b w:val="0"/>
          <w:i w:val="0"/>
          <w:szCs w:val="22"/>
        </w:rPr>
        <w:t>Smlouvy</w:t>
      </w:r>
      <w:r w:rsidR="005F275F" w:rsidRPr="00985F03">
        <w:rPr>
          <w:rFonts w:ascii="Times New Roman" w:hAnsi="Times New Roman" w:cs="Times New Roman"/>
          <w:b w:val="0"/>
          <w:i w:val="0"/>
          <w:szCs w:val="22"/>
        </w:rPr>
        <w:t xml:space="preserve"> a</w:t>
      </w:r>
      <w:r w:rsidRPr="00BE15E6">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BE15E6">
        <w:rPr>
          <w:rFonts w:ascii="Times New Roman" w:hAnsi="Times New Roman" w:cs="Times New Roman"/>
          <w:b w:val="0"/>
          <w:i w:val="0"/>
          <w:szCs w:val="22"/>
        </w:rPr>
        <w:t xml:space="preserve">požádat </w:t>
      </w:r>
      <w:r w:rsidRPr="00BE15E6">
        <w:rPr>
          <w:rFonts w:ascii="Times New Roman" w:hAnsi="Times New Roman" w:cs="Times New Roman"/>
          <w:b w:val="0"/>
          <w:i w:val="0"/>
          <w:szCs w:val="22"/>
        </w:rPr>
        <w:t>u Dopravního úřadu o změnu licence</w:t>
      </w:r>
      <w:r w:rsidR="00AF2311" w:rsidRPr="00BE15E6">
        <w:rPr>
          <w:rFonts w:ascii="Times New Roman" w:hAnsi="Times New Roman" w:cs="Times New Roman"/>
          <w:b w:val="0"/>
          <w:i w:val="0"/>
          <w:szCs w:val="22"/>
        </w:rPr>
        <w:t xml:space="preserve"> pro příslušnou Autobusovou linku,</w:t>
      </w:r>
      <w:r w:rsidRPr="00BE15E6">
        <w:rPr>
          <w:rFonts w:ascii="Times New Roman" w:hAnsi="Times New Roman" w:cs="Times New Roman"/>
          <w:b w:val="0"/>
          <w:i w:val="0"/>
          <w:szCs w:val="22"/>
        </w:rPr>
        <w:t xml:space="preserve"> případně o vydání licence nové</w:t>
      </w:r>
      <w:r w:rsidR="000B0924"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w:t>
      </w:r>
      <w:r w:rsidR="00D63479" w:rsidRPr="00BE15E6">
        <w:rPr>
          <w:rFonts w:ascii="Times New Roman" w:hAnsi="Times New Roman" w:cs="Times New Roman"/>
          <w:b w:val="0"/>
          <w:i w:val="0"/>
          <w:szCs w:val="22"/>
        </w:rPr>
        <w:t xml:space="preserve">a současně </w:t>
      </w:r>
      <w:r w:rsidR="007D0CE0" w:rsidRPr="00BE15E6">
        <w:rPr>
          <w:rFonts w:ascii="Times New Roman" w:hAnsi="Times New Roman" w:cs="Times New Roman"/>
          <w:b w:val="0"/>
          <w:i w:val="0"/>
          <w:szCs w:val="22"/>
        </w:rPr>
        <w:t>požádat u Dopravního úřad</w:t>
      </w:r>
      <w:r w:rsidR="00EA2B5C">
        <w:rPr>
          <w:rFonts w:ascii="Times New Roman" w:hAnsi="Times New Roman" w:cs="Times New Roman"/>
          <w:b w:val="0"/>
          <w:i w:val="0"/>
          <w:szCs w:val="22"/>
        </w:rPr>
        <w:t>u</w:t>
      </w:r>
      <w:r w:rsidR="007D0CE0" w:rsidRPr="00BE15E6">
        <w:rPr>
          <w:rFonts w:ascii="Times New Roman" w:hAnsi="Times New Roman" w:cs="Times New Roman"/>
          <w:b w:val="0"/>
          <w:i w:val="0"/>
          <w:szCs w:val="22"/>
        </w:rPr>
        <w:t xml:space="preserve"> o změnu jízdního řádu</w:t>
      </w:r>
      <w:r w:rsidR="006C15C6" w:rsidRPr="00BE15E6">
        <w:rPr>
          <w:rFonts w:ascii="Times New Roman" w:hAnsi="Times New Roman" w:cs="Times New Roman"/>
          <w:b w:val="0"/>
          <w:i w:val="0"/>
          <w:szCs w:val="22"/>
        </w:rPr>
        <w:t xml:space="preserve"> a </w:t>
      </w:r>
      <w:r w:rsidR="0068232C" w:rsidRPr="00BE15E6">
        <w:rPr>
          <w:rFonts w:ascii="Times New Roman" w:hAnsi="Times New Roman" w:cs="Times New Roman"/>
          <w:b w:val="0"/>
          <w:i w:val="0"/>
          <w:szCs w:val="22"/>
        </w:rPr>
        <w:t xml:space="preserve">případně u linky mezinárodní autobusové dopravy požádat </w:t>
      </w:r>
      <w:r w:rsidR="00405161" w:rsidRPr="00BE15E6">
        <w:rPr>
          <w:rFonts w:ascii="Times New Roman" w:hAnsi="Times New Roman" w:cs="Times New Roman"/>
          <w:b w:val="0"/>
          <w:i w:val="0"/>
          <w:szCs w:val="22"/>
        </w:rPr>
        <w:t>Dopravní úřad</w:t>
      </w:r>
      <w:r w:rsidR="0068232C" w:rsidRPr="00BE15E6">
        <w:rPr>
          <w:rFonts w:ascii="Times New Roman" w:hAnsi="Times New Roman" w:cs="Times New Roman"/>
          <w:b w:val="0"/>
          <w:i w:val="0"/>
          <w:szCs w:val="22"/>
        </w:rPr>
        <w:t xml:space="preserve"> o vydání </w:t>
      </w:r>
      <w:r w:rsidR="00405161" w:rsidRPr="00BE15E6">
        <w:rPr>
          <w:rFonts w:ascii="Times New Roman" w:hAnsi="Times New Roman" w:cs="Times New Roman"/>
          <w:b w:val="0"/>
          <w:i w:val="0"/>
          <w:szCs w:val="22"/>
        </w:rPr>
        <w:t>Eurolicence</w:t>
      </w:r>
      <w:r w:rsidR="00F27C1E" w:rsidRPr="00BE15E6">
        <w:rPr>
          <w:rFonts w:ascii="Times New Roman" w:hAnsi="Times New Roman" w:cs="Times New Roman"/>
          <w:b w:val="0"/>
          <w:i w:val="0"/>
          <w:szCs w:val="22"/>
        </w:rPr>
        <w:t xml:space="preserve"> a</w:t>
      </w:r>
      <w:r w:rsidR="000B0924" w:rsidRPr="00BE15E6">
        <w:rPr>
          <w:rFonts w:ascii="Times New Roman" w:hAnsi="Times New Roman" w:cs="Times New Roman"/>
          <w:b w:val="0"/>
          <w:i w:val="0"/>
          <w:szCs w:val="22"/>
        </w:rPr>
        <w:t xml:space="preserve"> dále do dvou pracovních dnů od získání Eurolicence požádat </w:t>
      </w:r>
      <w:r w:rsidR="00405161" w:rsidRPr="00BE15E6">
        <w:rPr>
          <w:rFonts w:ascii="Times New Roman" w:hAnsi="Times New Roman" w:cs="Times New Roman"/>
          <w:b w:val="0"/>
          <w:i w:val="0"/>
          <w:szCs w:val="22"/>
        </w:rPr>
        <w:t>příslušný orgán o</w:t>
      </w:r>
      <w:r w:rsidR="00DB44E7" w:rsidRPr="00BE15E6">
        <w:rPr>
          <w:rFonts w:ascii="Times New Roman" w:hAnsi="Times New Roman" w:cs="Times New Roman"/>
          <w:b w:val="0"/>
          <w:i w:val="0"/>
          <w:szCs w:val="22"/>
        </w:rPr>
        <w:t xml:space="preserve"> </w:t>
      </w:r>
      <w:r w:rsidR="0068232C" w:rsidRPr="00BE15E6">
        <w:rPr>
          <w:rFonts w:ascii="Times New Roman" w:hAnsi="Times New Roman" w:cs="Times New Roman"/>
          <w:b w:val="0"/>
          <w:i w:val="0"/>
          <w:szCs w:val="22"/>
        </w:rPr>
        <w:t>povolení k provozování linky</w:t>
      </w:r>
      <w:r w:rsidR="0068232C" w:rsidRPr="00BE15E6">
        <w:rPr>
          <w:rFonts w:ascii="Times New Roman" w:hAnsi="Times New Roman" w:cs="Times New Roman"/>
          <w:szCs w:val="22"/>
        </w:rPr>
        <w:t xml:space="preserve"> </w:t>
      </w:r>
      <w:r w:rsidR="0068232C" w:rsidRPr="00BE15E6">
        <w:rPr>
          <w:rFonts w:ascii="Times New Roman" w:hAnsi="Times New Roman" w:cs="Times New Roman"/>
          <w:b w:val="0"/>
          <w:i w:val="0"/>
          <w:szCs w:val="22"/>
        </w:rPr>
        <w:t xml:space="preserve">mezinárodní autobusové dopravy, </w:t>
      </w:r>
      <w:r w:rsidRPr="00BE15E6">
        <w:rPr>
          <w:rFonts w:ascii="Times New Roman" w:hAnsi="Times New Roman" w:cs="Times New Roman"/>
          <w:b w:val="0"/>
          <w:i w:val="0"/>
          <w:szCs w:val="22"/>
        </w:rPr>
        <w:t xml:space="preserve">s tím, že den, kdy se Dopravce o </w:t>
      </w:r>
      <w:r w:rsidR="00AF2311" w:rsidRPr="00BE15E6">
        <w:rPr>
          <w:rFonts w:ascii="Times New Roman" w:hAnsi="Times New Roman" w:cs="Times New Roman"/>
          <w:b w:val="0"/>
          <w:i w:val="0"/>
          <w:szCs w:val="22"/>
        </w:rPr>
        <w:t xml:space="preserve">požadavku na </w:t>
      </w:r>
      <w:r w:rsidRPr="00BE15E6">
        <w:rPr>
          <w:rFonts w:ascii="Times New Roman" w:hAnsi="Times New Roman" w:cs="Times New Roman"/>
          <w:b w:val="0"/>
          <w:i w:val="0"/>
          <w:szCs w:val="22"/>
        </w:rPr>
        <w:t>změn</w:t>
      </w:r>
      <w:r w:rsidR="00AF2311" w:rsidRPr="00BE15E6">
        <w:rPr>
          <w:rFonts w:ascii="Times New Roman" w:hAnsi="Times New Roman" w:cs="Times New Roman"/>
          <w:b w:val="0"/>
          <w:i w:val="0"/>
          <w:szCs w:val="22"/>
        </w:rPr>
        <w:t>u</w:t>
      </w:r>
      <w:r w:rsidRPr="00BE15E6">
        <w:rPr>
          <w:rFonts w:ascii="Times New Roman" w:hAnsi="Times New Roman" w:cs="Times New Roman"/>
          <w:b w:val="0"/>
          <w:i w:val="0"/>
          <w:szCs w:val="22"/>
        </w:rPr>
        <w:t xml:space="preserve"> </w:t>
      </w:r>
      <w:r w:rsidR="00AF2311" w:rsidRPr="00BE15E6">
        <w:rPr>
          <w:rFonts w:ascii="Times New Roman" w:hAnsi="Times New Roman" w:cs="Times New Roman"/>
          <w:b w:val="0"/>
          <w:i w:val="0"/>
          <w:szCs w:val="22"/>
        </w:rPr>
        <w:t>J</w:t>
      </w:r>
      <w:r w:rsidRPr="00BE15E6">
        <w:rPr>
          <w:rFonts w:ascii="Times New Roman" w:hAnsi="Times New Roman" w:cs="Times New Roman"/>
          <w:b w:val="0"/>
          <w:i w:val="0"/>
          <w:szCs w:val="22"/>
        </w:rPr>
        <w:t>ízdního řádu dozvěděl</w:t>
      </w:r>
      <w:r w:rsidR="0035049E"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se do této lhůty nezapočítává. V případě nesplnění povinnosti </w:t>
      </w:r>
      <w:r w:rsidR="0068232C" w:rsidRPr="00BE15E6">
        <w:rPr>
          <w:rFonts w:ascii="Times New Roman" w:hAnsi="Times New Roman" w:cs="Times New Roman"/>
          <w:b w:val="0"/>
          <w:i w:val="0"/>
          <w:szCs w:val="22"/>
        </w:rPr>
        <w:t>stanovené v předchozí větě</w:t>
      </w:r>
      <w:r w:rsidR="007533F3"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BE15E6">
        <w:rPr>
          <w:rFonts w:ascii="Times New Roman" w:hAnsi="Times New Roman" w:cs="Times New Roman"/>
          <w:b w:val="0"/>
          <w:i w:val="0"/>
          <w:szCs w:val="22"/>
        </w:rPr>
        <w:t>m</w:t>
      </w:r>
      <w:r w:rsidRPr="00BE15E6">
        <w:rPr>
          <w:rFonts w:ascii="Times New Roman" w:hAnsi="Times New Roman" w:cs="Times New Roman"/>
          <w:b w:val="0"/>
          <w:i w:val="0"/>
          <w:szCs w:val="22"/>
        </w:rPr>
        <w:t xml:space="preserve"> </w:t>
      </w:r>
      <w:r w:rsidR="007533F3" w:rsidRPr="00BE15E6">
        <w:rPr>
          <w:rFonts w:ascii="Times New Roman" w:hAnsi="Times New Roman" w:cs="Times New Roman"/>
          <w:b w:val="0"/>
          <w:i w:val="0"/>
          <w:szCs w:val="22"/>
        </w:rPr>
        <w:t>termínu</w:t>
      </w:r>
      <w:r w:rsidRPr="00BE15E6">
        <w:rPr>
          <w:rFonts w:ascii="Times New Roman" w:hAnsi="Times New Roman" w:cs="Times New Roman"/>
          <w:b w:val="0"/>
          <w:i w:val="0"/>
          <w:szCs w:val="22"/>
        </w:rPr>
        <w:t>, je povinen zaplatit Objednateli smluvní pokutu ve výši 50.000,-</w:t>
      </w:r>
      <w:r w:rsidR="00232E46"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Kč, a to</w:t>
      </w:r>
      <w:r w:rsidR="00A549AD" w:rsidRPr="00BE15E6">
        <w:rPr>
          <w:rFonts w:ascii="Times New Roman" w:hAnsi="Times New Roman" w:cs="Times New Roman"/>
          <w:b w:val="0"/>
          <w:i w:val="0"/>
          <w:szCs w:val="22"/>
        </w:rPr>
        <w:t xml:space="preserve"> i</w:t>
      </w:r>
      <w:r w:rsidRPr="004019AF">
        <w:rPr>
          <w:rFonts w:ascii="Times New Roman" w:hAnsi="Times New Roman" w:cs="Times New Roman"/>
          <w:b w:val="0"/>
          <w:i w:val="0"/>
          <w:szCs w:val="22"/>
        </w:rPr>
        <w:t xml:space="preserve"> </w:t>
      </w:r>
      <w:r w:rsidR="00373E2D" w:rsidRPr="004019AF">
        <w:rPr>
          <w:rFonts w:ascii="Times New Roman" w:hAnsi="Times New Roman" w:cs="Times New Roman"/>
          <w:b w:val="0"/>
          <w:i w:val="0"/>
          <w:szCs w:val="22"/>
        </w:rPr>
        <w:t>opakovaně za každý další případ nesplnění povinnosti v každém dalším náhradním termínu.</w:t>
      </w:r>
      <w:bookmarkEnd w:id="55"/>
      <w:r w:rsidR="005F275F" w:rsidRPr="004019AF">
        <w:rPr>
          <w:rFonts w:ascii="Times New Roman" w:hAnsi="Times New Roman" w:cs="Times New Roman"/>
          <w:b w:val="0"/>
          <w:i w:val="0"/>
          <w:szCs w:val="22"/>
        </w:rPr>
        <w:t xml:space="preserve"> </w:t>
      </w:r>
    </w:p>
    <w:p w14:paraId="33EFF40D" w14:textId="48B4AA69" w:rsidR="00373E2D" w:rsidRPr="00C97D38" w:rsidRDefault="005A0724" w:rsidP="005A0724">
      <w:pPr>
        <w:pStyle w:val="Clanek11"/>
        <w:ind w:hanging="754"/>
        <w:rPr>
          <w:rFonts w:ascii="Times New Roman" w:hAnsi="Times New Roman" w:cs="Times New Roman"/>
          <w:b w:val="0"/>
          <w:i w:val="0"/>
          <w:szCs w:val="22"/>
        </w:rPr>
      </w:pPr>
      <w:bookmarkStart w:id="56"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nejvýše o </w:t>
      </w:r>
      <w:r w:rsidR="00A37002" w:rsidRPr="00C97D38">
        <w:rPr>
          <w:rFonts w:ascii="Times New Roman" w:hAnsi="Times New Roman" w:cs="Times New Roman"/>
          <w:b w:val="0"/>
          <w:i w:val="0"/>
          <w:szCs w:val="22"/>
        </w:rPr>
        <w:t xml:space="preserve">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 xml:space="preserve">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opakovaně za každý další případ nesplnění povinnosti v k</w:t>
      </w:r>
      <w:r w:rsidR="00327B9D">
        <w:rPr>
          <w:rFonts w:ascii="Times New Roman" w:hAnsi="Times New Roman" w:cs="Times New Roman"/>
          <w:b w:val="0"/>
          <w:i w:val="0"/>
          <w:szCs w:val="22"/>
        </w:rPr>
        <w:t>aždém dalším náhradním termínu.</w:t>
      </w:r>
    </w:p>
    <w:p w14:paraId="1772731D" w14:textId="1216D52C" w:rsidR="005A0724" w:rsidRPr="00C97D38" w:rsidRDefault="00763E16" w:rsidP="005A0724">
      <w:pPr>
        <w:pStyle w:val="Clanek11"/>
        <w:ind w:hanging="754"/>
        <w:rPr>
          <w:rFonts w:ascii="Times New Roman" w:hAnsi="Times New Roman" w:cs="Times New Roman"/>
          <w:b w:val="0"/>
          <w:i w:val="0"/>
          <w:szCs w:val="22"/>
        </w:rPr>
      </w:pPr>
      <w:bookmarkStart w:id="57" w:name="_Ref271622614"/>
      <w:bookmarkEnd w:id="56"/>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w:t>
      </w:r>
      <w:r w:rsidR="005A0724" w:rsidRPr="00C97D38">
        <w:rPr>
          <w:rFonts w:ascii="Times New Roman" w:hAnsi="Times New Roman" w:cs="Times New Roman"/>
          <w:b w:val="0"/>
          <w:i w:val="0"/>
          <w:szCs w:val="22"/>
        </w:rPr>
        <w:lastRenderedPageBreak/>
        <w:t xml:space="preserve">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57"/>
    </w:p>
    <w:p w14:paraId="1CB6D197" w14:textId="12B14674" w:rsidR="002D78C4" w:rsidRPr="00C97D38" w:rsidRDefault="002D78C4" w:rsidP="002D78C4">
      <w:pPr>
        <w:pStyle w:val="Clanek11"/>
        <w:ind w:hanging="754"/>
        <w:rPr>
          <w:rFonts w:ascii="Times New Roman" w:hAnsi="Times New Roman" w:cs="Times New Roman"/>
          <w:b w:val="0"/>
          <w:i w:val="0"/>
          <w:szCs w:val="22"/>
        </w:rPr>
      </w:pPr>
      <w:bookmarkStart w:id="58"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vypravit a </w:t>
      </w:r>
      <w:r w:rsidRPr="00C97D38">
        <w:rPr>
          <w:rFonts w:ascii="Times New Roman" w:hAnsi="Times New Roman" w:cs="Times New Roman"/>
          <w:b w:val="0"/>
          <w:i w:val="0"/>
          <w:szCs w:val="22"/>
        </w:rPr>
        <w:t>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w:t>
      </w:r>
      <w:r w:rsidR="00E716E4">
        <w:rPr>
          <w:rFonts w:ascii="Times New Roman" w:hAnsi="Times New Roman" w:cs="Times New Roman"/>
          <w:b w:val="0"/>
          <w:i w:val="0"/>
        </w:rPr>
        <w:t>návrzích jízdních řádů</w:t>
      </w:r>
      <w:r w:rsidR="00BE1299" w:rsidRPr="00C97D38">
        <w:rPr>
          <w:rFonts w:ascii="Times New Roman" w:hAnsi="Times New Roman" w:cs="Times New Roman"/>
          <w:b w:val="0"/>
          <w:i w:val="0"/>
          <w:szCs w:val="22"/>
        </w:rPr>
        <w:t xml:space="preserve">,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58"/>
    </w:p>
    <w:p w14:paraId="2C934E38" w14:textId="3BAE6D35" w:rsidR="00DF23A8" w:rsidRPr="00C97D38" w:rsidRDefault="00DF23A8" w:rsidP="00F93BFD">
      <w:pPr>
        <w:pStyle w:val="Clanek11"/>
        <w:ind w:hanging="754"/>
        <w:rPr>
          <w:rFonts w:ascii="Times New Roman" w:hAnsi="Times New Roman" w:cs="Times New Roman"/>
          <w:b w:val="0"/>
          <w:i w:val="0"/>
          <w:szCs w:val="22"/>
        </w:rPr>
      </w:pPr>
      <w:bookmarkStart w:id="59"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59"/>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ve lhůtě dvou dnů ode 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w:t>
      </w:r>
      <w:r w:rsidR="00AA6DD9">
        <w:rPr>
          <w:rFonts w:ascii="Times New Roman" w:hAnsi="Times New Roman" w:cs="Times New Roman"/>
          <w:b w:val="0"/>
          <w:i w:val="0"/>
          <w:szCs w:val="22"/>
        </w:rPr>
        <w:t> </w:t>
      </w:r>
      <w:r w:rsidR="00C55A05">
        <w:rPr>
          <w:rFonts w:ascii="Times New Roman" w:hAnsi="Times New Roman" w:cs="Times New Roman"/>
          <w:b w:val="0"/>
          <w:i w:val="0"/>
          <w:szCs w:val="22"/>
        </w:rPr>
        <w:t>2913 odst. </w:t>
      </w:r>
      <w:r w:rsidR="007700E4" w:rsidRPr="00C97D38">
        <w:rPr>
          <w:rFonts w:ascii="Times New Roman" w:hAnsi="Times New Roman" w:cs="Times New Roman"/>
          <w:b w:val="0"/>
          <w:i w:val="0"/>
          <w:szCs w:val="22"/>
        </w:rPr>
        <w:t>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w:t>
      </w:r>
      <w:r w:rsidR="00AA6DD9">
        <w:rPr>
          <w:rFonts w:ascii="Times New Roman" w:hAnsi="Times New Roman" w:cs="Times New Roman"/>
          <w:b w:val="0"/>
          <w:i w:val="0"/>
          <w:szCs w:val="22"/>
        </w:rPr>
        <w:t>, o</w:t>
      </w:r>
      <w:r w:rsidR="007700E4" w:rsidRPr="00C97D38">
        <w:rPr>
          <w:rFonts w:ascii="Times New Roman" w:hAnsi="Times New Roman" w:cs="Times New Roman"/>
          <w:b w:val="0"/>
          <w:i w:val="0"/>
          <w:szCs w:val="22"/>
        </w:rPr>
        <w:t>bčansk</w:t>
      </w:r>
      <w:r w:rsidR="00AA6DD9">
        <w:rPr>
          <w:rFonts w:ascii="Times New Roman" w:hAnsi="Times New Roman" w:cs="Times New Roman"/>
          <w:b w:val="0"/>
          <w:i w:val="0"/>
          <w:szCs w:val="22"/>
        </w:rPr>
        <w:t>ý</w:t>
      </w:r>
      <w:r w:rsidR="007700E4" w:rsidRPr="00C97D38">
        <w:rPr>
          <w:rFonts w:ascii="Times New Roman" w:hAnsi="Times New Roman" w:cs="Times New Roman"/>
          <w:b w:val="0"/>
          <w:i w:val="0"/>
          <w:szCs w:val="22"/>
        </w:rPr>
        <w:t xml:space="preserve"> zákoník</w:t>
      </w:r>
      <w:r w:rsidR="00AA6DD9">
        <w:rPr>
          <w:rFonts w:ascii="Times New Roman" w:hAnsi="Times New Roman" w:cs="Times New Roman"/>
          <w:b w:val="0"/>
          <w:i w:val="0"/>
          <w:szCs w:val="22"/>
        </w:rPr>
        <w:t>,</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C23F47">
      <w:pPr>
        <w:pStyle w:val="Nadpis1"/>
        <w:tabs>
          <w:tab w:val="clear" w:pos="754"/>
          <w:tab w:val="num" w:pos="851"/>
        </w:tabs>
        <w:ind w:left="851" w:hanging="851"/>
        <w:rPr>
          <w:rFonts w:cs="Times New Roman"/>
        </w:rPr>
      </w:pPr>
      <w:bookmarkStart w:id="60" w:name="_Ref34128664"/>
      <w:r w:rsidRPr="00C97D38">
        <w:rPr>
          <w:rFonts w:cs="Times New Roman"/>
        </w:rPr>
        <w:t>Změna rozsahu Závazku veřejné služby</w:t>
      </w:r>
      <w:bookmarkEnd w:id="60"/>
    </w:p>
    <w:p w14:paraId="0B68BECF" w14:textId="77777777" w:rsidR="006870CA" w:rsidRPr="00C97D38" w:rsidRDefault="001B5D3F" w:rsidP="00F75285">
      <w:pPr>
        <w:pStyle w:val="Clanek11"/>
        <w:ind w:hanging="754"/>
        <w:rPr>
          <w:rFonts w:ascii="Times New Roman" w:hAnsi="Times New Roman" w:cs="Times New Roman"/>
          <w:b w:val="0"/>
          <w:i w:val="0"/>
          <w:szCs w:val="22"/>
        </w:rPr>
      </w:pPr>
      <w:bookmarkStart w:id="61"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w:t>
      </w:r>
      <w:r w:rsidR="006870CA" w:rsidRPr="00C97D38">
        <w:rPr>
          <w:rFonts w:ascii="Times New Roman" w:hAnsi="Times New Roman" w:cs="Times New Roman"/>
          <w:b w:val="0"/>
          <w:i w:val="0"/>
          <w:szCs w:val="22"/>
        </w:rPr>
        <w:lastRenderedPageBreak/>
        <w:t xml:space="preserve">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(maximálně však v </w:t>
      </w:r>
      <w:r w:rsidR="0035049E" w:rsidRPr="00C97D38">
        <w:rPr>
          <w:rFonts w:ascii="Times New Roman" w:hAnsi="Times New Roman" w:cs="Times New Roman"/>
          <w:b w:val="0"/>
          <w:i w:val="0"/>
          <w:szCs w:val="22"/>
        </w:rPr>
        <w:t xml:space="preserve">rozpětí </w:t>
      </w:r>
      <w:r w:rsidR="00887756" w:rsidRPr="00C97D38">
        <w:rPr>
          <w:rFonts w:ascii="Times New Roman" w:hAnsi="Times New Roman" w:cs="Times New Roman"/>
          <w:b w:val="0"/>
          <w:i w:val="0"/>
          <w:szCs w:val="22"/>
        </w:rPr>
        <w:t>stanoveném dále v této Smlouvě).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61"/>
    </w:p>
    <w:p w14:paraId="4C6CCD23" w14:textId="17AA1675" w:rsidR="006870CA" w:rsidRPr="00C97D38" w:rsidRDefault="006870CA" w:rsidP="007620C2">
      <w:pPr>
        <w:pStyle w:val="Claneka"/>
        <w:keepLines w:val="0"/>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327B9D">
        <w:rPr>
          <w:szCs w:val="22"/>
        </w:rPr>
        <w:t>;</w:t>
      </w:r>
    </w:p>
    <w:p w14:paraId="05068B90" w14:textId="01C7AEB9" w:rsidR="006870CA" w:rsidRPr="00C97D38" w:rsidRDefault="006870CA" w:rsidP="007620C2">
      <w:pPr>
        <w:pStyle w:val="Claneka"/>
        <w:keepLines w:val="0"/>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00327B9D">
        <w:rPr>
          <w:szCs w:val="22"/>
        </w:rPr>
        <w:t>;</w:t>
      </w:r>
    </w:p>
    <w:p w14:paraId="6724D09A" w14:textId="1C32E437" w:rsidR="009E6F93" w:rsidRPr="00C97D38" w:rsidRDefault="006870CA" w:rsidP="007620C2">
      <w:pPr>
        <w:pStyle w:val="Claneka"/>
        <w:keepLines w:val="0"/>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327B9D">
        <w:rPr>
          <w:szCs w:val="22"/>
        </w:rPr>
        <w:t>;</w:t>
      </w:r>
    </w:p>
    <w:p w14:paraId="0A63941E" w14:textId="63F91AEF" w:rsidR="006870CA" w:rsidRPr="00C97D38" w:rsidRDefault="009E6F93" w:rsidP="007620C2">
      <w:pPr>
        <w:pStyle w:val="Claneka"/>
        <w:keepLines w:val="0"/>
        <w:tabs>
          <w:tab w:val="num" w:pos="1309"/>
        </w:tabs>
        <w:ind w:left="1309" w:hanging="561"/>
        <w:rPr>
          <w:szCs w:val="22"/>
        </w:rPr>
      </w:pPr>
      <w:r w:rsidRPr="00C97D38">
        <w:rPr>
          <w:szCs w:val="22"/>
        </w:rPr>
        <w:t>zánik některých dopravních spojení (na</w:t>
      </w:r>
      <w:r w:rsidR="00327B9D">
        <w:rPr>
          <w:szCs w:val="22"/>
        </w:rPr>
        <w:t>př. dopravních tras železnice);</w:t>
      </w:r>
    </w:p>
    <w:p w14:paraId="2935F327" w14:textId="7777939C" w:rsidR="006870CA" w:rsidRPr="00C97D38" w:rsidRDefault="006870CA" w:rsidP="007620C2">
      <w:pPr>
        <w:pStyle w:val="Claneka"/>
        <w:keepLines w:val="0"/>
        <w:tabs>
          <w:tab w:val="num" w:pos="1309"/>
        </w:tabs>
        <w:ind w:left="1309" w:hanging="561"/>
        <w:rPr>
          <w:szCs w:val="22"/>
        </w:rPr>
      </w:pPr>
      <w:r w:rsidRPr="00C97D38">
        <w:rPr>
          <w:szCs w:val="22"/>
        </w:rPr>
        <w:t>změny standardů dopravní obslužnosti</w:t>
      </w:r>
      <w:r w:rsidR="00E0639C" w:rsidRPr="00C97D38">
        <w:rPr>
          <w:szCs w:val="22"/>
        </w:rPr>
        <w:t>.</w:t>
      </w:r>
    </w:p>
    <w:p w14:paraId="15BDF81C" w14:textId="77777777" w:rsidR="002476B7" w:rsidRPr="00C97D38" w:rsidRDefault="00E0639C" w:rsidP="007620C2">
      <w:pPr>
        <w:pStyle w:val="Clanek11"/>
        <w:widowControl/>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7620C2">
      <w:pPr>
        <w:pStyle w:val="Claneka"/>
        <w:keepLines w:val="0"/>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7620C2">
      <w:pPr>
        <w:pStyle w:val="Claneka"/>
        <w:keepLines w:val="0"/>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7620C2">
      <w:pPr>
        <w:pStyle w:val="Claneka"/>
        <w:keepLines w:val="0"/>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7620C2">
      <w:pPr>
        <w:pStyle w:val="Claneka"/>
        <w:keepLines w:val="0"/>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7620C2">
      <w:pPr>
        <w:pStyle w:val="Claneka"/>
        <w:keepLines w:val="0"/>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588D47CD" w:rsidR="009441B9" w:rsidRPr="00C97D38" w:rsidRDefault="009441B9" w:rsidP="007620C2">
      <w:pPr>
        <w:pStyle w:val="Claneka"/>
        <w:keepLines w:val="0"/>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w:t>
      </w:r>
      <w:r w:rsidR="001B5054">
        <w:rPr>
          <w:szCs w:val="22"/>
        </w:rPr>
        <w:t xml:space="preserve"> nebo nové</w:t>
      </w:r>
      <w:r w:rsidRPr="00C97D38">
        <w:rPr>
          <w:szCs w:val="22"/>
        </w:rPr>
        <w:t xml:space="preserve"> Autobusové lince</w:t>
      </w:r>
      <w:r w:rsidR="00D867A1" w:rsidRPr="00C97D38">
        <w:rPr>
          <w:szCs w:val="22"/>
        </w:rPr>
        <w:t>;</w:t>
      </w:r>
    </w:p>
    <w:p w14:paraId="10A11D7F" w14:textId="4166B2BF" w:rsidR="00EC1630" w:rsidRPr="00C97D38" w:rsidRDefault="00FB48F1" w:rsidP="007620C2">
      <w:pPr>
        <w:pStyle w:val="Claneka"/>
        <w:keepLines w:val="0"/>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p>
    <w:p w14:paraId="0FF5491D" w14:textId="58767AE6" w:rsidR="009A3098" w:rsidRPr="00C97D38" w:rsidRDefault="001B5D3F" w:rsidP="005F15CD">
      <w:pPr>
        <w:pStyle w:val="Clanek11"/>
        <w:ind w:hanging="754"/>
        <w:rPr>
          <w:rFonts w:ascii="Times New Roman" w:hAnsi="Times New Roman" w:cs="Times New Roman"/>
          <w:b w:val="0"/>
          <w:i w:val="0"/>
          <w:szCs w:val="22"/>
        </w:rPr>
      </w:pPr>
      <w:bookmarkStart w:id="62" w:name="_Ref271622624"/>
      <w:bookmarkStart w:id="63"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C55A05">
        <w:rPr>
          <w:rFonts w:ascii="Times New Roman" w:hAnsi="Times New Roman" w:cs="Times New Roman"/>
          <w:b w:val="0"/>
          <w:i w:val="0"/>
          <w:szCs w:val="22"/>
        </w:rPr>
        <w:t>čl.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_Ref34128664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C638EC">
        <w:rPr>
          <w:rFonts w:ascii="Times New Roman" w:hAnsi="Times New Roman" w:cs="Times New Roman"/>
          <w:b w:val="0"/>
          <w:i w:val="0"/>
          <w:szCs w:val="22"/>
        </w:rPr>
        <w:t>7</w:t>
      </w:r>
      <w:r w:rsidR="00C638EC">
        <w:rPr>
          <w:rFonts w:ascii="Times New Roman" w:hAnsi="Times New Roman" w:cs="Times New Roman"/>
          <w:b w:val="0"/>
          <w:i w:val="0"/>
          <w:szCs w:val="22"/>
        </w:rPr>
        <w:fldChar w:fldCharType="end"/>
      </w:r>
      <w:r w:rsidR="00C55A05">
        <w:rPr>
          <w:rFonts w:ascii="Times New Roman" w:hAnsi="Times New Roman" w:cs="Times New Roman"/>
          <w:b w:val="0"/>
          <w:i w:val="0"/>
          <w:szCs w:val="22"/>
        </w:rPr>
        <w:t> </w:t>
      </w:r>
      <w:r w:rsidR="00C638EC">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 xml:space="preserve">. </w:t>
      </w:r>
      <w:r w:rsidR="00413EE3" w:rsidRPr="00751648">
        <w:rPr>
          <w:rFonts w:ascii="Times New Roman" w:hAnsi="Times New Roman" w:cs="Times New Roman"/>
          <w:b w:val="0"/>
          <w:i w:val="0"/>
          <w:szCs w:val="22"/>
        </w:rPr>
        <w:t>Objednatel</w:t>
      </w:r>
      <w:r w:rsidR="00843C10" w:rsidRPr="00751648">
        <w:rPr>
          <w:rFonts w:ascii="Times New Roman" w:hAnsi="Times New Roman" w:cs="Times New Roman"/>
          <w:b w:val="0"/>
          <w:i w:val="0"/>
          <w:szCs w:val="22"/>
        </w:rPr>
        <w:t xml:space="preserve"> je však </w:t>
      </w:r>
      <w:r w:rsidR="00413EE3" w:rsidRPr="00751648">
        <w:rPr>
          <w:rFonts w:ascii="Times New Roman" w:hAnsi="Times New Roman" w:cs="Times New Roman"/>
          <w:b w:val="0"/>
          <w:i w:val="0"/>
          <w:szCs w:val="22"/>
        </w:rPr>
        <w:t>oprávněn požadovat</w:t>
      </w:r>
      <w:r w:rsidR="00843C10" w:rsidRPr="00751648">
        <w:rPr>
          <w:rFonts w:ascii="Times New Roman" w:hAnsi="Times New Roman" w:cs="Times New Roman"/>
          <w:b w:val="0"/>
          <w:i w:val="0"/>
          <w:szCs w:val="22"/>
        </w:rPr>
        <w:t xml:space="preserve"> </w:t>
      </w:r>
      <w:r w:rsidR="00770B4B" w:rsidRPr="00751648">
        <w:rPr>
          <w:rFonts w:ascii="Times New Roman" w:hAnsi="Times New Roman" w:cs="Times New Roman"/>
          <w:b w:val="0"/>
          <w:i w:val="0"/>
          <w:szCs w:val="22"/>
        </w:rPr>
        <w:t>Z</w:t>
      </w:r>
      <w:r w:rsidR="00843C10" w:rsidRPr="00751648">
        <w:rPr>
          <w:rFonts w:ascii="Times New Roman" w:hAnsi="Times New Roman" w:cs="Times New Roman"/>
          <w:b w:val="0"/>
          <w:i w:val="0"/>
          <w:szCs w:val="22"/>
        </w:rPr>
        <w:t xml:space="preserve">měnu rozsahu znamenající navýšení výkonů dle této Smlouvy pouze </w:t>
      </w:r>
      <w:r w:rsidR="008654CE" w:rsidRPr="00751648">
        <w:rPr>
          <w:rFonts w:ascii="Times New Roman" w:hAnsi="Times New Roman" w:cs="Times New Roman"/>
          <w:b w:val="0"/>
          <w:i w:val="0"/>
          <w:szCs w:val="22"/>
        </w:rPr>
        <w:t>o</w:t>
      </w:r>
      <w:r w:rsidR="00AA6DD9" w:rsidRPr="00517406">
        <w:rPr>
          <w:rFonts w:ascii="Times New Roman" w:hAnsi="Times New Roman" w:cs="Times New Roman"/>
          <w:b w:val="0"/>
          <w:i w:val="0"/>
          <w:szCs w:val="22"/>
        </w:rPr>
        <w:t> </w:t>
      </w:r>
      <w:r w:rsidR="008654CE" w:rsidRPr="00FC1185">
        <w:rPr>
          <w:rFonts w:ascii="Times New Roman" w:hAnsi="Times New Roman" w:cs="Times New Roman"/>
          <w:b w:val="0"/>
          <w:i w:val="0"/>
          <w:szCs w:val="22"/>
        </w:rPr>
        <w:t>maximální možnou míru</w:t>
      </w:r>
      <w:r w:rsidR="00751648" w:rsidRPr="00751648">
        <w:rPr>
          <w:rFonts w:ascii="Times New Roman" w:hAnsi="Times New Roman" w:cs="Times New Roman"/>
          <w:b w:val="0"/>
          <w:i w:val="0"/>
          <w:szCs w:val="22"/>
        </w:rPr>
        <w:t xml:space="preserve"> (počet km za dobu trvání této Smlouvy)</w:t>
      </w:r>
      <w:r w:rsidR="00843C10" w:rsidRPr="00751648">
        <w:rPr>
          <w:rFonts w:ascii="Times New Roman" w:hAnsi="Times New Roman" w:cs="Times New Roman"/>
          <w:b w:val="0"/>
          <w:i w:val="0"/>
          <w:szCs w:val="22"/>
        </w:rPr>
        <w:t xml:space="preserve"> </w:t>
      </w:r>
      <w:r w:rsidR="00B832C8" w:rsidRPr="00751648">
        <w:rPr>
          <w:rFonts w:ascii="Times New Roman" w:hAnsi="Times New Roman"/>
          <w:b w:val="0"/>
          <w:i w:val="0"/>
          <w:szCs w:val="22"/>
        </w:rPr>
        <w:t>stanoven</w:t>
      </w:r>
      <w:r w:rsidR="008654CE" w:rsidRPr="00751648">
        <w:rPr>
          <w:rFonts w:ascii="Times New Roman" w:hAnsi="Times New Roman"/>
          <w:b w:val="0"/>
          <w:i w:val="0"/>
          <w:szCs w:val="22"/>
        </w:rPr>
        <w:t>ou</w:t>
      </w:r>
      <w:r w:rsidR="00843C10" w:rsidRPr="00751648">
        <w:rPr>
          <w:rFonts w:ascii="Times New Roman" w:hAnsi="Times New Roman"/>
          <w:b w:val="0"/>
          <w:i w:val="0"/>
          <w:szCs w:val="22"/>
        </w:rPr>
        <w:t xml:space="preserve"> </w:t>
      </w:r>
      <w:r w:rsidR="00B832C8" w:rsidRPr="00751648">
        <w:rPr>
          <w:rFonts w:ascii="Times New Roman" w:hAnsi="Times New Roman"/>
          <w:b w:val="0"/>
          <w:i w:val="0"/>
          <w:szCs w:val="22"/>
        </w:rPr>
        <w:t xml:space="preserve">pro příslušnou Výběrovou skupinu </w:t>
      </w:r>
      <w:r w:rsidR="002F4AD7" w:rsidRPr="00751648">
        <w:rPr>
          <w:rFonts w:ascii="Times New Roman" w:hAnsi="Times New Roman"/>
          <w:b w:val="0"/>
          <w:i w:val="0"/>
          <w:szCs w:val="22"/>
        </w:rPr>
        <w:t xml:space="preserve">v </w:t>
      </w:r>
      <w:r w:rsidR="00B832C8" w:rsidRPr="00751648">
        <w:rPr>
          <w:rFonts w:ascii="Times New Roman" w:hAnsi="Times New Roman"/>
          <w:b w:val="0"/>
          <w:i w:val="0"/>
          <w:szCs w:val="22"/>
        </w:rPr>
        <w:t>P</w:t>
      </w:r>
      <w:r w:rsidR="002F4AD7" w:rsidRPr="00517406">
        <w:rPr>
          <w:rFonts w:ascii="Times New Roman" w:hAnsi="Times New Roman"/>
          <w:b w:val="0"/>
          <w:i w:val="0"/>
          <w:szCs w:val="22"/>
        </w:rPr>
        <w:t>říloze č.</w:t>
      </w:r>
      <w:r w:rsidR="00D94C5E" w:rsidRPr="00FC1185">
        <w:rPr>
          <w:rFonts w:ascii="Times New Roman" w:hAnsi="Times New Roman"/>
          <w:b w:val="0"/>
          <w:i w:val="0"/>
          <w:szCs w:val="22"/>
        </w:rPr>
        <w:t xml:space="preserve"> </w:t>
      </w:r>
      <w:r w:rsidR="00220262" w:rsidRPr="00383237">
        <w:rPr>
          <w:rFonts w:ascii="Times New Roman" w:hAnsi="Times New Roman"/>
          <w:b w:val="0"/>
          <w:i w:val="0"/>
          <w:szCs w:val="22"/>
        </w:rPr>
        <w:t>2</w:t>
      </w:r>
      <w:r w:rsidR="00AA6DD9" w:rsidRPr="00383237">
        <w:rPr>
          <w:rFonts w:ascii="Times New Roman" w:hAnsi="Times New Roman"/>
          <w:b w:val="0"/>
          <w:i w:val="0"/>
          <w:szCs w:val="22"/>
        </w:rPr>
        <w:t xml:space="preserve"> </w:t>
      </w:r>
      <w:r w:rsidR="00C638EC" w:rsidRPr="00383237">
        <w:rPr>
          <w:rFonts w:ascii="Times New Roman" w:hAnsi="Times New Roman"/>
          <w:b w:val="0"/>
          <w:i w:val="0"/>
          <w:szCs w:val="22"/>
        </w:rPr>
        <w:t xml:space="preserve">této </w:t>
      </w:r>
      <w:r w:rsidR="00AA6DD9" w:rsidRPr="00383237">
        <w:rPr>
          <w:rFonts w:ascii="Times New Roman" w:hAnsi="Times New Roman"/>
          <w:b w:val="0"/>
          <w:i w:val="0"/>
          <w:szCs w:val="22"/>
        </w:rPr>
        <w:t>Smlouvy</w:t>
      </w:r>
      <w:r w:rsidR="005F15CD" w:rsidRPr="00383237">
        <w:rPr>
          <w:rFonts w:ascii="Times New Roman" w:hAnsi="Times New Roman"/>
          <w:b w:val="0"/>
          <w:i w:val="0"/>
          <w:szCs w:val="22"/>
        </w:rPr>
        <w:t>,</w:t>
      </w:r>
      <w:r w:rsidR="005F15CD" w:rsidRPr="00366FC4">
        <w:rPr>
          <w:rFonts w:ascii="Times New Roman" w:hAnsi="Times New Roman" w:cs="Times New Roman"/>
          <w:b w:val="0"/>
          <w:i w:val="0"/>
          <w:szCs w:val="22"/>
        </w:rPr>
        <w:t xml:space="preserve"> případně </w:t>
      </w:r>
      <w:r w:rsidR="00770B4B" w:rsidRPr="00366FC4">
        <w:rPr>
          <w:rFonts w:ascii="Times New Roman" w:hAnsi="Times New Roman" w:cs="Times New Roman"/>
          <w:b w:val="0"/>
          <w:i w:val="0"/>
          <w:szCs w:val="22"/>
        </w:rPr>
        <w:t xml:space="preserve">Změnu rozsahu znamenající snížení výkonů dle této Smlouvy </w:t>
      </w:r>
      <w:r w:rsidR="008654CE" w:rsidRPr="00366FC4">
        <w:rPr>
          <w:rFonts w:ascii="Times New Roman" w:hAnsi="Times New Roman" w:cs="Times New Roman"/>
          <w:b w:val="0"/>
          <w:i w:val="0"/>
          <w:szCs w:val="22"/>
        </w:rPr>
        <w:t xml:space="preserve">maximálně o míru </w:t>
      </w:r>
      <w:r w:rsidR="00751648" w:rsidRPr="00751648">
        <w:rPr>
          <w:rFonts w:ascii="Times New Roman" w:hAnsi="Times New Roman" w:cs="Times New Roman"/>
          <w:b w:val="0"/>
          <w:i w:val="0"/>
          <w:szCs w:val="22"/>
        </w:rPr>
        <w:t xml:space="preserve">(počet km za dobu trvání této Smlouvy) </w:t>
      </w:r>
      <w:r w:rsidR="007D1BA0" w:rsidRPr="00751648">
        <w:rPr>
          <w:rFonts w:ascii="Times New Roman" w:hAnsi="Times New Roman"/>
          <w:b w:val="0"/>
          <w:i w:val="0"/>
          <w:szCs w:val="22"/>
        </w:rPr>
        <w:t>uveden</w:t>
      </w:r>
      <w:r w:rsidR="008654CE" w:rsidRPr="00751648">
        <w:rPr>
          <w:rFonts w:ascii="Times New Roman" w:hAnsi="Times New Roman"/>
          <w:b w:val="0"/>
          <w:i w:val="0"/>
          <w:szCs w:val="22"/>
        </w:rPr>
        <w:t>ou</w:t>
      </w:r>
      <w:r w:rsidR="007D1BA0" w:rsidRPr="00751648">
        <w:rPr>
          <w:rFonts w:ascii="Times New Roman" w:hAnsi="Times New Roman"/>
          <w:b w:val="0"/>
          <w:i w:val="0"/>
          <w:szCs w:val="22"/>
        </w:rPr>
        <w:t xml:space="preserve"> pro příslušnou Výběrovou skupinu v Příloze č. </w:t>
      </w:r>
      <w:r w:rsidR="00220262" w:rsidRPr="00751648">
        <w:rPr>
          <w:rFonts w:ascii="Times New Roman" w:hAnsi="Times New Roman"/>
          <w:b w:val="0"/>
          <w:i w:val="0"/>
          <w:szCs w:val="22"/>
        </w:rPr>
        <w:t>2</w:t>
      </w:r>
      <w:r w:rsidR="00AA6DD9" w:rsidRPr="00751648">
        <w:rPr>
          <w:rFonts w:ascii="Times New Roman" w:hAnsi="Times New Roman"/>
          <w:b w:val="0"/>
          <w:i w:val="0"/>
          <w:szCs w:val="22"/>
        </w:rPr>
        <w:t xml:space="preserve"> </w:t>
      </w:r>
      <w:r w:rsidR="00C638EC" w:rsidRPr="00751648">
        <w:rPr>
          <w:rFonts w:ascii="Times New Roman" w:hAnsi="Times New Roman"/>
          <w:b w:val="0"/>
          <w:i w:val="0"/>
          <w:szCs w:val="22"/>
        </w:rPr>
        <w:t xml:space="preserve">této </w:t>
      </w:r>
      <w:r w:rsidR="00AA6DD9" w:rsidRPr="00751648">
        <w:rPr>
          <w:rFonts w:ascii="Times New Roman" w:hAnsi="Times New Roman"/>
          <w:b w:val="0"/>
          <w:i w:val="0"/>
          <w:szCs w:val="22"/>
        </w:rPr>
        <w:t>Smlouvy</w:t>
      </w:r>
      <w:r w:rsidR="008654CE" w:rsidRPr="004719C5">
        <w:rPr>
          <w:rFonts w:ascii="Times New Roman" w:hAnsi="Times New Roman"/>
          <w:b w:val="0"/>
          <w:i w:val="0"/>
          <w:szCs w:val="22"/>
        </w:rPr>
        <w:t>.</w:t>
      </w:r>
      <w:bookmarkEnd w:id="62"/>
      <w:bookmarkEnd w:id="63"/>
    </w:p>
    <w:p w14:paraId="500284F2" w14:textId="596594C7" w:rsidR="009B67F3" w:rsidRPr="00C97D38" w:rsidRDefault="00CF5302" w:rsidP="00F75285">
      <w:pPr>
        <w:pStyle w:val="Clanek11"/>
        <w:ind w:hanging="754"/>
        <w:rPr>
          <w:rFonts w:ascii="Times New Roman" w:hAnsi="Times New Roman" w:cs="Times New Roman"/>
          <w:b w:val="0"/>
          <w:i w:val="0"/>
          <w:szCs w:val="22"/>
        </w:rPr>
      </w:pPr>
      <w:bookmarkStart w:id="64" w:name="_Ref271622636"/>
      <w:r w:rsidRPr="00C97D38">
        <w:rPr>
          <w:rFonts w:ascii="Times New Roman" w:hAnsi="Times New Roman" w:cs="Times New Roman"/>
          <w:b w:val="0"/>
          <w:i w:val="0"/>
          <w:szCs w:val="22"/>
        </w:rPr>
        <w:t xml:space="preserve">Kromě </w:t>
      </w:r>
      <w:r w:rsidR="005217F1">
        <w:rPr>
          <w:rFonts w:ascii="Times New Roman" w:hAnsi="Times New Roman" w:cs="Times New Roman"/>
          <w:b w:val="0"/>
          <w:i w:val="0"/>
          <w:szCs w:val="22"/>
        </w:rPr>
        <w:t>Kompenzace</w:t>
      </w:r>
      <w:r w:rsidR="005217F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vypočtené dle čl</w:t>
      </w:r>
      <w:r w:rsidR="00AA6DD9">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_Ref444697427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C638EC">
        <w:rPr>
          <w:rFonts w:ascii="Times New Roman" w:hAnsi="Times New Roman" w:cs="Times New Roman"/>
          <w:b w:val="0"/>
          <w:i w:val="0"/>
          <w:szCs w:val="22"/>
        </w:rPr>
        <w:t>3</w:t>
      </w:r>
      <w:r w:rsidR="00C638EC">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čl</w:t>
      </w:r>
      <w:r w:rsidR="00AA6DD9">
        <w:rPr>
          <w:rFonts w:ascii="Times New Roman" w:hAnsi="Times New Roman" w:cs="Times New Roman"/>
          <w:b w:val="0"/>
          <w:i w:val="0"/>
          <w:szCs w:val="22"/>
        </w:rPr>
        <w:t>.</w:t>
      </w:r>
      <w:r w:rsidR="009B67F3" w:rsidRPr="00C97D38">
        <w:rPr>
          <w:rFonts w:ascii="Times New Roman" w:hAnsi="Times New Roman" w:cs="Times New Roman"/>
          <w:b w:val="0"/>
          <w:i w:val="0"/>
          <w:szCs w:val="22"/>
        </w:rPr>
        <w:t xml:space="preserve"> </w:t>
      </w:r>
      <w:r w:rsidR="005217F1">
        <w:rPr>
          <w:rFonts w:ascii="Times New Roman" w:hAnsi="Times New Roman" w:cs="Times New Roman"/>
          <w:b w:val="0"/>
          <w:i w:val="0"/>
          <w:szCs w:val="22"/>
        </w:rPr>
        <w:fldChar w:fldCharType="begin"/>
      </w:r>
      <w:r w:rsidR="005217F1">
        <w:rPr>
          <w:rFonts w:ascii="Times New Roman" w:hAnsi="Times New Roman" w:cs="Times New Roman"/>
          <w:b w:val="0"/>
          <w:i w:val="0"/>
          <w:szCs w:val="22"/>
        </w:rPr>
        <w:instrText xml:space="preserve"> REF _Ref34128664 \r \h </w:instrText>
      </w:r>
      <w:r w:rsidR="005217F1">
        <w:rPr>
          <w:rFonts w:ascii="Times New Roman" w:hAnsi="Times New Roman" w:cs="Times New Roman"/>
          <w:b w:val="0"/>
          <w:i w:val="0"/>
          <w:szCs w:val="22"/>
        </w:rPr>
      </w:r>
      <w:r w:rsidR="005217F1">
        <w:rPr>
          <w:rFonts w:ascii="Times New Roman" w:hAnsi="Times New Roman" w:cs="Times New Roman"/>
          <w:b w:val="0"/>
          <w:i w:val="0"/>
          <w:szCs w:val="22"/>
        </w:rPr>
        <w:fldChar w:fldCharType="separate"/>
      </w:r>
      <w:r w:rsidR="005217F1">
        <w:rPr>
          <w:rFonts w:ascii="Times New Roman" w:hAnsi="Times New Roman" w:cs="Times New Roman"/>
          <w:b w:val="0"/>
          <w:i w:val="0"/>
          <w:szCs w:val="22"/>
        </w:rPr>
        <w:t>7</w:t>
      </w:r>
      <w:r w:rsidR="005217F1">
        <w:rPr>
          <w:rFonts w:ascii="Times New Roman" w:hAnsi="Times New Roman" w:cs="Times New Roman"/>
          <w:b w:val="0"/>
          <w:i w:val="0"/>
          <w:szCs w:val="22"/>
        </w:rPr>
        <w:fldChar w:fldCharType="end"/>
      </w:r>
      <w:r w:rsidR="00AA6DD9">
        <w:rPr>
          <w:rFonts w:ascii="Times New Roman" w:hAnsi="Times New Roman" w:cs="Times New Roman"/>
          <w:b w:val="0"/>
          <w:i w:val="0"/>
          <w:szCs w:val="22"/>
        </w:rPr>
        <w:t xml:space="preserve"> </w:t>
      </w:r>
      <w:r w:rsidR="005217F1">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9B67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7FA346CE"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Současně od data zařazení do provozu bude </w:t>
      </w:r>
      <w:r w:rsidR="007D1BA0" w:rsidRPr="00C97D38">
        <w:rPr>
          <w:rFonts w:ascii="Times New Roman" w:hAnsi="Times New Roman" w:cs="Times New Roman"/>
          <w:b w:val="0"/>
          <w:i w:val="0"/>
          <w:szCs w:val="22"/>
        </w:rPr>
        <w:t xml:space="preserve">údaj o stáří </w:t>
      </w:r>
      <w:r w:rsidR="00D24995" w:rsidRPr="00C97D38">
        <w:rPr>
          <w:rFonts w:ascii="Times New Roman" w:hAnsi="Times New Roman" w:cs="Times New Roman"/>
          <w:b w:val="0"/>
          <w:i w:val="0"/>
          <w:szCs w:val="22"/>
        </w:rPr>
        <w:t>Vozidl</w:t>
      </w:r>
      <w:r w:rsidR="007D1BA0"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započítáván </w:t>
      </w:r>
      <w:r w:rsidRPr="00C97D38">
        <w:rPr>
          <w:rFonts w:ascii="Times New Roman" w:hAnsi="Times New Roman" w:cs="Times New Roman"/>
          <w:b w:val="0"/>
          <w:i w:val="0"/>
          <w:szCs w:val="22"/>
        </w:rPr>
        <w:lastRenderedPageBreak/>
        <w:t xml:space="preserve">do výpočtu průměrného stáří vozového parku 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_Ref34127286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DC3258">
        <w:rPr>
          <w:rFonts w:ascii="Times New Roman" w:hAnsi="Times New Roman" w:cs="Times New Roman"/>
          <w:b w:val="0"/>
          <w:i w:val="0"/>
          <w:szCs w:val="22"/>
        </w:rPr>
        <w:t>5.4</w:t>
      </w:r>
      <w:r w:rsidR="00DC3258">
        <w:rPr>
          <w:rFonts w:ascii="Times New Roman" w:hAnsi="Times New Roman" w:cs="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Pr="00C97D38">
        <w:rPr>
          <w:rFonts w:ascii="Times New Roman" w:hAnsi="Times New Roman" w:cs="Times New Roman"/>
          <w:b w:val="0"/>
          <w:i w:val="0"/>
          <w:szCs w:val="22"/>
        </w:rPr>
        <w:t>.</w:t>
      </w:r>
      <w:r w:rsidR="00930AD9" w:rsidRPr="00C97D38">
        <w:rPr>
          <w:rFonts w:ascii="Times New Roman" w:hAnsi="Times New Roman" w:cs="Times New Roman"/>
          <w:b w:val="0"/>
          <w:i w:val="0"/>
          <w:szCs w:val="22"/>
        </w:rPr>
        <w:t xml:space="preserve"> 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odst</w:t>
      </w:r>
      <w:r w:rsidR="00AA6DD9">
        <w:rPr>
          <w:rFonts w:ascii="Times New Roman" w:hAnsi="Times New Roman" w:cs="Times New Roman"/>
          <w:b w:val="0"/>
          <w:i w:val="0"/>
          <w:szCs w:val="22"/>
        </w:rPr>
        <w:t>.</w:t>
      </w:r>
      <w:r w:rsidR="007D1BA0"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_Ref271622358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7E7672">
        <w:rPr>
          <w:rFonts w:ascii="Times New Roman" w:hAnsi="Times New Roman"/>
          <w:b w:val="0"/>
          <w:i w:val="0"/>
          <w:szCs w:val="22"/>
        </w:rPr>
        <w:t>5.3</w:t>
      </w:r>
      <w:r w:rsidR="005B62E4" w:rsidRPr="004719C5">
        <w:rPr>
          <w:rFonts w:ascii="Times New Roman" w:hAnsi="Times New Roman"/>
          <w:b w:val="0"/>
          <w:i w:val="0"/>
          <w:szCs w:val="22"/>
        </w:rPr>
        <w:fldChar w:fldCharType="end"/>
      </w:r>
      <w:r w:rsidR="00DC3258">
        <w:rPr>
          <w:rFonts w:ascii="Times New Roman" w:hAnsi="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_Ref34127286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DC3258">
        <w:rPr>
          <w:rFonts w:ascii="Times New Roman" w:hAnsi="Times New Roman"/>
          <w:b w:val="0"/>
          <w:i w:val="0"/>
          <w:szCs w:val="22"/>
        </w:rPr>
        <w:t>5.4</w:t>
      </w:r>
      <w:r w:rsidR="00DC3258">
        <w:rPr>
          <w:rFonts w:ascii="Times New Roman" w:hAnsi="Times New Roman"/>
          <w:b w:val="0"/>
          <w:i w:val="0"/>
          <w:szCs w:val="22"/>
        </w:rPr>
        <w:fldChar w:fldCharType="end"/>
      </w:r>
      <w:r w:rsidR="00DC3258">
        <w:rPr>
          <w:rFonts w:ascii="Times New Roman" w:hAnsi="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_Ref34127527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DC3258">
        <w:rPr>
          <w:rFonts w:ascii="Times New Roman" w:hAnsi="Times New Roman"/>
          <w:b w:val="0"/>
          <w:i w:val="0"/>
          <w:szCs w:val="22"/>
        </w:rPr>
        <w:t>5.5</w:t>
      </w:r>
      <w:r w:rsidR="00DC3258">
        <w:rPr>
          <w:rFonts w:ascii="Times New Roman" w:hAnsi="Times New Roman"/>
          <w:b w:val="0"/>
          <w:i w:val="0"/>
          <w:szCs w:val="22"/>
        </w:rPr>
        <w:fldChar w:fldCharType="end"/>
      </w:r>
      <w:r w:rsidR="00DC3258">
        <w:rPr>
          <w:rFonts w:ascii="Times New Roman" w:hAnsi="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_Ref34127537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DC3258">
        <w:rPr>
          <w:rFonts w:ascii="Times New Roman" w:hAnsi="Times New Roman"/>
          <w:b w:val="0"/>
          <w:i w:val="0"/>
          <w:szCs w:val="22"/>
        </w:rPr>
        <w:t>5.6</w:t>
      </w:r>
      <w:r w:rsidR="00DC3258">
        <w:rPr>
          <w:rFonts w:ascii="Times New Roman" w:hAnsi="Times New Roman"/>
          <w:b w:val="0"/>
          <w:i w:val="0"/>
          <w:szCs w:val="22"/>
        </w:rPr>
        <w:fldChar w:fldCharType="end"/>
      </w:r>
      <w:r w:rsidR="00DC3258">
        <w:rPr>
          <w:rFonts w:ascii="Times New Roman" w:hAnsi="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_Ref34127232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DC3258">
        <w:rPr>
          <w:rFonts w:ascii="Times New Roman" w:hAnsi="Times New Roman"/>
          <w:b w:val="0"/>
          <w:i w:val="0"/>
          <w:szCs w:val="22"/>
        </w:rPr>
        <w:t>5.7</w:t>
      </w:r>
      <w:r w:rsidR="00DC3258">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DC3258">
        <w:rPr>
          <w:rFonts w:ascii="Times New Roman" w:hAnsi="Times New Roman" w:cs="Times New Roman"/>
          <w:b w:val="0"/>
          <w:i w:val="0"/>
          <w:szCs w:val="22"/>
        </w:rPr>
        <w:t>a</w:t>
      </w:r>
      <w:r w:rsidR="00DC3258"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7E7672">
        <w:rPr>
          <w:rFonts w:ascii="Times New Roman" w:hAnsi="Times New Roman"/>
          <w:b w:val="0"/>
          <w:i w:val="0"/>
          <w:szCs w:val="22"/>
        </w:rPr>
        <w:t>5.8</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64"/>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65" w:name="_Ref274704726"/>
      <w:r w:rsidRPr="00C97D38">
        <w:rPr>
          <w:rFonts w:ascii="Times New Roman" w:hAnsi="Times New Roman" w:cs="Times New Roman"/>
          <w:b w:val="0"/>
          <w:i w:val="0"/>
          <w:szCs w:val="22"/>
        </w:rPr>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65"/>
    </w:p>
    <w:p w14:paraId="7DFEF803" w14:textId="52BBADEB" w:rsidR="002476B7" w:rsidRPr="00C97D38" w:rsidRDefault="002476B7" w:rsidP="00F75285">
      <w:pPr>
        <w:pStyle w:val="Clanek11"/>
        <w:ind w:hanging="754"/>
        <w:rPr>
          <w:rFonts w:ascii="Times New Roman" w:hAnsi="Times New Roman" w:cs="Times New Roman"/>
          <w:b w:val="0"/>
          <w:i w:val="0"/>
          <w:szCs w:val="22"/>
        </w:rPr>
      </w:pPr>
      <w:bookmarkStart w:id="66"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linky mezinárodní autobusové dopravy požádat Dopravní úřad o vydání Eurolicence a dále do dvou pracovních dnů od získání Eurolicence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w:t>
      </w:r>
      <w:r w:rsidR="00C55A05">
        <w:rPr>
          <w:rFonts w:ascii="Times New Roman" w:hAnsi="Times New Roman" w:cs="Times New Roman"/>
          <w:b w:val="0"/>
          <w:i w:val="0"/>
          <w:szCs w:val="22"/>
        </w:rPr>
        <w:t>splněním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66"/>
    </w:p>
    <w:p w14:paraId="397D74D0" w14:textId="2EA55282" w:rsidR="00E85331" w:rsidRPr="00C97D38" w:rsidRDefault="00E85331" w:rsidP="00F75285">
      <w:pPr>
        <w:pStyle w:val="Clanek11"/>
        <w:ind w:hanging="754"/>
        <w:rPr>
          <w:rFonts w:ascii="Times New Roman" w:hAnsi="Times New Roman" w:cs="Times New Roman"/>
          <w:b w:val="0"/>
          <w:i w:val="0"/>
          <w:szCs w:val="22"/>
        </w:rPr>
      </w:pPr>
      <w:bookmarkStart w:id="67" w:name="_Ref271622418"/>
      <w:bookmarkStart w:id="68"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w:t>
      </w:r>
      <w:r w:rsidR="00AA6DD9">
        <w:rPr>
          <w:rFonts w:ascii="Times New Roman" w:hAnsi="Times New Roman" w:cs="Times New Roman"/>
          <w:b w:val="0"/>
          <w:i w:val="0"/>
          <w:szCs w:val="22"/>
        </w:rPr>
        <w:t> </w:t>
      </w:r>
      <w:r w:rsidRPr="00C97D38">
        <w:rPr>
          <w:rFonts w:ascii="Times New Roman" w:hAnsi="Times New Roman" w:cs="Times New Roman"/>
          <w:b w:val="0"/>
          <w:i w:val="0"/>
          <w:szCs w:val="22"/>
        </w:rPr>
        <w:t>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67"/>
      <w:r w:rsidR="00B30852" w:rsidRPr="00C97D38">
        <w:rPr>
          <w:rFonts w:ascii="Times New Roman" w:hAnsi="Times New Roman" w:cs="Times New Roman"/>
          <w:b w:val="0"/>
          <w:i w:val="0"/>
          <w:szCs w:val="22"/>
        </w:rPr>
        <w:t xml:space="preserve"> </w:t>
      </w:r>
      <w:bookmarkEnd w:id="68"/>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FB41A4">
        <w:rPr>
          <w:rFonts w:ascii="Times New Roman" w:hAnsi="Times New Roman" w:cs="Times New Roman"/>
          <w:b w:val="0"/>
          <w:i w:val="0"/>
          <w:szCs w:val="22"/>
        </w:rPr>
        <w:t xml:space="preserve">Smlouvy </w:t>
      </w:r>
      <w:r w:rsidR="000F00D5" w:rsidRPr="00C97D38">
        <w:rPr>
          <w:rFonts w:ascii="Times New Roman" w:hAnsi="Times New Roman" w:cs="Times New Roman"/>
          <w:b w:val="0"/>
          <w:i w:val="0"/>
          <w:szCs w:val="22"/>
        </w:rPr>
        <w:t xml:space="preserve">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55A05">
        <w:rPr>
          <w:rFonts w:ascii="Times New Roman" w:hAnsi="Times New Roman" w:cs="Times New Roman"/>
          <w:b w:val="0"/>
          <w:i w:val="0"/>
          <w:szCs w:val="22"/>
        </w:rPr>
        <w:t>, a to i </w:t>
      </w:r>
      <w:r w:rsidR="00C82EF2" w:rsidRPr="00C97D38">
        <w:rPr>
          <w:rFonts w:ascii="Times New Roman" w:hAnsi="Times New Roman" w:cs="Times New Roman"/>
          <w:b w:val="0"/>
          <w:i w:val="0"/>
          <w:szCs w:val="22"/>
        </w:rPr>
        <w:t>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C23F47">
      <w:pPr>
        <w:pStyle w:val="Nadpis1"/>
        <w:tabs>
          <w:tab w:val="clear" w:pos="754"/>
          <w:tab w:val="num" w:pos="851"/>
        </w:tabs>
        <w:ind w:left="851" w:hanging="851"/>
        <w:rPr>
          <w:rFonts w:cs="Times New Roman"/>
        </w:rPr>
      </w:pPr>
      <w:r w:rsidRPr="00C97D38">
        <w:rPr>
          <w:rFonts w:cs="Times New Roman"/>
        </w:rPr>
        <w:t>Garance návazností v rámci IDS JMK</w:t>
      </w:r>
    </w:p>
    <w:p w14:paraId="52B1126E" w14:textId="34E7FD40"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FB41A4">
        <w:rPr>
          <w:rFonts w:ascii="Times New Roman" w:hAnsi="Times New Roman" w:cs="Times New Roman"/>
          <w:b w:val="0"/>
          <w:i w:val="0"/>
          <w:szCs w:val="22"/>
        </w:rPr>
        <w:t>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01BD79CB" w:rsidR="00835519" w:rsidRPr="00C97D38" w:rsidRDefault="005D446D" w:rsidP="00980C47">
      <w:pPr>
        <w:pStyle w:val="Clanek11"/>
        <w:ind w:hanging="754"/>
        <w:rPr>
          <w:rFonts w:ascii="Times New Roman" w:hAnsi="Times New Roman" w:cs="Times New Roman"/>
          <w:b w:val="0"/>
          <w:i w:val="0"/>
          <w:szCs w:val="22"/>
        </w:rPr>
      </w:pPr>
      <w:bookmarkStart w:id="69"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C55A05">
        <w:rPr>
          <w:rFonts w:ascii="Times New Roman" w:hAnsi="Times New Roman" w:cs="Times New Roman"/>
          <w:b w:val="0"/>
          <w:i w:val="0"/>
          <w:szCs w:val="22"/>
        </w:rPr>
        <w:t xml:space="preserve"> a </w:t>
      </w:r>
      <w:r w:rsidR="00835519" w:rsidRPr="00C97D38">
        <w:rPr>
          <w:rFonts w:ascii="Times New Roman" w:hAnsi="Times New Roman" w:cs="Times New Roman"/>
          <w:b w:val="0"/>
          <w:i w:val="0"/>
          <w:szCs w:val="22"/>
        </w:rPr>
        <w:t xml:space="preserve">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w:t>
      </w:r>
      <w:bookmarkEnd w:id="69"/>
    </w:p>
    <w:p w14:paraId="688E216E" w14:textId="4AF2399E" w:rsidR="00980C47" w:rsidRPr="00C97D38" w:rsidRDefault="00980C47" w:rsidP="00B30852">
      <w:pPr>
        <w:pStyle w:val="Clanek11"/>
        <w:ind w:hanging="754"/>
        <w:rPr>
          <w:rFonts w:ascii="Times New Roman" w:hAnsi="Times New Roman" w:cs="Times New Roman"/>
          <w:b w:val="0"/>
          <w:i w:val="0"/>
          <w:szCs w:val="22"/>
        </w:rPr>
      </w:pPr>
      <w:bookmarkStart w:id="70"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IDS JMK zaviněním Dopravce a</w:t>
      </w:r>
      <w:r w:rsidR="00FB41A4">
        <w:rPr>
          <w:rFonts w:ascii="Times New Roman" w:hAnsi="Times New Roman" w:cs="Times New Roman"/>
          <w:b w:val="0"/>
          <w:i w:val="0"/>
          <w:szCs w:val="22"/>
        </w:rPr>
        <w:t> </w:t>
      </w:r>
      <w:r w:rsidRPr="00C97D38">
        <w:rPr>
          <w:rFonts w:ascii="Times New Roman" w:hAnsi="Times New Roman" w:cs="Times New Roman"/>
          <w:b w:val="0"/>
          <w:i w:val="0"/>
          <w:szCs w:val="22"/>
        </w:rPr>
        <w:t xml:space="preserve">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w:t>
      </w:r>
      <w:r w:rsidR="00FB41A4">
        <w:rPr>
          <w:rFonts w:ascii="Times New Roman" w:hAnsi="Times New Roman" w:cs="Times New Roman"/>
          <w:b w:val="0"/>
          <w:i w:val="0"/>
          <w:szCs w:val="22"/>
        </w:rPr>
        <w:t> </w:t>
      </w:r>
      <w:r w:rsidR="00BF7737">
        <w:rPr>
          <w:rFonts w:ascii="Times New Roman" w:hAnsi="Times New Roman" w:cs="Times New Roman"/>
          <w:b w:val="0"/>
          <w:i w:val="0"/>
          <w:szCs w:val="22"/>
        </w:rPr>
        <w:t>příslušné Nabídkové ceny</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220262" w:rsidRPr="00C97D38">
        <w:rPr>
          <w:rFonts w:ascii="Times New Roman" w:hAnsi="Times New Roman" w:cs="Times New Roman"/>
          <w:b w:val="0"/>
          <w:i w:val="0"/>
          <w:szCs w:val="22"/>
        </w:rPr>
        <w:t>6</w:t>
      </w:r>
      <w:r w:rsidRPr="00C97D38">
        <w:rPr>
          <w:rFonts w:ascii="Times New Roman" w:hAnsi="Times New Roman" w:cs="Times New Roman"/>
          <w:b w:val="0"/>
          <w:i w:val="0"/>
          <w:szCs w:val="22"/>
        </w:rPr>
        <w:t xml:space="preserve"> této Smlouvy.</w:t>
      </w:r>
      <w:bookmarkEnd w:id="70"/>
    </w:p>
    <w:p w14:paraId="2FA56CE0" w14:textId="2A4D0B32" w:rsidR="00096A5B" w:rsidRPr="00C97D38" w:rsidRDefault="00096A5B" w:rsidP="00980C47">
      <w:pPr>
        <w:pStyle w:val="Clanek11"/>
        <w:ind w:hanging="754"/>
        <w:rPr>
          <w:rFonts w:ascii="Times New Roman" w:hAnsi="Times New Roman" w:cs="Times New Roman"/>
          <w:b w:val="0"/>
          <w:i w:val="0"/>
        </w:rPr>
      </w:pPr>
      <w:bookmarkStart w:id="71" w:name="_Ref277568001"/>
      <w:bookmarkStart w:id="72"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4B7928" w:rsidRPr="00C97D38">
        <w:rPr>
          <w:rFonts w:ascii="Times New Roman" w:hAnsi="Times New Roman" w:cs="Times New Roman"/>
          <w:b w:val="0"/>
          <w:i w:val="0"/>
          <w:szCs w:val="22"/>
        </w:rPr>
        <w:t xml:space="preserve"> 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7E7672">
        <w:rPr>
          <w:rFonts w:ascii="Times New Roman" w:hAnsi="Times New Roman"/>
          <w:b w:val="0"/>
          <w:i w:val="0"/>
          <w:szCs w:val="22"/>
        </w:rPr>
        <w:t>3.16</w:t>
      </w:r>
      <w:r w:rsidR="001F35B5" w:rsidRPr="004719C5">
        <w:rPr>
          <w:rFonts w:ascii="Times New Roman" w:hAnsi="Times New Roman"/>
          <w:b w:val="0"/>
          <w:i w:val="0"/>
          <w:szCs w:val="22"/>
        </w:rPr>
        <w:fldChar w:fldCharType="end"/>
      </w:r>
      <w:r w:rsidR="001A3395">
        <w:rPr>
          <w:rFonts w:ascii="Times New Roman" w:hAnsi="Times New Roman"/>
          <w:b w:val="0"/>
          <w:i w:val="0"/>
          <w:szCs w:val="22"/>
        </w:rPr>
        <w:t xml:space="preserve"> této</w:t>
      </w:r>
      <w:r w:rsidR="001F35B5" w:rsidRPr="00C97D38">
        <w:rPr>
          <w:rFonts w:ascii="Times New Roman" w:hAnsi="Times New Roman" w:cs="Times New Roman"/>
          <w:b w:val="0"/>
          <w:i w:val="0"/>
          <w:szCs w:val="22"/>
        </w:rPr>
        <w:t xml:space="preserve"> </w:t>
      </w:r>
      <w:r w:rsidR="003A4C96">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a zahrnuje se k ní i</w:t>
      </w:r>
      <w:r w:rsidR="003A4C96">
        <w:rPr>
          <w:rFonts w:ascii="Times New Roman" w:hAnsi="Times New Roman" w:cs="Times New Roman"/>
          <w:b w:val="0"/>
          <w:i w:val="0"/>
          <w:szCs w:val="22"/>
        </w:rPr>
        <w:t> </w:t>
      </w:r>
      <w:r w:rsidRPr="00C97D38">
        <w:rPr>
          <w:rFonts w:ascii="Times New Roman" w:hAnsi="Times New Roman" w:cs="Times New Roman"/>
          <w:b w:val="0"/>
          <w:i w:val="0"/>
          <w:szCs w:val="22"/>
        </w:rPr>
        <w:t xml:space="preserve">kilometrická </w:t>
      </w:r>
      <w:r w:rsidRPr="00C97D38">
        <w:rPr>
          <w:rFonts w:ascii="Times New Roman" w:hAnsi="Times New Roman" w:cs="Times New Roman"/>
          <w:b w:val="0"/>
          <w:i w:val="0"/>
          <w:szCs w:val="22"/>
        </w:rPr>
        <w:lastRenderedPageBreak/>
        <w:t xml:space="preserve">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stanoví se kilometrická délka zcela dle sku</w:t>
      </w:r>
      <w:r w:rsidR="00C55A05">
        <w:rPr>
          <w:rFonts w:ascii="Times New Roman" w:hAnsi="Times New Roman" w:cs="Times New Roman"/>
          <w:b w:val="0"/>
          <w:i w:val="0"/>
          <w:szCs w:val="22"/>
        </w:rPr>
        <w:t>tečně ujeté vzdálenosti, a to v </w:t>
      </w:r>
      <w:r w:rsidRPr="00C97D38">
        <w:rPr>
          <w:rFonts w:ascii="Times New Roman" w:hAnsi="Times New Roman" w:cs="Times New Roman"/>
          <w:b w:val="0"/>
          <w:i w:val="0"/>
          <w:szCs w:val="22"/>
        </w:rPr>
        <w:t xml:space="preserve">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71"/>
    </w:p>
    <w:p w14:paraId="784EA723" w14:textId="6B40E4AA" w:rsidR="005D446D" w:rsidRPr="00C97D38" w:rsidRDefault="005D446D" w:rsidP="00980C47">
      <w:pPr>
        <w:pStyle w:val="Clanek11"/>
        <w:ind w:hanging="754"/>
        <w:rPr>
          <w:rFonts w:ascii="Times New Roman" w:hAnsi="Times New Roman" w:cs="Times New Roman"/>
          <w:b w:val="0"/>
          <w:i w:val="0"/>
        </w:rPr>
      </w:pPr>
      <w:bookmarkStart w:id="73" w:name="_Ref274705004"/>
      <w:bookmarkEnd w:id="72"/>
      <w:r w:rsidRPr="00C97D38">
        <w:rPr>
          <w:rFonts w:ascii="Times New Roman" w:hAnsi="Times New Roman" w:cs="Times New Roman"/>
          <w:b w:val="0"/>
          <w:i w:val="0"/>
        </w:rPr>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w:t>
      </w:r>
      <w:r w:rsidR="00C55A05">
        <w:rPr>
          <w:rFonts w:ascii="Times New Roman" w:hAnsi="Times New Roman" w:cs="Times New Roman"/>
          <w:b w:val="0"/>
          <w:i w:val="0"/>
        </w:rPr>
        <w:t>nutého rozsahu vozového parku a </w:t>
      </w:r>
      <w:r w:rsidR="00865E7F" w:rsidRPr="00C97D38">
        <w:rPr>
          <w:rFonts w:ascii="Times New Roman" w:hAnsi="Times New Roman" w:cs="Times New Roman"/>
          <w:b w:val="0"/>
          <w:i w:val="0"/>
        </w:rPr>
        <w:t>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w:t>
      </w:r>
      <w:r w:rsidR="003A4C96">
        <w:rPr>
          <w:rFonts w:ascii="Times New Roman" w:hAnsi="Times New Roman" w:cs="Times New Roman"/>
          <w:b w:val="0"/>
          <w:i w:val="0"/>
        </w:rPr>
        <w:t>.</w:t>
      </w:r>
      <w:r w:rsidR="00E367FB" w:rsidRPr="00C97D38">
        <w:rPr>
          <w:rFonts w:ascii="Times New Roman" w:hAnsi="Times New Roman" w:cs="Times New Roman"/>
          <w:b w:val="0"/>
          <w:i w:val="0"/>
        </w:rPr>
        <w:t xml:space="preserv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7E7672">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w:t>
      </w:r>
      <w:r w:rsidR="001A3395">
        <w:rPr>
          <w:rFonts w:ascii="Times New Roman" w:hAnsi="Times New Roman" w:cs="Times New Roman"/>
          <w:b w:val="0"/>
          <w:i w:val="0"/>
        </w:rPr>
        <w:t xml:space="preserve">této </w:t>
      </w:r>
      <w:r w:rsidR="003A4C96">
        <w:rPr>
          <w:rFonts w:ascii="Times New Roman" w:hAnsi="Times New Roman" w:cs="Times New Roman"/>
          <w:b w:val="0"/>
          <w:i w:val="0"/>
        </w:rPr>
        <w:t xml:space="preserve">Smlouvy </w:t>
      </w:r>
      <w:r w:rsidR="00686F5D" w:rsidRPr="00C97D38">
        <w:rPr>
          <w:rFonts w:ascii="Times New Roman" w:hAnsi="Times New Roman" w:cs="Times New Roman"/>
          <w:b w:val="0"/>
          <w:i w:val="0"/>
        </w:rPr>
        <w:t>se uplatní obdobně.</w:t>
      </w:r>
      <w:r w:rsidR="00B30852" w:rsidRPr="00C97D38">
        <w:rPr>
          <w:rFonts w:ascii="Times New Roman" w:hAnsi="Times New Roman" w:cs="Times New Roman"/>
          <w:b w:val="0"/>
          <w:i w:val="0"/>
        </w:rPr>
        <w:t xml:space="preserve"> </w:t>
      </w:r>
      <w:bookmarkEnd w:id="73"/>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w:t>
      </w:r>
      <w:r w:rsidR="003A4C96">
        <w:rPr>
          <w:rFonts w:ascii="Times New Roman" w:hAnsi="Times New Roman" w:cs="Times New Roman"/>
          <w:b w:val="0"/>
          <w:i w:val="0"/>
          <w:szCs w:val="22"/>
        </w:rPr>
        <w:noBreakHyphen/>
        <w:t> </w:t>
      </w:r>
      <w:r w:rsidR="00C82EF2" w:rsidRPr="00C97D38">
        <w:rPr>
          <w:rFonts w:ascii="Times New Roman" w:hAnsi="Times New Roman" w:cs="Times New Roman"/>
          <w:b w:val="0"/>
          <w:i w:val="0"/>
          <w:szCs w:val="22"/>
        </w:rPr>
        <w:t>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C23F47">
      <w:pPr>
        <w:pStyle w:val="Nadpis1"/>
        <w:tabs>
          <w:tab w:val="clear" w:pos="754"/>
          <w:tab w:val="num" w:pos="851"/>
        </w:tabs>
        <w:ind w:left="851" w:hanging="851"/>
        <w:rPr>
          <w:rFonts w:cs="Times New Roman"/>
        </w:rPr>
      </w:pPr>
      <w:r w:rsidRPr="00C97D38">
        <w:rPr>
          <w:rFonts w:cs="Times New Roman"/>
        </w:rPr>
        <w:t>Přepravní kontrola</w:t>
      </w:r>
    </w:p>
    <w:p w14:paraId="43CC083E" w14:textId="259A62DB"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bude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oprávněn požadovat, s tím, že z vymožených částek připadne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jízdné včetně DPH a ostatní částky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00327B9D">
        <w:rPr>
          <w:rFonts w:ascii="Times New Roman" w:hAnsi="Times New Roman" w:cs="Times New Roman"/>
          <w:b w:val="0"/>
          <w:i w:val="0"/>
          <w:szCs w:val="22"/>
        </w:rPr>
        <w:t>.</w:t>
      </w:r>
    </w:p>
    <w:p w14:paraId="0565076C" w14:textId="0EBAC3E3"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C55A05">
        <w:rPr>
          <w:rFonts w:ascii="Times New Roman" w:hAnsi="Times New Roman" w:cs="Times New Roman"/>
          <w:b w:val="0"/>
          <w:i w:val="0"/>
          <w:szCs w:val="22"/>
        </w:rPr>
        <w:t xml:space="preserve"> a </w:t>
      </w:r>
      <w:r w:rsidR="006870CA" w:rsidRPr="00C97D38">
        <w:rPr>
          <w:rFonts w:ascii="Times New Roman" w:hAnsi="Times New Roman" w:cs="Times New Roman"/>
          <w:b w:val="0"/>
          <w:i w:val="0"/>
          <w:szCs w:val="22"/>
        </w:rPr>
        <w:t>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pohledávek z</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p>
    <w:p w14:paraId="0FDA65FF" w14:textId="595AEBD1" w:rsidR="006870CA" w:rsidRPr="00C97D38" w:rsidRDefault="000E29D6" w:rsidP="00F75285">
      <w:pPr>
        <w:pStyle w:val="Clanek11"/>
        <w:ind w:hanging="754"/>
        <w:rPr>
          <w:rFonts w:ascii="Times New Roman" w:hAnsi="Times New Roman" w:cs="Times New Roman"/>
          <w:b w:val="0"/>
          <w:i w:val="0"/>
          <w:szCs w:val="22"/>
        </w:rPr>
      </w:pPr>
      <w:bookmarkStart w:id="74" w:name="_Hlk25564951"/>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povinen toto jízdné včetně DPH uhradit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v jehož </w:t>
      </w:r>
      <w:r w:rsidR="00E712A3"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ozidle byl cestující bez platného jízdního dokladu zjištěn, a to do 10.</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pracovního dne měsíce následujícího po</w:t>
      </w:r>
      <w:r w:rsidR="00A41EFB" w:rsidRPr="00C97D38">
        <w:rPr>
          <w:rFonts w:ascii="Times New Roman" w:hAnsi="Times New Roman" w:cs="Times New Roman"/>
          <w:b w:val="0"/>
          <w:i w:val="0"/>
          <w:szCs w:val="22"/>
        </w:rPr>
        <w:t xml:space="preserve"> měsíci, v němž bylo dodatečné jízdné</w:t>
      </w:r>
      <w:r w:rsidR="006870CA" w:rsidRPr="00C97D38">
        <w:rPr>
          <w:rFonts w:ascii="Times New Roman" w:hAnsi="Times New Roman" w:cs="Times New Roman"/>
          <w:b w:val="0"/>
          <w:i w:val="0"/>
          <w:szCs w:val="22"/>
        </w:rPr>
        <w:t xml:space="preserve"> v</w:t>
      </w:r>
      <w:r w:rsidR="00A41EFB" w:rsidRPr="00C97D38">
        <w:rPr>
          <w:rFonts w:ascii="Times New Roman" w:hAnsi="Times New Roman" w:cs="Times New Roman"/>
          <w:b w:val="0"/>
          <w:i w:val="0"/>
          <w:szCs w:val="22"/>
        </w:rPr>
        <w:t>ybráno</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 </w:t>
      </w:r>
      <w:r w:rsidR="00E823F9" w:rsidRPr="00C97D38">
        <w:rPr>
          <w:rFonts w:ascii="Times New Roman" w:hAnsi="Times New Roman" w:cs="Times New Roman"/>
          <w:b w:val="0"/>
          <w:i w:val="0"/>
          <w:szCs w:val="22"/>
        </w:rPr>
        <w:t>případě, že za Objednatele vybírá v souladu s tímto odstavcem částky jízdného a</w:t>
      </w:r>
      <w:r w:rsidR="003A4C96">
        <w:rPr>
          <w:rFonts w:ascii="Times New Roman" w:hAnsi="Times New Roman" w:cs="Times New Roman"/>
          <w:b w:val="0"/>
          <w:i w:val="0"/>
          <w:szCs w:val="22"/>
        </w:rPr>
        <w:t> </w:t>
      </w:r>
      <w:r w:rsidR="00E823F9" w:rsidRPr="00C97D38">
        <w:rPr>
          <w:rFonts w:ascii="Times New Roman" w:hAnsi="Times New Roman" w:cs="Times New Roman"/>
          <w:b w:val="0"/>
          <w:i w:val="0"/>
          <w:szCs w:val="22"/>
        </w:rPr>
        <w:t xml:space="preserve">přirážky k němu </w:t>
      </w:r>
      <w:r w:rsidR="00DB248F" w:rsidRPr="00C97D38">
        <w:rPr>
          <w:rFonts w:ascii="Times New Roman" w:hAnsi="Times New Roman" w:cs="Times New Roman"/>
          <w:b w:val="0"/>
          <w:i w:val="0"/>
          <w:szCs w:val="22"/>
        </w:rPr>
        <w:t>Pověřená osoba</w:t>
      </w:r>
      <w:r w:rsidR="00E823F9" w:rsidRPr="00C97D38">
        <w:rPr>
          <w:rFonts w:ascii="Times New Roman" w:hAnsi="Times New Roman" w:cs="Times New Roman"/>
          <w:b w:val="0"/>
          <w:i w:val="0"/>
          <w:szCs w:val="22"/>
        </w:rPr>
        <w:t xml:space="preserve">, je Objednatel povinen zajistit, aby bylo dodatečné jízdné ze strany </w:t>
      </w:r>
      <w:r w:rsidR="00DB248F" w:rsidRPr="00C97D38">
        <w:rPr>
          <w:rFonts w:ascii="Times New Roman" w:hAnsi="Times New Roman" w:cs="Times New Roman"/>
          <w:b w:val="0"/>
          <w:i w:val="0"/>
          <w:szCs w:val="22"/>
        </w:rPr>
        <w:t>Pověřené osoby</w:t>
      </w:r>
      <w:r w:rsidR="00E823F9" w:rsidRPr="00C97D38">
        <w:rPr>
          <w:rFonts w:ascii="Times New Roman" w:hAnsi="Times New Roman" w:cs="Times New Roman"/>
          <w:b w:val="0"/>
          <w:i w:val="0"/>
          <w:szCs w:val="22"/>
        </w:rPr>
        <w:t xml:space="preserve"> </w:t>
      </w:r>
      <w:r w:rsidR="00DB248F" w:rsidRPr="00C97D38">
        <w:rPr>
          <w:rFonts w:ascii="Times New Roman" w:hAnsi="Times New Roman" w:cs="Times New Roman"/>
          <w:b w:val="0"/>
          <w:i w:val="0"/>
          <w:szCs w:val="22"/>
        </w:rPr>
        <w:t xml:space="preserve">Dopravci </w:t>
      </w:r>
      <w:r w:rsidR="00E823F9" w:rsidRPr="00C97D38">
        <w:rPr>
          <w:rFonts w:ascii="Times New Roman" w:hAnsi="Times New Roman" w:cs="Times New Roman"/>
          <w:b w:val="0"/>
          <w:i w:val="0"/>
          <w:szCs w:val="22"/>
        </w:rPr>
        <w:t>vyplaceno ve stejné lhůtě uveden</w:t>
      </w:r>
      <w:r w:rsidR="00327B9D">
        <w:rPr>
          <w:rFonts w:ascii="Times New Roman" w:hAnsi="Times New Roman" w:cs="Times New Roman"/>
          <w:b w:val="0"/>
          <w:i w:val="0"/>
          <w:szCs w:val="22"/>
        </w:rPr>
        <w:t>é v první větě tohoto odstavce.</w:t>
      </w:r>
    </w:p>
    <w:bookmarkEnd w:id="74"/>
    <w:p w14:paraId="48879E1C" w14:textId="77777777" w:rsidR="002476B7" w:rsidRPr="00C97D38" w:rsidRDefault="002476B7" w:rsidP="00C23F47">
      <w:pPr>
        <w:pStyle w:val="Nadpis1"/>
        <w:tabs>
          <w:tab w:val="clear" w:pos="754"/>
          <w:tab w:val="num" w:pos="851"/>
        </w:tabs>
        <w:ind w:left="851" w:hanging="851"/>
        <w:rPr>
          <w:rFonts w:cs="Times New Roman"/>
        </w:rPr>
      </w:pPr>
      <w:r w:rsidRPr="00C97D38">
        <w:rPr>
          <w:rFonts w:cs="Times New Roman"/>
        </w:rPr>
        <w:t>Další povinnosti</w:t>
      </w:r>
      <w:r w:rsidR="00A41EFB" w:rsidRPr="00C97D38">
        <w:rPr>
          <w:rFonts w:cs="Times New Roman"/>
        </w:rPr>
        <w:t xml:space="preserve"> Dopravce</w:t>
      </w:r>
    </w:p>
    <w:p w14:paraId="6AD57346" w14:textId="391F4CC3" w:rsidR="002476B7" w:rsidRPr="00C97D38" w:rsidRDefault="00C96528" w:rsidP="00C96528">
      <w:pPr>
        <w:pStyle w:val="Clanek11"/>
        <w:ind w:hanging="754"/>
        <w:rPr>
          <w:rFonts w:ascii="Times New Roman" w:hAnsi="Times New Roman" w:cs="Times New Roman"/>
          <w:b w:val="0"/>
          <w:i w:val="0"/>
          <w:strike/>
        </w:rPr>
      </w:pPr>
      <w:bookmarkStart w:id="75"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w:t>
      </w:r>
      <w:r w:rsidR="003A4C96">
        <w:rPr>
          <w:rFonts w:ascii="Times New Roman" w:hAnsi="Times New Roman" w:cs="Times New Roman"/>
          <w:b w:val="0"/>
          <w:i w:val="0"/>
        </w:rPr>
        <w:t> </w:t>
      </w:r>
      <w:r w:rsidR="00C02A2F" w:rsidRPr="00C97D38">
        <w:rPr>
          <w:rFonts w:ascii="Times New Roman" w:hAnsi="Times New Roman" w:cs="Times New Roman"/>
          <w:b w:val="0"/>
          <w:i w:val="0"/>
        </w:rPr>
        <w:t>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w:t>
      </w:r>
      <w:r w:rsidR="003A4C96">
        <w:rPr>
          <w:rFonts w:ascii="Times New Roman" w:hAnsi="Times New Roman" w:cs="Times New Roman"/>
          <w:b w:val="0"/>
          <w:i w:val="0"/>
        </w:rPr>
        <w:t> </w:t>
      </w:r>
      <w:r w:rsidR="002476B7" w:rsidRPr="00C97D38">
        <w:rPr>
          <w:rFonts w:ascii="Times New Roman" w:hAnsi="Times New Roman" w:cs="Times New Roman"/>
          <w:b w:val="0"/>
          <w:i w:val="0"/>
        </w:rPr>
        <w:t>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ozidle, jímž zajišťuje Závazek veřejné služby, do informačních vitrín určených pro vyvěšování informačních a</w:t>
      </w:r>
      <w:r w:rsidR="003A4C96">
        <w:rPr>
          <w:rFonts w:ascii="Times New Roman" w:hAnsi="Times New Roman" w:cs="Times New Roman"/>
          <w:b w:val="0"/>
          <w:i w:val="0"/>
        </w:rPr>
        <w:t> </w:t>
      </w:r>
      <w:r w:rsidRPr="00C97D38">
        <w:rPr>
          <w:rFonts w:ascii="Times New Roman" w:hAnsi="Times New Roman" w:cs="Times New Roman"/>
          <w:b w:val="0"/>
          <w:i w:val="0"/>
        </w:rPr>
        <w:t xml:space="preserve">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 xml:space="preserve">mluvních přepravních podmínek IDS JMK </w:t>
      </w:r>
      <w:r w:rsidRPr="00C97D38">
        <w:rPr>
          <w:rFonts w:ascii="Times New Roman" w:hAnsi="Times New Roman" w:cs="Times New Roman"/>
          <w:b w:val="0"/>
          <w:i w:val="0"/>
        </w:rPr>
        <w:lastRenderedPageBreak/>
        <w:t>a</w:t>
      </w:r>
      <w:r w:rsidR="003A4C96">
        <w:rPr>
          <w:rFonts w:ascii="Times New Roman" w:hAnsi="Times New Roman" w:cs="Times New Roman"/>
          <w:b w:val="0"/>
          <w:i w:val="0"/>
        </w:rPr>
        <w:t> </w:t>
      </w:r>
      <w:r w:rsidRPr="00C97D38">
        <w:rPr>
          <w:rFonts w:ascii="Times New Roman" w:hAnsi="Times New Roman" w:cs="Times New Roman"/>
          <w:b w:val="0"/>
          <w:i w:val="0"/>
        </w:rPr>
        <w:t>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75"/>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5E2E23">
        <w:rPr>
          <w:rFonts w:ascii="Times New Roman" w:hAnsi="Times New Roman" w:cs="Times New Roman"/>
          <w:b w:val="0"/>
          <w:i w:val="0"/>
        </w:rPr>
        <w:t xml:space="preserve"> Bez souhlasu Objednatele, resp. Pověřené osoby nemá Dopravce právo ve spojích, jimiž zajišťuje dopravu dle této Smlouvy, vyhlásit nebo uznávat jiný tarif než Tarif IDS JMK. </w:t>
      </w:r>
    </w:p>
    <w:p w14:paraId="19B44323" w14:textId="1ECCF1E4" w:rsidR="009F3766" w:rsidRPr="00C97D38" w:rsidRDefault="009A3E35" w:rsidP="009F3766">
      <w:pPr>
        <w:pStyle w:val="Clanek11"/>
        <w:ind w:hanging="754"/>
        <w:rPr>
          <w:rFonts w:ascii="Times New Roman" w:hAnsi="Times New Roman" w:cs="Times New Roman"/>
          <w:b w:val="0"/>
          <w:i w:val="0"/>
          <w:szCs w:val="22"/>
        </w:rPr>
      </w:pPr>
      <w:bookmarkStart w:id="76"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002F62A7">
        <w:rPr>
          <w:rFonts w:ascii="Times New Roman" w:hAnsi="Times New Roman" w:cs="Times New Roman"/>
          <w:b w:val="0"/>
          <w:i w:val="0"/>
          <w:szCs w:val="22"/>
        </w:rPr>
        <w:t> </w:t>
      </w:r>
      <w:r w:rsidRPr="00C97D38">
        <w:rPr>
          <w:rFonts w:ascii="Times New Roman" w:hAnsi="Times New Roman" w:cs="Times New Roman"/>
          <w:b w:val="0"/>
          <w:i w:val="0"/>
          <w:szCs w:val="22"/>
        </w:rPr>
        <w:t>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C55A05">
        <w:rPr>
          <w:rFonts w:ascii="Times New Roman" w:hAnsi="Times New Roman" w:cs="Times New Roman"/>
          <w:b w:val="0"/>
          <w:i w:val="0"/>
          <w:szCs w:val="22"/>
        </w:rPr>
        <w:t xml:space="preserve"> a </w:t>
      </w:r>
      <w:r w:rsidR="00A83223" w:rsidRPr="00C97D38">
        <w:rPr>
          <w:rFonts w:ascii="Times New Roman" w:hAnsi="Times New Roman" w:cs="Times New Roman"/>
          <w:b w:val="0"/>
          <w:i w:val="0"/>
          <w:szCs w:val="22"/>
        </w:rPr>
        <w:t>v dalších přílohách a dokumentech, na něž tato Smlouva odkazuje.</w:t>
      </w:r>
      <w:bookmarkEnd w:id="76"/>
    </w:p>
    <w:p w14:paraId="33804F30" w14:textId="4DE5409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809CD">
        <w:rPr>
          <w:rFonts w:ascii="Times New Roman" w:hAnsi="Times New Roman" w:cs="Times New Roman"/>
          <w:b w:val="0"/>
          <w:i w:val="0"/>
          <w:szCs w:val="22"/>
        </w:rPr>
        <w:t>Pověřená osoba poskytne k užívání Dopravci</w:t>
      </w:r>
      <w:r w:rsidRPr="00C97D38">
        <w:rPr>
          <w:rFonts w:ascii="Times New Roman" w:hAnsi="Times New Roman" w:cs="Times New Roman"/>
          <w:b w:val="0"/>
          <w:i w:val="0"/>
          <w:szCs w:val="22"/>
        </w:rPr>
        <w:t xml:space="preserve"> odbavovací zařízení</w:t>
      </w:r>
      <w:r w:rsidR="003809CD">
        <w:rPr>
          <w:rFonts w:ascii="Times New Roman" w:hAnsi="Times New Roman" w:cs="Times New Roman"/>
          <w:b w:val="0"/>
          <w:i w:val="0"/>
          <w:szCs w:val="22"/>
        </w:rPr>
        <w:t>,</w:t>
      </w:r>
      <w:r w:rsidRPr="00C97D38">
        <w:rPr>
          <w:rFonts w:ascii="Times New Roman" w:hAnsi="Times New Roman" w:cs="Times New Roman"/>
          <w:b w:val="0"/>
          <w:i w:val="0"/>
          <w:szCs w:val="22"/>
        </w:rPr>
        <w:t xml:space="preserve"> je </w:t>
      </w:r>
      <w:r w:rsidR="003809CD">
        <w:rPr>
          <w:rFonts w:ascii="Times New Roman" w:hAnsi="Times New Roman" w:cs="Times New Roman"/>
          <w:b w:val="0"/>
          <w:i w:val="0"/>
          <w:szCs w:val="22"/>
        </w:rPr>
        <w:t>D</w:t>
      </w:r>
      <w:r w:rsidR="003809CD" w:rsidRPr="00C97D38">
        <w:rPr>
          <w:rFonts w:ascii="Times New Roman" w:hAnsi="Times New Roman" w:cs="Times New Roman"/>
          <w:b w:val="0"/>
          <w:i w:val="0"/>
          <w:szCs w:val="22"/>
        </w:rPr>
        <w:t xml:space="preserve">opravce </w:t>
      </w:r>
      <w:r w:rsidRPr="00C97D38">
        <w:rPr>
          <w:rFonts w:ascii="Times New Roman" w:hAnsi="Times New Roman" w:cs="Times New Roman"/>
          <w:b w:val="0"/>
          <w:i w:val="0"/>
          <w:szCs w:val="22"/>
        </w:rPr>
        <w:t xml:space="preserve">povinen toto zařízení dle pokynů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w:t>
      </w:r>
      <w:r w:rsidR="002F62A7">
        <w:rPr>
          <w:rFonts w:ascii="Times New Roman" w:hAnsi="Times New Roman" w:cs="Times New Roman"/>
          <w:b w:val="0"/>
          <w:i w:val="0"/>
          <w:szCs w:val="22"/>
        </w:rPr>
        <w:t> </w:t>
      </w:r>
      <w:r w:rsidR="00310004" w:rsidRPr="00C97D38">
        <w:rPr>
          <w:rFonts w:ascii="Times New Roman" w:hAnsi="Times New Roman" w:cs="Times New Roman"/>
          <w:b w:val="0"/>
          <w:i w:val="0"/>
          <w:szCs w:val="22"/>
        </w:rPr>
        <w:t xml:space="preserve">provozovat včetně </w:t>
      </w:r>
      <w:r w:rsidR="005E2E23">
        <w:rPr>
          <w:rFonts w:ascii="Times New Roman" w:hAnsi="Times New Roman" w:cs="Times New Roman"/>
          <w:b w:val="0"/>
          <w:i w:val="0"/>
          <w:szCs w:val="22"/>
        </w:rPr>
        <w:t xml:space="preserve">propojení a úpravy funkčnosti </w:t>
      </w:r>
      <w:r w:rsidR="007A4560">
        <w:rPr>
          <w:rFonts w:ascii="Times New Roman" w:hAnsi="Times New Roman" w:cs="Times New Roman"/>
          <w:b w:val="0"/>
          <w:i w:val="0"/>
          <w:szCs w:val="22"/>
        </w:rPr>
        <w:t xml:space="preserve">dalších </w:t>
      </w:r>
      <w:r w:rsidR="00310004" w:rsidRPr="00C97D38">
        <w:rPr>
          <w:rFonts w:ascii="Times New Roman" w:hAnsi="Times New Roman" w:cs="Times New Roman"/>
          <w:b w:val="0"/>
          <w:i w:val="0"/>
          <w:szCs w:val="22"/>
        </w:rPr>
        <w:t>potřebných zařízení a služeb ve vozidle i v zázemí dopravce</w:t>
      </w:r>
      <w:r w:rsidR="005E2E23">
        <w:rPr>
          <w:rFonts w:ascii="Times New Roman" w:hAnsi="Times New Roman" w:cs="Times New Roman"/>
          <w:b w:val="0"/>
          <w:i w:val="0"/>
          <w:szCs w:val="22"/>
        </w:rPr>
        <w:t>.</w:t>
      </w:r>
      <w:r w:rsidR="00310004" w:rsidRPr="00C97D38">
        <w:rPr>
          <w:rFonts w:ascii="Times New Roman" w:hAnsi="Times New Roman" w:cs="Times New Roman"/>
          <w:b w:val="0"/>
          <w:i w:val="0"/>
          <w:szCs w:val="22"/>
        </w:rPr>
        <w:t xml:space="preserve"> Za nesplnění této povinnosti je povinen zaplatit Objednateli smluvní pokutu ve výši 10.000,</w:t>
      </w:r>
      <w:r w:rsidR="002F62A7">
        <w:rPr>
          <w:rFonts w:ascii="Times New Roman" w:hAnsi="Times New Roman" w:cs="Times New Roman"/>
          <w:b w:val="0"/>
          <w:i w:val="0"/>
          <w:szCs w:val="22"/>
        </w:rPr>
        <w:noBreakHyphen/>
        <w:t> </w:t>
      </w:r>
      <w:r w:rsidR="007561C7">
        <w:rPr>
          <w:rFonts w:ascii="Times New Roman" w:hAnsi="Times New Roman" w:cs="Times New Roman"/>
          <w:b w:val="0"/>
          <w:i w:val="0"/>
          <w:szCs w:val="22"/>
        </w:rPr>
        <w:t>Kč/ </w:t>
      </w:r>
      <w:r w:rsidR="00310004" w:rsidRPr="00C97D38">
        <w:rPr>
          <w:rFonts w:ascii="Times New Roman" w:hAnsi="Times New Roman" w:cs="Times New Roman"/>
          <w:b w:val="0"/>
          <w:i w:val="0"/>
          <w:szCs w:val="22"/>
        </w:rPr>
        <w:t>nevybavené vozidlo a měsíc.</w:t>
      </w:r>
      <w:r w:rsidR="005E2E23">
        <w:rPr>
          <w:rFonts w:ascii="Times New Roman" w:hAnsi="Times New Roman" w:cs="Times New Roman"/>
          <w:b w:val="0"/>
          <w:i w:val="0"/>
          <w:szCs w:val="22"/>
        </w:rPr>
        <w:t xml:space="preserve"> Dopravce bere na vědomí, že Pověřená osoba mu poskytne odbavovací zařízení maximálně pro 1,2</w:t>
      </w:r>
      <w:r w:rsidR="006E54EB">
        <w:rPr>
          <w:rFonts w:ascii="Times New Roman" w:hAnsi="Times New Roman" w:cs="Times New Roman"/>
          <w:b w:val="0"/>
          <w:i w:val="0"/>
          <w:szCs w:val="22"/>
        </w:rPr>
        <w:t xml:space="preserve"> </w:t>
      </w:r>
      <w:r w:rsidR="005E2E23">
        <w:rPr>
          <w:rFonts w:ascii="Times New Roman" w:hAnsi="Times New Roman" w:cs="Times New Roman"/>
          <w:b w:val="0"/>
          <w:i w:val="0"/>
          <w:szCs w:val="22"/>
        </w:rPr>
        <w:t xml:space="preserve">násobek </w:t>
      </w:r>
      <w:r w:rsidR="005E2E23" w:rsidRPr="00C97D38">
        <w:rPr>
          <w:rFonts w:ascii="Times New Roman" w:hAnsi="Times New Roman" w:cs="Times New Roman"/>
          <w:b w:val="0"/>
          <w:i w:val="0"/>
          <w:szCs w:val="22"/>
        </w:rPr>
        <w:t xml:space="preserve">minimálního počtu vozidel nezbytného k plnění předmětu </w:t>
      </w:r>
      <w:r w:rsidR="005E2E23">
        <w:rPr>
          <w:rFonts w:ascii="Times New Roman" w:hAnsi="Times New Roman" w:cs="Times New Roman"/>
          <w:b w:val="0"/>
          <w:i w:val="0"/>
          <w:szCs w:val="22"/>
        </w:rPr>
        <w:t>V</w:t>
      </w:r>
      <w:r w:rsidR="005E2E23" w:rsidRPr="00C97D38">
        <w:rPr>
          <w:rFonts w:ascii="Times New Roman" w:hAnsi="Times New Roman" w:cs="Times New Roman"/>
          <w:b w:val="0"/>
          <w:i w:val="0"/>
          <w:szCs w:val="22"/>
        </w:rPr>
        <w:t>eřejné zakázky</w:t>
      </w:r>
      <w:r w:rsidR="005E2E23">
        <w:rPr>
          <w:rFonts w:ascii="Times New Roman" w:hAnsi="Times New Roman" w:cs="Times New Roman"/>
          <w:b w:val="0"/>
          <w:i w:val="0"/>
          <w:szCs w:val="22"/>
        </w:rPr>
        <w:t>.</w:t>
      </w:r>
    </w:p>
    <w:p w14:paraId="5C6AA420" w14:textId="1353EA6B"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7561C7">
        <w:rPr>
          <w:rFonts w:ascii="Times New Roman" w:hAnsi="Times New Roman" w:cs="Times New Roman"/>
          <w:b w:val="0"/>
          <w:i w:val="0"/>
          <w:szCs w:val="22"/>
        </w:rPr>
        <w:t>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0227489B" w14:textId="39058C8B" w:rsidR="00C7792F" w:rsidRDefault="00C7792F" w:rsidP="00C7792F">
      <w:pPr>
        <w:pStyle w:val="Clanek11"/>
        <w:ind w:hanging="754"/>
        <w:rPr>
          <w:rFonts w:ascii="Times New Roman" w:hAnsi="Times New Roman" w:cs="Times New Roman"/>
          <w:b w:val="0"/>
          <w:i w:val="0"/>
          <w:szCs w:val="22"/>
        </w:rPr>
      </w:pPr>
      <w:bookmarkStart w:id="77" w:name="_Ref34126513"/>
      <w:r w:rsidRPr="00C97D38">
        <w:rPr>
          <w:rFonts w:ascii="Times New Roman" w:hAnsi="Times New Roman" w:cs="Times New Roman"/>
          <w:b w:val="0"/>
          <w:i w:val="0"/>
          <w:szCs w:val="22"/>
        </w:rPr>
        <w:t xml:space="preserve">Dopravce je povinen dodržovat </w:t>
      </w:r>
      <w:r w:rsidR="00F07D2C" w:rsidRPr="00C97D38">
        <w:rPr>
          <w:rFonts w:ascii="Times New Roman" w:hAnsi="Times New Roman" w:cs="Times New Roman"/>
          <w:b w:val="0"/>
          <w:i w:val="0"/>
          <w:szCs w:val="22"/>
        </w:rPr>
        <w:t>Pravidla technologických postupů, organizačního a</w:t>
      </w:r>
      <w:r w:rsidR="002F62A7">
        <w:rPr>
          <w:rFonts w:ascii="Times New Roman" w:hAnsi="Times New Roman" w:cs="Times New Roman"/>
          <w:b w:val="0"/>
          <w:i w:val="0"/>
          <w:szCs w:val="22"/>
        </w:rPr>
        <w:t> </w:t>
      </w:r>
      <w:r w:rsidR="00F07D2C" w:rsidRPr="00C97D38">
        <w:rPr>
          <w:rFonts w:ascii="Times New Roman" w:hAnsi="Times New Roman" w:cs="Times New Roman"/>
          <w:b w:val="0"/>
          <w:i w:val="0"/>
          <w:szCs w:val="22"/>
        </w:rPr>
        <w:t>technického</w:t>
      </w:r>
      <w:r w:rsidRPr="00C97D38">
        <w:rPr>
          <w:rFonts w:ascii="Times New Roman" w:hAnsi="Times New Roman" w:cs="Times New Roman"/>
          <w:b w:val="0"/>
          <w:i w:val="0"/>
          <w:szCs w:val="22"/>
        </w:rPr>
        <w:t xml:space="preserve"> zabezpečení provozu</w:t>
      </w:r>
      <w:r w:rsidR="00507648" w:rsidRPr="00C97D38">
        <w:rPr>
          <w:rFonts w:ascii="Times New Roman" w:hAnsi="Times New Roman" w:cs="Times New Roman"/>
          <w:b w:val="0"/>
          <w:i w:val="0"/>
          <w:szCs w:val="22"/>
        </w:rPr>
        <w:t xml:space="preserve">. Za každé porušení </w:t>
      </w:r>
      <w:r w:rsidR="00F07D2C" w:rsidRPr="00C97D38">
        <w:rPr>
          <w:rFonts w:ascii="Times New Roman" w:hAnsi="Times New Roman" w:cs="Times New Roman"/>
          <w:b w:val="0"/>
          <w:i w:val="0"/>
          <w:szCs w:val="22"/>
        </w:rPr>
        <w:t>Pravidel technologických postupů, organizačního a technického zabezpečení provozu</w:t>
      </w:r>
      <w:r w:rsidRPr="00C97D38">
        <w:rPr>
          <w:rFonts w:ascii="Times New Roman" w:hAnsi="Times New Roman" w:cs="Times New Roman"/>
          <w:b w:val="0"/>
          <w:i w:val="0"/>
          <w:szCs w:val="22"/>
        </w:rPr>
        <w:t xml:space="preserve"> prokazatelně zjištěné Objednatelem je Dopravce povinen uhradit </w:t>
      </w:r>
      <w:r w:rsidR="00F07D2C" w:rsidRPr="00C97D38">
        <w:rPr>
          <w:rFonts w:ascii="Times New Roman" w:hAnsi="Times New Roman" w:cs="Times New Roman"/>
          <w:b w:val="0"/>
          <w:i w:val="0"/>
          <w:szCs w:val="22"/>
        </w:rPr>
        <w:t>Objednateli</w:t>
      </w:r>
      <w:r w:rsidR="00507648" w:rsidRPr="00C97D38">
        <w:rPr>
          <w:rFonts w:ascii="Times New Roman" w:hAnsi="Times New Roman" w:cs="Times New Roman"/>
          <w:b w:val="0"/>
          <w:i w:val="0"/>
          <w:szCs w:val="22"/>
        </w:rPr>
        <w:t xml:space="preserve"> smluvní </w:t>
      </w:r>
      <w:r w:rsidRPr="00C97D38">
        <w:rPr>
          <w:rFonts w:ascii="Times New Roman" w:hAnsi="Times New Roman" w:cs="Times New Roman"/>
          <w:b w:val="0"/>
          <w:i w:val="0"/>
          <w:szCs w:val="22"/>
        </w:rPr>
        <w:t xml:space="preserve">pokutu </w:t>
      </w:r>
      <w:r w:rsidR="00F07D2C" w:rsidRPr="00C97D38">
        <w:rPr>
          <w:rFonts w:ascii="Times New Roman" w:hAnsi="Times New Roman" w:cs="Times New Roman"/>
          <w:b w:val="0"/>
          <w:i w:val="0"/>
          <w:szCs w:val="22"/>
        </w:rPr>
        <w:t xml:space="preserve">dle Sazebníku smluvních postihů (Příloha č. 4 </w:t>
      </w:r>
      <w:r w:rsidR="001A3395">
        <w:rPr>
          <w:rFonts w:ascii="Times New Roman" w:hAnsi="Times New Roman" w:cs="Times New Roman"/>
          <w:b w:val="0"/>
          <w:i w:val="0"/>
          <w:szCs w:val="22"/>
        </w:rPr>
        <w:t xml:space="preserve">této </w:t>
      </w:r>
      <w:r w:rsidR="003138B1">
        <w:rPr>
          <w:rFonts w:ascii="Times New Roman" w:hAnsi="Times New Roman" w:cs="Times New Roman"/>
          <w:b w:val="0"/>
          <w:i w:val="0"/>
          <w:szCs w:val="22"/>
        </w:rPr>
        <w:t>S</w:t>
      </w:r>
      <w:r w:rsidR="00F07D2C" w:rsidRPr="00C97D38">
        <w:rPr>
          <w:rFonts w:ascii="Times New Roman" w:hAnsi="Times New Roman" w:cs="Times New Roman"/>
          <w:b w:val="0"/>
          <w:i w:val="0"/>
          <w:szCs w:val="22"/>
        </w:rPr>
        <w:t xml:space="preserve">mlouvy). </w:t>
      </w:r>
      <w:r w:rsidR="006E546D" w:rsidRPr="00C97D38">
        <w:rPr>
          <w:rFonts w:ascii="Times New Roman" w:hAnsi="Times New Roman" w:cs="Times New Roman"/>
          <w:b w:val="0"/>
          <w:i w:val="0"/>
          <w:szCs w:val="22"/>
        </w:rPr>
        <w:t>P</w:t>
      </w:r>
      <w:r w:rsidR="00507648" w:rsidRPr="00C97D38">
        <w:rPr>
          <w:rFonts w:ascii="Times New Roman" w:hAnsi="Times New Roman" w:cs="Times New Roman"/>
          <w:b w:val="0"/>
          <w:i w:val="0"/>
          <w:szCs w:val="22"/>
        </w:rPr>
        <w:t xml:space="preserve">okud Dopravce na výzvu Objednatele nepředloží vyžádané doklady </w:t>
      </w:r>
      <w:r w:rsidR="00832B8C" w:rsidRPr="00C97D38">
        <w:rPr>
          <w:rFonts w:ascii="Times New Roman" w:hAnsi="Times New Roman" w:cs="Times New Roman"/>
          <w:b w:val="0"/>
          <w:i w:val="0"/>
          <w:szCs w:val="22"/>
        </w:rPr>
        <w:t>prokazující s</w:t>
      </w:r>
      <w:r w:rsidR="00507648" w:rsidRPr="00C97D38">
        <w:rPr>
          <w:rFonts w:ascii="Times New Roman" w:hAnsi="Times New Roman" w:cs="Times New Roman"/>
          <w:b w:val="0"/>
          <w:i w:val="0"/>
          <w:szCs w:val="22"/>
        </w:rPr>
        <w:t>plnění povinností vyplývajících z </w:t>
      </w:r>
      <w:r w:rsidR="00F07D2C" w:rsidRPr="00C97D38">
        <w:rPr>
          <w:rFonts w:ascii="Times New Roman" w:hAnsi="Times New Roman" w:cs="Times New Roman"/>
          <w:b w:val="0"/>
          <w:i w:val="0"/>
          <w:szCs w:val="22"/>
        </w:rPr>
        <w:t>Pravidel technologických postupů, organizačního a technického zabezpečení provozu</w:t>
      </w:r>
      <w:r w:rsidR="006E546D" w:rsidRPr="00C97D38">
        <w:rPr>
          <w:rFonts w:ascii="Times New Roman" w:hAnsi="Times New Roman" w:cs="Times New Roman"/>
          <w:b w:val="0"/>
          <w:i w:val="0"/>
          <w:szCs w:val="22"/>
        </w:rPr>
        <w:t>, je povinen zaplatit Objednateli smluvní pokutu ve výši 10.000</w:t>
      </w:r>
      <w:r w:rsidR="00534896" w:rsidRPr="00C97D38">
        <w:rPr>
          <w:rFonts w:ascii="Times New Roman" w:hAnsi="Times New Roman" w:cs="Times New Roman"/>
          <w:b w:val="0"/>
          <w:i w:val="0"/>
          <w:szCs w:val="22"/>
        </w:rPr>
        <w:t>,-</w:t>
      </w:r>
      <w:r w:rsidR="006E546D" w:rsidRPr="00C97D38">
        <w:rPr>
          <w:rFonts w:ascii="Times New Roman" w:hAnsi="Times New Roman" w:cs="Times New Roman"/>
          <w:b w:val="0"/>
          <w:i w:val="0"/>
          <w:szCs w:val="22"/>
        </w:rPr>
        <w:t xml:space="preserve"> Kč, a to i opakovaně.</w:t>
      </w:r>
      <w:r w:rsidR="00597C93" w:rsidRPr="00C97D38">
        <w:rPr>
          <w:rFonts w:ascii="Times New Roman" w:hAnsi="Times New Roman" w:cs="Times New Roman"/>
          <w:b w:val="0"/>
          <w:i w:val="0"/>
          <w:szCs w:val="22"/>
        </w:rPr>
        <w:t xml:space="preserve"> V případě, že</w:t>
      </w:r>
      <w:r w:rsidR="00832B8C" w:rsidRPr="00C97D38">
        <w:rPr>
          <w:rFonts w:ascii="Times New Roman" w:hAnsi="Times New Roman" w:cs="Times New Roman"/>
          <w:b w:val="0"/>
          <w:i w:val="0"/>
          <w:szCs w:val="22"/>
        </w:rPr>
        <w:t xml:space="preserve"> předložené doklady nebudou jasně prokazovat splnění povinností vyplývajících z </w:t>
      </w:r>
      <w:r w:rsidR="00597C93" w:rsidRPr="00C97D38">
        <w:rPr>
          <w:rFonts w:ascii="Times New Roman" w:hAnsi="Times New Roman" w:cs="Times New Roman"/>
          <w:b w:val="0"/>
          <w:i w:val="0"/>
          <w:szCs w:val="22"/>
        </w:rPr>
        <w:t>Pravidel technologických postupů, organizačního</w:t>
      </w:r>
      <w:r w:rsidR="00832B8C" w:rsidRPr="00C97D38">
        <w:rPr>
          <w:rFonts w:ascii="Times New Roman" w:hAnsi="Times New Roman" w:cs="Times New Roman"/>
          <w:b w:val="0"/>
          <w:i w:val="0"/>
          <w:szCs w:val="22"/>
        </w:rPr>
        <w:t xml:space="preserve"> a </w:t>
      </w:r>
      <w:r w:rsidR="00597C93" w:rsidRPr="00C97D38">
        <w:rPr>
          <w:rFonts w:ascii="Times New Roman" w:hAnsi="Times New Roman" w:cs="Times New Roman"/>
          <w:b w:val="0"/>
          <w:i w:val="0"/>
          <w:szCs w:val="22"/>
        </w:rPr>
        <w:t>technického</w:t>
      </w:r>
      <w:r w:rsidR="00832B8C" w:rsidRPr="00C97D38">
        <w:rPr>
          <w:rFonts w:ascii="Times New Roman" w:hAnsi="Times New Roman" w:cs="Times New Roman"/>
          <w:b w:val="0"/>
          <w:i w:val="0"/>
          <w:szCs w:val="22"/>
        </w:rPr>
        <w:t xml:space="preserve"> zabezpečení provozu</w:t>
      </w:r>
      <w:r w:rsidR="00597C93" w:rsidRPr="00C97D38">
        <w:rPr>
          <w:rFonts w:ascii="Times New Roman" w:hAnsi="Times New Roman" w:cs="Times New Roman"/>
          <w:b w:val="0"/>
          <w:i w:val="0"/>
          <w:szCs w:val="22"/>
        </w:rPr>
        <w:t>, má se za to, že Dopravce prokazovanou povinnost nesplnil</w:t>
      </w:r>
      <w:r w:rsidR="00507648" w:rsidRPr="00C97D38">
        <w:rPr>
          <w:rFonts w:ascii="Times New Roman" w:hAnsi="Times New Roman" w:cs="Times New Roman"/>
          <w:b w:val="0"/>
          <w:i w:val="0"/>
          <w:szCs w:val="22"/>
        </w:rPr>
        <w:t>.</w:t>
      </w:r>
      <w:bookmarkEnd w:id="77"/>
    </w:p>
    <w:p w14:paraId="488C69C8" w14:textId="61508F5D" w:rsidR="001D5F0C" w:rsidRDefault="001D5F0C"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Dopravce je povinen pro plnění Závazku veřejné služby dle této Smlouvy používat pouze Objednatelem požadované typy Vozidel splňující příslušný standard výbavy stanovený v Příloze č. 2 této Smlouvy</w:t>
      </w:r>
      <w:r w:rsidR="00843F29">
        <w:rPr>
          <w:rFonts w:ascii="Times New Roman" w:hAnsi="Times New Roman" w:cs="Times New Roman"/>
          <w:b w:val="0"/>
          <w:i w:val="0"/>
          <w:szCs w:val="22"/>
        </w:rPr>
        <w:t>, případně Vozidla splňující alternativní doplňkový standard stanovený v Příloze č. 2 této Smlouvy za podmínek tam stanovených a dále za podmínek, že použití těchto Vozidel je možné z hlediska dopravní infrastruktury. V případě nasazení Vozidla splňujícího alternativní standard se použije Nabídková cena za Vozidlo dle požadovaného standardu.</w:t>
      </w:r>
    </w:p>
    <w:p w14:paraId="6A98DA98" w14:textId="6911CE8A" w:rsidR="00E310F3" w:rsidRDefault="00E310F3" w:rsidP="00C7792F">
      <w:pPr>
        <w:pStyle w:val="Clanek11"/>
        <w:ind w:hanging="754"/>
        <w:rPr>
          <w:rFonts w:ascii="Times New Roman" w:hAnsi="Times New Roman" w:cs="Times New Roman"/>
          <w:b w:val="0"/>
          <w:i w:val="0"/>
          <w:szCs w:val="22"/>
        </w:rPr>
      </w:pPr>
      <w:r w:rsidRPr="00E310F3">
        <w:rPr>
          <w:rFonts w:ascii="Times New Roman" w:hAnsi="Times New Roman" w:cs="Times New Roman"/>
          <w:b w:val="0"/>
          <w:i w:val="0"/>
          <w:szCs w:val="22"/>
        </w:rPr>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4936E8">
        <w:rPr>
          <w:rFonts w:ascii="Times New Roman" w:hAnsi="Times New Roman" w:cs="Times New Roman"/>
          <w:b w:val="0"/>
          <w:i w:val="0"/>
          <w:szCs w:val="22"/>
        </w:rPr>
        <w:t xml:space="preserve"> </w:t>
      </w:r>
      <w:r w:rsidR="004936E8" w:rsidRPr="00C97D38">
        <w:rPr>
          <w:rFonts w:ascii="Times New Roman" w:hAnsi="Times New Roman" w:cs="Times New Roman"/>
          <w:b w:val="0"/>
          <w:i w:val="0"/>
          <w:szCs w:val="22"/>
        </w:rPr>
        <w:t xml:space="preserve">V případě nesplnění povinnosti předložit shora uvedené </w:t>
      </w:r>
      <w:r w:rsidR="004936E8">
        <w:rPr>
          <w:rFonts w:ascii="Times New Roman" w:hAnsi="Times New Roman" w:cs="Times New Roman"/>
          <w:b w:val="0"/>
          <w:i w:val="0"/>
          <w:szCs w:val="22"/>
        </w:rPr>
        <w:t>informac</w:t>
      </w:r>
      <w:r w:rsidR="00C14E94">
        <w:rPr>
          <w:rFonts w:ascii="Times New Roman" w:hAnsi="Times New Roman" w:cs="Times New Roman"/>
          <w:b w:val="0"/>
          <w:i w:val="0"/>
          <w:szCs w:val="22"/>
        </w:rPr>
        <w:t>e</w:t>
      </w:r>
      <w:r w:rsidR="004936E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4936E8">
        <w:rPr>
          <w:rFonts w:ascii="Times New Roman" w:hAnsi="Times New Roman" w:cs="Times New Roman"/>
          <w:b w:val="0"/>
          <w:i w:val="0"/>
          <w:szCs w:val="22"/>
        </w:rPr>
        <w:t>mluvní pokutu ve výši 10.000,- </w:t>
      </w:r>
      <w:r w:rsidR="004936E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30B86DE" w14:textId="5303FB81" w:rsidR="00295485" w:rsidRDefault="00295485" w:rsidP="00C7792F">
      <w:pPr>
        <w:pStyle w:val="Clanek11"/>
        <w:ind w:hanging="754"/>
        <w:rPr>
          <w:rFonts w:ascii="Times New Roman" w:hAnsi="Times New Roman" w:cs="Times New Roman"/>
          <w:b w:val="0"/>
          <w:i w:val="0"/>
          <w:szCs w:val="22"/>
        </w:rPr>
      </w:pPr>
      <w:r w:rsidRPr="00295485">
        <w:rPr>
          <w:rFonts w:ascii="Times New Roman" w:hAnsi="Times New Roman" w:cs="Times New Roman"/>
          <w:b w:val="0"/>
          <w:i w:val="0"/>
          <w:szCs w:val="22"/>
        </w:rPr>
        <w:t xml:space="preserve">V případě, že se </w:t>
      </w:r>
      <w:r>
        <w:rPr>
          <w:rFonts w:ascii="Times New Roman" w:hAnsi="Times New Roman" w:cs="Times New Roman"/>
          <w:b w:val="0"/>
          <w:i w:val="0"/>
          <w:szCs w:val="22"/>
        </w:rPr>
        <w:t>Objednatel</w:t>
      </w:r>
      <w:r w:rsidRPr="00295485">
        <w:rPr>
          <w:rFonts w:ascii="Times New Roman" w:hAnsi="Times New Roman" w:cs="Times New Roman"/>
          <w:b w:val="0"/>
          <w:i w:val="0"/>
          <w:szCs w:val="22"/>
        </w:rPr>
        <w:t xml:space="preserve"> rozhodne, že jízdní doklady či jejich část bude prodávána jménem a na účet </w:t>
      </w:r>
      <w:r>
        <w:rPr>
          <w:rFonts w:ascii="Times New Roman" w:hAnsi="Times New Roman" w:cs="Times New Roman"/>
          <w:b w:val="0"/>
          <w:i w:val="0"/>
          <w:szCs w:val="22"/>
        </w:rPr>
        <w:t>Pověřené osoby</w:t>
      </w:r>
      <w:r w:rsidRPr="00295485">
        <w:rPr>
          <w:rFonts w:ascii="Times New Roman" w:hAnsi="Times New Roman" w:cs="Times New Roman"/>
          <w:b w:val="0"/>
          <w:i w:val="0"/>
          <w:szCs w:val="22"/>
        </w:rPr>
        <w:t xml:space="preserve"> či </w:t>
      </w:r>
      <w:r>
        <w:rPr>
          <w:rFonts w:ascii="Times New Roman" w:hAnsi="Times New Roman" w:cs="Times New Roman"/>
          <w:b w:val="0"/>
          <w:i w:val="0"/>
          <w:szCs w:val="22"/>
        </w:rPr>
        <w:t>jejím</w:t>
      </w:r>
      <w:r w:rsidRPr="00295485">
        <w:rPr>
          <w:rFonts w:ascii="Times New Roman" w:hAnsi="Times New Roman" w:cs="Times New Roman"/>
          <w:b w:val="0"/>
          <w:i w:val="0"/>
          <w:szCs w:val="22"/>
        </w:rPr>
        <w:t xml:space="preserve"> prostřednictvím, </w:t>
      </w:r>
      <w:r>
        <w:rPr>
          <w:rFonts w:ascii="Times New Roman" w:hAnsi="Times New Roman" w:cs="Times New Roman"/>
          <w:b w:val="0"/>
          <w:i w:val="0"/>
          <w:szCs w:val="22"/>
        </w:rPr>
        <w:t>je</w:t>
      </w:r>
      <w:r w:rsidRPr="00295485">
        <w:rPr>
          <w:rFonts w:ascii="Times New Roman" w:hAnsi="Times New Roman" w:cs="Times New Roman"/>
          <w:b w:val="0"/>
          <w:i w:val="0"/>
          <w:szCs w:val="22"/>
        </w:rPr>
        <w:t xml:space="preserve"> </w:t>
      </w:r>
      <w:r>
        <w:rPr>
          <w:rFonts w:ascii="Times New Roman" w:hAnsi="Times New Roman" w:cs="Times New Roman"/>
          <w:b w:val="0"/>
          <w:i w:val="0"/>
          <w:szCs w:val="22"/>
        </w:rPr>
        <w:t>D</w:t>
      </w:r>
      <w:r w:rsidRPr="00295485">
        <w:rPr>
          <w:rFonts w:ascii="Times New Roman" w:hAnsi="Times New Roman" w:cs="Times New Roman"/>
          <w:b w:val="0"/>
          <w:i w:val="0"/>
          <w:szCs w:val="22"/>
        </w:rPr>
        <w:t xml:space="preserve">opravce povinen </w:t>
      </w:r>
      <w:r>
        <w:rPr>
          <w:rFonts w:ascii="Times New Roman" w:hAnsi="Times New Roman" w:cs="Times New Roman"/>
          <w:b w:val="0"/>
          <w:i w:val="0"/>
          <w:szCs w:val="22"/>
        </w:rPr>
        <w:t xml:space="preserve">bezodkladně </w:t>
      </w:r>
      <w:r w:rsidRPr="00295485">
        <w:rPr>
          <w:rFonts w:ascii="Times New Roman" w:hAnsi="Times New Roman" w:cs="Times New Roman"/>
          <w:b w:val="0"/>
          <w:i w:val="0"/>
          <w:szCs w:val="22"/>
        </w:rPr>
        <w:t>uzavřít příslušné smlouvy s</w:t>
      </w:r>
      <w:r>
        <w:rPr>
          <w:rFonts w:ascii="Times New Roman" w:hAnsi="Times New Roman" w:cs="Times New Roman"/>
          <w:b w:val="0"/>
          <w:i w:val="0"/>
          <w:szCs w:val="22"/>
        </w:rPr>
        <w:t> Pověřenou osobou</w:t>
      </w:r>
      <w:r w:rsidRPr="00295485">
        <w:rPr>
          <w:rFonts w:ascii="Times New Roman" w:hAnsi="Times New Roman" w:cs="Times New Roman"/>
          <w:b w:val="0"/>
          <w:i w:val="0"/>
          <w:szCs w:val="22"/>
        </w:rPr>
        <w:t xml:space="preserve"> jako správcem tohoto systému</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w:t>
      </w:r>
      <w:r w:rsidRPr="00C97D38">
        <w:rPr>
          <w:rFonts w:ascii="Times New Roman" w:hAnsi="Times New Roman" w:cs="Times New Roman"/>
          <w:b w:val="0"/>
          <w:i w:val="0"/>
          <w:szCs w:val="22"/>
        </w:rPr>
        <w:lastRenderedPageBreak/>
        <w:t xml:space="preserve">povinnosti </w:t>
      </w:r>
      <w:r>
        <w:rPr>
          <w:rFonts w:ascii="Times New Roman" w:hAnsi="Times New Roman" w:cs="Times New Roman"/>
          <w:b w:val="0"/>
          <w:i w:val="0"/>
          <w:szCs w:val="22"/>
        </w:rPr>
        <w:t>dle předchozí věty</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5AD45802" w14:textId="37B182A5" w:rsidR="00FA6571" w:rsidRDefault="00FA6571" w:rsidP="00FA6571">
      <w:pPr>
        <w:pStyle w:val="Clanek11"/>
        <w:ind w:hanging="754"/>
        <w:rPr>
          <w:rFonts w:ascii="Times New Roman" w:hAnsi="Times New Roman" w:cs="Times New Roman"/>
          <w:b w:val="0"/>
          <w:i w:val="0"/>
          <w:szCs w:val="22"/>
        </w:rPr>
      </w:pPr>
      <w:r w:rsidRPr="00C97D38">
        <w:rPr>
          <w:rFonts w:ascii="Times New Roman" w:hAnsi="Times New Roman" w:cs="Times New Roman"/>
          <w:b w:val="0"/>
          <w:i w:val="0"/>
        </w:rPr>
        <w:t>V průběhu platnosti Smlouvy je Objednatel oprávněn požadovat ve vybraných přepravních relacích vyhlášení Jiného tarifu včetně požadavku platnosti více tarifů ve vybraných relacích.</w:t>
      </w:r>
      <w:r>
        <w:rPr>
          <w:rFonts w:ascii="Times New Roman" w:hAnsi="Times New Roman" w:cs="Times New Roman"/>
          <w:b w:val="0"/>
          <w:i w:val="0"/>
        </w:rPr>
        <w:t xml:space="preserve"> Dopravce je povinen podniknout veškeré nezbytné kroky ke splnění této povinnosti včetně případného uzavření potřebných smluv se třetími osobami.</w:t>
      </w:r>
      <w:r w:rsidRPr="00C97D38">
        <w:rPr>
          <w:rFonts w:ascii="Times New Roman" w:hAnsi="Times New Roman" w:cs="Times New Roman"/>
          <w:b w:val="0"/>
          <w:i w:val="0"/>
        </w:rPr>
        <w:t xml:space="preserve"> Tento požadavek Objednatel Dopravci oznámí nejpozději </w:t>
      </w:r>
      <w:r>
        <w:rPr>
          <w:rFonts w:ascii="Times New Roman" w:hAnsi="Times New Roman" w:cs="Times New Roman"/>
          <w:b w:val="0"/>
          <w:i w:val="0"/>
        </w:rPr>
        <w:t>1 měsíc</w:t>
      </w:r>
      <w:r w:rsidRPr="00C97D38">
        <w:rPr>
          <w:rFonts w:ascii="Times New Roman" w:hAnsi="Times New Roman" w:cs="Times New Roman"/>
          <w:b w:val="0"/>
          <w:i w:val="0"/>
        </w:rPr>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a to ve lhůtě do 3 pracovních dní od doručení požadavku Objednatele. Své odmítnutí je Dopravce ve shodné lhůtě povinen písemně </w:t>
      </w:r>
      <w:r>
        <w:rPr>
          <w:rFonts w:ascii="Times New Roman" w:hAnsi="Times New Roman" w:cs="Times New Roman"/>
          <w:b w:val="0"/>
          <w:i w:val="0"/>
        </w:rPr>
        <w:t xml:space="preserve">zdůvodnit.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 xml:space="preserve">dle </w:t>
      </w:r>
      <w:r w:rsidR="0015717B">
        <w:rPr>
          <w:rFonts w:ascii="Times New Roman" w:hAnsi="Times New Roman" w:cs="Times New Roman"/>
          <w:b w:val="0"/>
          <w:i w:val="0"/>
          <w:szCs w:val="22"/>
        </w:rPr>
        <w:t>tohoto odstavce</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2FEDB4E8" w14:textId="4DEC169D" w:rsidR="00CB71A9" w:rsidRDefault="00CB71A9" w:rsidP="00FA6571">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před Zahájením provozu uzavřít s Pověřenou osobou smlouvu o výpůjčce odbavovacích zařízení. Pověřená osoba poskytne Dopravci na základě smlouvy o výpůjčce odbavovacích zařízení </w:t>
      </w:r>
      <w:r w:rsidRPr="00CB71A9">
        <w:rPr>
          <w:rFonts w:ascii="Times New Roman" w:hAnsi="Times New Roman" w:cs="Times New Roman"/>
          <w:b w:val="0"/>
          <w:i w:val="0"/>
          <w:szCs w:val="22"/>
        </w:rPr>
        <w:t>elektronick</w:t>
      </w:r>
      <w:r>
        <w:rPr>
          <w:rFonts w:ascii="Times New Roman" w:hAnsi="Times New Roman" w:cs="Times New Roman"/>
          <w:b w:val="0"/>
          <w:i w:val="0"/>
          <w:szCs w:val="22"/>
        </w:rPr>
        <w:t>á</w:t>
      </w:r>
      <w:r w:rsidRPr="00CB71A9">
        <w:rPr>
          <w:rFonts w:ascii="Times New Roman" w:hAnsi="Times New Roman" w:cs="Times New Roman"/>
          <w:b w:val="0"/>
          <w:i w:val="0"/>
          <w:szCs w:val="22"/>
        </w:rPr>
        <w:t xml:space="preserve"> odbavovací zařízení v souladu s Přílohou č. 3 této Smlouvy</w:t>
      </w:r>
      <w:r>
        <w:rPr>
          <w:rFonts w:ascii="Times New Roman" w:hAnsi="Times New Roman" w:cs="Times New Roman"/>
          <w:b w:val="0"/>
          <w:i w:val="0"/>
          <w:szCs w:val="22"/>
        </w:rPr>
        <w:t>,</w:t>
      </w:r>
      <w:r w:rsidRPr="00CB71A9">
        <w:rPr>
          <w:rFonts w:ascii="Times New Roman" w:hAnsi="Times New Roman" w:cs="Times New Roman"/>
          <w:b w:val="0"/>
          <w:i w:val="0"/>
          <w:szCs w:val="22"/>
        </w:rPr>
        <w:t xml:space="preserve"> a to </w:t>
      </w:r>
      <w:r>
        <w:rPr>
          <w:rFonts w:ascii="Times New Roman" w:hAnsi="Times New Roman" w:cs="Times New Roman"/>
          <w:b w:val="0"/>
          <w:i w:val="0"/>
          <w:szCs w:val="22"/>
        </w:rPr>
        <w:t xml:space="preserve">minimálně pro 1 násobek a </w:t>
      </w:r>
      <w:r w:rsidRPr="00CB71A9">
        <w:rPr>
          <w:rFonts w:ascii="Times New Roman" w:hAnsi="Times New Roman" w:cs="Times New Roman"/>
          <w:b w:val="0"/>
          <w:i w:val="0"/>
          <w:szCs w:val="22"/>
        </w:rPr>
        <w:t>maximálně pro 1,2 násobek minimálního počtu vozidel nezbytného k plnění předmětu Veřejné zakázky</w:t>
      </w:r>
      <w:r>
        <w:rPr>
          <w:rFonts w:ascii="Times New Roman" w:hAnsi="Times New Roman" w:cs="Times New Roman"/>
          <w:b w:val="0"/>
          <w:i w:val="0"/>
          <w:szCs w:val="22"/>
        </w:rPr>
        <w:t>, pokud se Pověřená osoba s Dopravcem nedohodnou jinak.</w:t>
      </w:r>
      <w:r w:rsidR="00552418">
        <w:rPr>
          <w:rFonts w:ascii="Times New Roman" w:hAnsi="Times New Roman" w:cs="Times New Roman"/>
          <w:b w:val="0"/>
          <w:i w:val="0"/>
          <w:szCs w:val="22"/>
        </w:rPr>
        <w:t xml:space="preserve"> </w:t>
      </w:r>
      <w:r w:rsidR="00552418" w:rsidRPr="00C97D38">
        <w:rPr>
          <w:rFonts w:ascii="Times New Roman" w:hAnsi="Times New Roman" w:cs="Times New Roman"/>
          <w:b w:val="0"/>
          <w:i w:val="0"/>
          <w:szCs w:val="22"/>
        </w:rPr>
        <w:t xml:space="preserve">V případě nesplnění povinnosti </w:t>
      </w:r>
      <w:r w:rsidR="00552418">
        <w:rPr>
          <w:rFonts w:ascii="Times New Roman" w:hAnsi="Times New Roman" w:cs="Times New Roman"/>
          <w:b w:val="0"/>
          <w:i w:val="0"/>
          <w:szCs w:val="22"/>
        </w:rPr>
        <w:t>dle tohoto odstavce</w:t>
      </w:r>
      <w:r w:rsidR="0055241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552418">
        <w:rPr>
          <w:rFonts w:ascii="Times New Roman" w:hAnsi="Times New Roman" w:cs="Times New Roman"/>
          <w:b w:val="0"/>
          <w:i w:val="0"/>
          <w:szCs w:val="22"/>
        </w:rPr>
        <w:t>mluvní pokutu ve výši 10</w:t>
      </w:r>
      <w:r w:rsidR="00C27147">
        <w:rPr>
          <w:rFonts w:ascii="Times New Roman" w:hAnsi="Times New Roman" w:cs="Times New Roman"/>
          <w:b w:val="0"/>
          <w:i w:val="0"/>
          <w:szCs w:val="22"/>
        </w:rPr>
        <w:t>0</w:t>
      </w:r>
      <w:r w:rsidR="00552418">
        <w:rPr>
          <w:rFonts w:ascii="Times New Roman" w:hAnsi="Times New Roman" w:cs="Times New Roman"/>
          <w:b w:val="0"/>
          <w:i w:val="0"/>
          <w:szCs w:val="22"/>
        </w:rPr>
        <w:t>.000,- </w:t>
      </w:r>
      <w:r w:rsidR="0055241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752C75B9" w14:textId="29FAFC49" w:rsidR="00E7091A" w:rsidRDefault="00E7091A" w:rsidP="00FA6571">
      <w:pPr>
        <w:pStyle w:val="Clanek11"/>
        <w:ind w:hanging="754"/>
        <w:rPr>
          <w:rFonts w:ascii="Times New Roman" w:hAnsi="Times New Roman" w:cs="Times New Roman"/>
          <w:b w:val="0"/>
          <w:i w:val="0"/>
          <w:szCs w:val="22"/>
        </w:rPr>
      </w:pPr>
      <w:r w:rsidRPr="00E7091A">
        <w:rPr>
          <w:rFonts w:ascii="Times New Roman" w:hAnsi="Times New Roman" w:cs="Times New Roman"/>
          <w:b w:val="0"/>
          <w:i w:val="0"/>
          <w:szCs w:val="22"/>
        </w:rPr>
        <w:t xml:space="preserve">Objednatel má právo nastavit vzhled vnějšího nátěru případně polepu </w:t>
      </w:r>
      <w:r w:rsidR="00B51525">
        <w:rPr>
          <w:rFonts w:ascii="Times New Roman" w:hAnsi="Times New Roman" w:cs="Times New Roman"/>
          <w:b w:val="0"/>
          <w:i w:val="0"/>
          <w:szCs w:val="22"/>
        </w:rPr>
        <w:t>V</w:t>
      </w:r>
      <w:r w:rsidRPr="00E7091A">
        <w:rPr>
          <w:rFonts w:ascii="Times New Roman" w:hAnsi="Times New Roman" w:cs="Times New Roman"/>
          <w:b w:val="0"/>
          <w:i w:val="0"/>
          <w:szCs w:val="22"/>
        </w:rPr>
        <w:t xml:space="preserve">ozidel. Tento vzhled může být definován různě pro různé typy či počty </w:t>
      </w:r>
      <w:r w:rsidR="00B91D15">
        <w:rPr>
          <w:rFonts w:ascii="Times New Roman" w:hAnsi="Times New Roman" w:cs="Times New Roman"/>
          <w:b w:val="0"/>
          <w:i w:val="0"/>
          <w:szCs w:val="22"/>
        </w:rPr>
        <w:t>V</w:t>
      </w:r>
      <w:r w:rsidR="00B91D15" w:rsidRPr="00E7091A">
        <w:rPr>
          <w:rFonts w:ascii="Times New Roman" w:hAnsi="Times New Roman" w:cs="Times New Roman"/>
          <w:b w:val="0"/>
          <w:i w:val="0"/>
          <w:szCs w:val="22"/>
        </w:rPr>
        <w:t>ozidel</w:t>
      </w:r>
      <w:r w:rsidRPr="00E7091A">
        <w:rPr>
          <w:rFonts w:ascii="Times New Roman" w:hAnsi="Times New Roman" w:cs="Times New Roman"/>
          <w:b w:val="0"/>
          <w:i w:val="0"/>
          <w:szCs w:val="22"/>
        </w:rPr>
        <w:t>. V takovém případě musí dopravce tento nátěr či polep povinně aplikovat</w:t>
      </w:r>
      <w:r w:rsidR="00461953">
        <w:rPr>
          <w:rFonts w:ascii="Times New Roman" w:hAnsi="Times New Roman" w:cs="Times New Roman"/>
          <w:b w:val="0"/>
          <w:i w:val="0"/>
          <w:szCs w:val="22"/>
        </w:rPr>
        <w:t xml:space="preserve"> </w:t>
      </w:r>
      <w:r w:rsidRPr="00E7091A">
        <w:rPr>
          <w:rFonts w:ascii="Times New Roman" w:hAnsi="Times New Roman" w:cs="Times New Roman"/>
          <w:b w:val="0"/>
          <w:i w:val="0"/>
          <w:szCs w:val="22"/>
        </w:rPr>
        <w:t xml:space="preserve">na všechna </w:t>
      </w:r>
      <w:r w:rsidR="00B91D15">
        <w:rPr>
          <w:rFonts w:ascii="Times New Roman" w:hAnsi="Times New Roman" w:cs="Times New Roman"/>
          <w:b w:val="0"/>
          <w:i w:val="0"/>
          <w:szCs w:val="22"/>
        </w:rPr>
        <w:t>V</w:t>
      </w:r>
      <w:r w:rsidR="00B91D15" w:rsidRPr="00E7091A">
        <w:rPr>
          <w:rFonts w:ascii="Times New Roman" w:hAnsi="Times New Roman" w:cs="Times New Roman"/>
          <w:b w:val="0"/>
          <w:i w:val="0"/>
          <w:szCs w:val="22"/>
        </w:rPr>
        <w:t xml:space="preserve">ozidla </w:t>
      </w:r>
      <w:r w:rsidR="00322C2B" w:rsidRPr="00B91D15">
        <w:rPr>
          <w:rFonts w:ascii="Times New Roman" w:hAnsi="Times New Roman" w:cs="Times New Roman"/>
          <w:b w:val="0"/>
          <w:i w:val="0"/>
          <w:szCs w:val="22"/>
        </w:rPr>
        <w:t>zařazovaná do provozu po uzavření Smlouvy</w:t>
      </w:r>
      <w:r w:rsidRPr="00E7091A">
        <w:rPr>
          <w:rFonts w:ascii="Times New Roman" w:hAnsi="Times New Roman" w:cs="Times New Roman"/>
          <w:b w:val="0"/>
          <w:i w:val="0"/>
          <w:szCs w:val="22"/>
        </w:rPr>
        <w:t>.</w:t>
      </w:r>
      <w:r w:rsidR="00461953">
        <w:rPr>
          <w:rFonts w:ascii="Times New Roman" w:hAnsi="Times New Roman" w:cs="Times New Roman"/>
          <w:b w:val="0"/>
          <w:i w:val="0"/>
          <w:szCs w:val="22"/>
        </w:rPr>
        <w:t xml:space="preserve"> Náklady na realizaci hradí Dopravce,</w:t>
      </w:r>
      <w:r w:rsidRPr="00E7091A">
        <w:rPr>
          <w:rFonts w:ascii="Times New Roman" w:hAnsi="Times New Roman" w:cs="Times New Roman"/>
          <w:b w:val="0"/>
          <w:i w:val="0"/>
          <w:szCs w:val="22"/>
        </w:rPr>
        <w:t xml:space="preserve"> Dopravce v takovém případě nesmí na vozidlo bez souhlasu Objednatele aplikovat reklamní či jakákoli jiná sdělení. </w:t>
      </w:r>
    </w:p>
    <w:p w14:paraId="381901C7" w14:textId="77777777" w:rsidR="00E823F9" w:rsidRPr="00C97D38" w:rsidRDefault="00E823F9" w:rsidP="00C23F47">
      <w:pPr>
        <w:pStyle w:val="Nadpis1"/>
        <w:tabs>
          <w:tab w:val="clear" w:pos="754"/>
          <w:tab w:val="num" w:pos="851"/>
        </w:tabs>
        <w:ind w:left="851" w:hanging="851"/>
        <w:rPr>
          <w:rFonts w:cs="Times New Roman"/>
        </w:rPr>
      </w:pPr>
      <w:r w:rsidRPr="00C97D38">
        <w:rPr>
          <w:rFonts w:cs="Times New Roman"/>
        </w:rPr>
        <w:t xml:space="preserve">Společná ustanovení k právům a povinnostem Stran </w:t>
      </w:r>
    </w:p>
    <w:p w14:paraId="3266143A" w14:textId="77777777" w:rsidR="00E823F9" w:rsidRPr="00C97D38" w:rsidRDefault="00E823F9" w:rsidP="00E823F9">
      <w:pPr>
        <w:pStyle w:val="Clanek11"/>
        <w:ind w:hanging="754"/>
        <w:rPr>
          <w:rFonts w:ascii="Times New Roman" w:hAnsi="Times New Roman" w:cs="Times New Roman"/>
          <w:b w:val="0"/>
          <w:i w:val="0"/>
          <w:szCs w:val="22"/>
        </w:rPr>
      </w:pPr>
      <w:bookmarkStart w:id="78"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78"/>
    </w:p>
    <w:p w14:paraId="1122B2E4" w14:textId="760B821E"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a</w:t>
      </w:r>
      <w:r w:rsidR="005B0607">
        <w:rPr>
          <w:rFonts w:ascii="Times New Roman" w:hAnsi="Times New Roman" w:cs="Times New Roman"/>
          <w:b w:val="0"/>
          <w:i w:val="0"/>
          <w:szCs w:val="22"/>
        </w:rPr>
        <w:t>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w:t>
      </w:r>
      <w:r w:rsidR="007561C7">
        <w:rPr>
          <w:rFonts w:ascii="Times New Roman" w:hAnsi="Times New Roman" w:cs="Times New Roman"/>
          <w:b w:val="0"/>
          <w:i w:val="0"/>
          <w:szCs w:val="22"/>
        </w:rPr>
        <w:t>i předpisy (např. dle zákona č. </w:t>
      </w:r>
      <w:r w:rsidRPr="00C97D38">
        <w:rPr>
          <w:rFonts w:ascii="Times New Roman" w:hAnsi="Times New Roman" w:cs="Times New Roman"/>
          <w:b w:val="0"/>
          <w:i w:val="0"/>
          <w:szCs w:val="22"/>
        </w:rPr>
        <w:t>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32970B3B"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lastRenderedPageBreak/>
        <w:t>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7561C7">
        <w:rPr>
          <w:rFonts w:ascii="Times New Roman" w:hAnsi="Times New Roman" w:cs="Times New Roman"/>
          <w:b w:val="0"/>
          <w:i w:val="0"/>
          <w:szCs w:val="22"/>
        </w:rPr>
        <w:t xml:space="preserve"> Technických a </w:t>
      </w:r>
      <w:r w:rsidR="00835519" w:rsidRPr="00C97D38">
        <w:rPr>
          <w:rFonts w:ascii="Times New Roman" w:hAnsi="Times New Roman" w:cs="Times New Roman"/>
          <w:b w:val="0"/>
          <w:i w:val="0"/>
          <w:szCs w:val="22"/>
        </w:rPr>
        <w:t>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p>
    <w:p w14:paraId="4EE353B5" w14:textId="31C8009D" w:rsidR="000A6F8C"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w:t>
      </w:r>
      <w:r w:rsidR="00DD24FC">
        <w:rPr>
          <w:rFonts w:ascii="Times New Roman" w:hAnsi="Times New Roman" w:cs="Times New Roman"/>
          <w:b w:val="0"/>
          <w:i w:val="0"/>
          <w:szCs w:val="22"/>
        </w:rPr>
        <w:t>pod</w:t>
      </w:r>
      <w:r w:rsidRPr="00C97D38">
        <w:rPr>
          <w:rFonts w:ascii="Times New Roman" w:hAnsi="Times New Roman" w:cs="Times New Roman"/>
          <w:b w:val="0"/>
          <w:i w:val="0"/>
          <w:szCs w:val="22"/>
        </w:rPr>
        <w:t xml:space="preserve">dodavatelů. Za plnění povinností </w:t>
      </w:r>
      <w:r w:rsidR="00C51689" w:rsidRPr="00C97D38">
        <w:rPr>
          <w:rFonts w:ascii="Times New Roman" w:hAnsi="Times New Roman" w:cs="Times New Roman"/>
          <w:b w:val="0"/>
          <w:i w:val="0"/>
          <w:szCs w:val="22"/>
        </w:rPr>
        <w:t xml:space="preserve">prostřednictvím </w:t>
      </w:r>
      <w:r w:rsidR="001A7DBB">
        <w:rPr>
          <w:rFonts w:ascii="Times New Roman" w:hAnsi="Times New Roman" w:cs="Times New Roman"/>
          <w:b w:val="0"/>
          <w:i w:val="0"/>
          <w:szCs w:val="22"/>
        </w:rPr>
        <w:t>poddodavatel</w:t>
      </w:r>
      <w:r w:rsidR="00C5168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bookmarkStart w:id="79" w:name="_Ref274700062"/>
      <w:r w:rsidR="00344314" w:rsidRPr="00C97D38">
        <w:rPr>
          <w:rFonts w:ascii="Times New Roman" w:hAnsi="Times New Roman" w:cs="Times New Roman"/>
          <w:b w:val="0"/>
          <w:i w:val="0"/>
          <w:szCs w:val="22"/>
        </w:rPr>
        <w:t>.</w:t>
      </w:r>
      <w:r w:rsidR="00257405">
        <w:rPr>
          <w:rFonts w:ascii="Times New Roman" w:hAnsi="Times New Roman" w:cs="Times New Roman"/>
          <w:b w:val="0"/>
          <w:i w:val="0"/>
          <w:szCs w:val="22"/>
        </w:rPr>
        <w:t xml:space="preserve"> Dopravce je povinen převážnou část služeb dle této Smlouvy (podle počtu kilometrů) poskytovat sám.</w:t>
      </w:r>
    </w:p>
    <w:p w14:paraId="6C298E9F" w14:textId="1F2EB707" w:rsidR="00A6602B" w:rsidRPr="00C97D38" w:rsidRDefault="00A6602B" w:rsidP="000A6F8C">
      <w:pPr>
        <w:pStyle w:val="Clanek11"/>
        <w:ind w:hanging="754"/>
        <w:rPr>
          <w:rFonts w:ascii="Times New Roman" w:hAnsi="Times New Roman" w:cs="Times New Roman"/>
          <w:b w:val="0"/>
          <w:i w:val="0"/>
          <w:szCs w:val="22"/>
        </w:rPr>
      </w:pPr>
      <w:r w:rsidRPr="00A6602B">
        <w:rPr>
          <w:rFonts w:ascii="Times New Roman" w:hAnsi="Times New Roman" w:cs="Times New Roman"/>
          <w:b w:val="0"/>
          <w:i w:val="0"/>
          <w:szCs w:val="22"/>
        </w:rPr>
        <w:t>Dopravce je povinen dodržovat všechny sociální předpisy dle aktuálně platné legislativy.</w:t>
      </w:r>
    </w:p>
    <w:p w14:paraId="020F2265" w14:textId="77777777"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Doba plnění závazku</w:t>
      </w:r>
      <w:bookmarkEnd w:id="79"/>
      <w:r w:rsidR="00E40D5F" w:rsidRPr="00C97D38">
        <w:rPr>
          <w:rFonts w:cs="Times New Roman"/>
          <w:szCs w:val="22"/>
        </w:rPr>
        <w:t xml:space="preserve"> A UKONČENÍ SMLOUVY</w:t>
      </w:r>
    </w:p>
    <w:p w14:paraId="19A735CA" w14:textId="3582E1DE" w:rsidR="006870CA" w:rsidRPr="00C97D38" w:rsidRDefault="00E16798" w:rsidP="00AB5318">
      <w:pPr>
        <w:pStyle w:val="Clanek11"/>
        <w:ind w:hanging="754"/>
        <w:rPr>
          <w:rFonts w:ascii="Times New Roman" w:hAnsi="Times New Roman" w:cs="Times New Roman"/>
          <w:b w:val="0"/>
          <w:i w:val="0"/>
          <w:szCs w:val="22"/>
        </w:rPr>
      </w:pPr>
      <w:bookmarkStart w:id="80"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w:t>
      </w:r>
      <w:r w:rsidR="00F704E1">
        <w:rPr>
          <w:rFonts w:ascii="Times New Roman" w:hAnsi="Times New Roman" w:cs="Times New Roman"/>
          <w:b w:val="0"/>
          <w:i w:val="0"/>
        </w:rPr>
        <w:t>Zahájení provozu</w:t>
      </w:r>
      <w:r w:rsidR="009E1F1B" w:rsidRPr="009E1F1B">
        <w:rPr>
          <w:rFonts w:ascii="Times New Roman" w:hAnsi="Times New Roman" w:cs="Times New Roman"/>
          <w:b w:val="0"/>
          <w:i w:val="0"/>
        </w:rPr>
        <w:t xml:space="preserve"> do </w:t>
      </w:r>
      <w:r w:rsidR="00B462FB">
        <w:rPr>
          <w:rFonts w:ascii="Times New Roman" w:hAnsi="Times New Roman" w:cs="Times New Roman"/>
          <w:b w:val="0"/>
          <w:i w:val="0"/>
        </w:rPr>
        <w:t>30.</w:t>
      </w:r>
      <w:r w:rsidR="00E716E4">
        <w:rPr>
          <w:rFonts w:ascii="Times New Roman" w:hAnsi="Times New Roman" w:cs="Times New Roman"/>
          <w:b w:val="0"/>
          <w:i w:val="0"/>
        </w:rPr>
        <w:t>9</w:t>
      </w:r>
      <w:r w:rsidR="00B462FB">
        <w:rPr>
          <w:rFonts w:ascii="Times New Roman" w:hAnsi="Times New Roman" w:cs="Times New Roman"/>
          <w:b w:val="0"/>
          <w:i w:val="0"/>
        </w:rPr>
        <w:t>.</w:t>
      </w:r>
      <w:r w:rsidR="00E716E4">
        <w:rPr>
          <w:rFonts w:ascii="Times New Roman" w:hAnsi="Times New Roman" w:cs="Times New Roman"/>
          <w:b w:val="0"/>
          <w:i w:val="0"/>
        </w:rPr>
        <w:t>2030</w:t>
      </w:r>
      <w:r w:rsidR="00960C0A" w:rsidRPr="00854158">
        <w:rPr>
          <w:rFonts w:ascii="Times New Roman" w:hAnsi="Times New Roman" w:cs="Times New Roman"/>
          <w:b w:val="0"/>
          <w:i w:val="0"/>
          <w:szCs w:val="22"/>
        </w:rPr>
        <w:t xml:space="preserve">. </w:t>
      </w:r>
      <w:r w:rsidR="00850667" w:rsidRPr="00854158">
        <w:rPr>
          <w:rFonts w:ascii="Times New Roman" w:hAnsi="Times New Roman" w:cs="Times New Roman"/>
          <w:b w:val="0"/>
          <w:i w:val="0"/>
          <w:szCs w:val="22"/>
        </w:rPr>
        <w:t>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80"/>
    </w:p>
    <w:p w14:paraId="3EC74999" w14:textId="6743779A" w:rsidR="00CA7ABB" w:rsidRPr="00C97D38" w:rsidRDefault="00CA7ABB" w:rsidP="00CA7ABB">
      <w:pPr>
        <w:pStyle w:val="Clanek11"/>
        <w:ind w:hanging="754"/>
        <w:rPr>
          <w:rFonts w:ascii="Times New Roman" w:hAnsi="Times New Roman" w:cs="Times New Roman"/>
          <w:b w:val="0"/>
          <w:i w:val="0"/>
          <w:szCs w:val="22"/>
        </w:rPr>
      </w:pPr>
      <w:bookmarkStart w:id="81"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9F6982" w:rsidRPr="00C97D38">
        <w:rPr>
          <w:rFonts w:ascii="Times New Roman" w:hAnsi="Times New Roman" w:cs="Times New Roman"/>
          <w:b w:val="0"/>
          <w:i w:val="0"/>
          <w:szCs w:val="22"/>
        </w:rPr>
        <w:t>,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81"/>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ve znění dle vzoru uvedeného v zadávací dokumentaci Výběrového řízení uzavřen</w:t>
      </w:r>
      <w:r w:rsidR="001B0243" w:rsidRPr="00C97D38">
        <w:rPr>
          <w:rFonts w:ascii="Times New Roman" w:hAnsi="Times New Roman" w:cs="Times New Roman"/>
          <w:b w:val="0"/>
          <w:i w:val="0"/>
          <w:szCs w:val="22"/>
        </w:rPr>
        <w:t>u</w:t>
      </w:r>
      <w:r w:rsidR="00A27924" w:rsidRPr="00C97D38">
        <w:rPr>
          <w:rFonts w:ascii="Times New Roman" w:hAnsi="Times New Roman" w:cs="Times New Roman"/>
          <w:b w:val="0"/>
          <w:i w:val="0"/>
          <w:szCs w:val="22"/>
        </w:rPr>
        <w:t xml:space="preserve"> má, je povinen ve stejné lhůtě předložit Objednateli jej</w:t>
      </w:r>
      <w:r w:rsidR="001B0243" w:rsidRPr="00C97D38">
        <w:rPr>
          <w:rFonts w:ascii="Times New Roman" w:hAnsi="Times New Roman" w:cs="Times New Roman"/>
          <w:b w:val="0"/>
          <w:i w:val="0"/>
          <w:szCs w:val="22"/>
        </w:rPr>
        <w:t>í</w:t>
      </w:r>
      <w:r w:rsidR="00A27924" w:rsidRPr="00C97D38">
        <w:rPr>
          <w:rFonts w:ascii="Times New Roman" w:hAnsi="Times New Roman" w:cs="Times New Roman"/>
          <w:b w:val="0"/>
          <w:i w:val="0"/>
          <w:szCs w:val="22"/>
        </w:rPr>
        <w:t xml:space="preserve"> 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p>
    <w:p w14:paraId="7E5F3A6F" w14:textId="78C6525A"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327B9D">
        <w:rPr>
          <w:rFonts w:ascii="Times New Roman" w:hAnsi="Times New Roman" w:cs="Times New Roman"/>
          <w:b w:val="0"/>
          <w:i w:val="0"/>
          <w:szCs w:val="22"/>
        </w:rPr>
        <w:t>:</w:t>
      </w:r>
    </w:p>
    <w:p w14:paraId="2651BBF2" w14:textId="71C8E64B" w:rsidR="006870CA" w:rsidRPr="00C97D38" w:rsidRDefault="006870CA" w:rsidP="00AB5318">
      <w:pPr>
        <w:pStyle w:val="Claneka"/>
        <w:tabs>
          <w:tab w:val="num" w:pos="1309"/>
        </w:tabs>
        <w:ind w:left="1309" w:hanging="561"/>
        <w:rPr>
          <w:szCs w:val="22"/>
        </w:rPr>
      </w:pPr>
      <w:r w:rsidRPr="00C97D38">
        <w:rPr>
          <w:szCs w:val="22"/>
        </w:rPr>
        <w:t>uplynutím doby stanovené v </w:t>
      </w:r>
      <w:r w:rsidR="006C6284" w:rsidRPr="00C97D38">
        <w:rPr>
          <w:szCs w:val="22"/>
        </w:rPr>
        <w:t>odst</w:t>
      </w:r>
      <w:r w:rsidR="006C6284">
        <w:rPr>
          <w:szCs w:val="22"/>
        </w:rPr>
        <w:t>.</w:t>
      </w:r>
      <w:r w:rsidR="006C6284"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r w:rsidR="007E7672">
        <w:rPr>
          <w:szCs w:val="22"/>
        </w:rPr>
        <w:t>12.1</w:t>
      </w:r>
      <w:r w:rsidR="00A22E0E" w:rsidRPr="004719C5">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00327B9D">
        <w:rPr>
          <w:szCs w:val="22"/>
        </w:rPr>
        <w:t>mlouvy;</w:t>
      </w:r>
    </w:p>
    <w:p w14:paraId="28A40410" w14:textId="7945D527" w:rsidR="006870CA" w:rsidRPr="00C97D38" w:rsidRDefault="006870CA" w:rsidP="00AB5318">
      <w:pPr>
        <w:pStyle w:val="Claneka"/>
        <w:tabs>
          <w:tab w:val="num" w:pos="1309"/>
        </w:tabs>
        <w:ind w:left="1309" w:hanging="561"/>
        <w:rPr>
          <w:szCs w:val="22"/>
        </w:rPr>
      </w:pPr>
      <w:r w:rsidRPr="00C97D38">
        <w:rPr>
          <w:szCs w:val="22"/>
        </w:rPr>
        <w:t>písemn</w:t>
      </w:r>
      <w:r w:rsidR="00327B9D">
        <w:rPr>
          <w:szCs w:val="22"/>
        </w:rPr>
        <w:t>ou dohodou obou smluvních stran;</w:t>
      </w:r>
    </w:p>
    <w:p w14:paraId="373CA8CA" w14:textId="6B2D64E2" w:rsidR="006870CA" w:rsidRPr="00C97D38" w:rsidRDefault="00CE3321" w:rsidP="00AB5318">
      <w:pPr>
        <w:pStyle w:val="Claneka"/>
        <w:tabs>
          <w:tab w:val="num" w:pos="1309"/>
        </w:tabs>
        <w:ind w:left="1309" w:hanging="561"/>
        <w:rPr>
          <w:szCs w:val="22"/>
        </w:rPr>
      </w:pPr>
      <w:r w:rsidRPr="00C97D38">
        <w:rPr>
          <w:szCs w:val="22"/>
        </w:rPr>
        <w:t>uplynutím výpovědní doby v případě uplatnění výpovědi</w:t>
      </w:r>
      <w:r w:rsidR="006870CA" w:rsidRPr="00C97D38">
        <w:rPr>
          <w:szCs w:val="22"/>
        </w:rPr>
        <w:t xml:space="preserve"> některou ze smluvních </w:t>
      </w:r>
      <w:r w:rsidRPr="00C97D38">
        <w:rPr>
          <w:szCs w:val="22"/>
        </w:rPr>
        <w:t>S</w:t>
      </w:r>
      <w:r w:rsidR="00327B9D">
        <w:rPr>
          <w:szCs w:val="22"/>
        </w:rPr>
        <w:t>tran;</w:t>
      </w:r>
    </w:p>
    <w:p w14:paraId="2D241218" w14:textId="1AAD6256" w:rsidR="006870CA" w:rsidRPr="00C97D38" w:rsidRDefault="002B49B2" w:rsidP="00AB5318">
      <w:pPr>
        <w:pStyle w:val="Claneka"/>
        <w:tabs>
          <w:tab w:val="num" w:pos="1309"/>
        </w:tabs>
        <w:ind w:left="1309" w:hanging="561"/>
        <w:rPr>
          <w:szCs w:val="22"/>
        </w:rPr>
      </w:pPr>
      <w:r w:rsidRPr="00C97D38">
        <w:rPr>
          <w:szCs w:val="22"/>
        </w:rPr>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w:t>
      </w:r>
      <w:r w:rsidR="007561C7">
        <w:rPr>
          <w:szCs w:val="22"/>
        </w:rPr>
        <w:t>tátní veřejné linkové dopravy a </w:t>
      </w:r>
      <w:r w:rsidR="00773501" w:rsidRPr="00C97D38">
        <w:rPr>
          <w:szCs w:val="22"/>
        </w:rPr>
        <w:t>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327B9D">
        <w:rPr>
          <w:szCs w:val="22"/>
        </w:rPr>
        <w:t>;</w:t>
      </w:r>
    </w:p>
    <w:p w14:paraId="5BD6EBD9" w14:textId="0B338DAE"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00327B9D">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218A27F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po dobu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disponovat veškerými oprávněními, která jsou v kterémkoli okamžiku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 xml:space="preserve">je Dopravce povinen uhradit </w:t>
      </w:r>
      <w:r w:rsidR="009E3044" w:rsidRPr="00C97D38">
        <w:rPr>
          <w:rFonts w:ascii="Times New Roman" w:hAnsi="Times New Roman" w:cs="Times New Roman"/>
          <w:b w:val="0"/>
          <w:i w:val="0"/>
          <w:szCs w:val="22"/>
        </w:rPr>
        <w:lastRenderedPageBreak/>
        <w:t>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1513052E" w14:textId="6C636CDD" w:rsidR="006870CA" w:rsidRPr="00C97D38" w:rsidRDefault="000B7BEF" w:rsidP="00AB5318">
      <w:pPr>
        <w:pStyle w:val="Clanek11"/>
        <w:ind w:hanging="754"/>
        <w:rPr>
          <w:rFonts w:ascii="Times New Roman" w:hAnsi="Times New Roman" w:cs="Times New Roman"/>
          <w:b w:val="0"/>
          <w:i w:val="0"/>
          <w:szCs w:val="22"/>
        </w:rPr>
      </w:pPr>
      <w:bookmarkStart w:id="82" w:name="_Ref34128034"/>
      <w:r w:rsidRPr="00C97D38">
        <w:rPr>
          <w:rFonts w:ascii="Times New Roman" w:hAnsi="Times New Roman" w:cs="Times New Roman"/>
          <w:b w:val="0"/>
          <w:i w:val="0"/>
          <w:szCs w:val="22"/>
        </w:rPr>
        <w:t>Kterákoliv ze Smluvních stran může</w:t>
      </w:r>
      <w:r w:rsidR="001A3395">
        <w:rPr>
          <w:rFonts w:ascii="Times New Roman" w:hAnsi="Times New Roman" w:cs="Times New Roman"/>
          <w:b w:val="0"/>
          <w:i w:val="0"/>
          <w:szCs w:val="22"/>
        </w:rPr>
        <w:t xml:space="preserve"> tuto</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Smlouvu </w:t>
      </w:r>
      <w:r w:rsidR="006870CA" w:rsidRPr="00C97D38">
        <w:rPr>
          <w:rFonts w:ascii="Times New Roman" w:hAnsi="Times New Roman" w:cs="Times New Roman"/>
          <w:b w:val="0"/>
          <w:i w:val="0"/>
          <w:szCs w:val="22"/>
        </w:rPr>
        <w:t>písemně vypovědět</w:t>
      </w:r>
      <w:r w:rsidR="00CA5DA3" w:rsidRPr="00C97D38">
        <w:rPr>
          <w:rFonts w:ascii="Times New Roman" w:hAnsi="Times New Roman" w:cs="Times New Roman"/>
          <w:b w:val="0"/>
          <w:i w:val="0"/>
          <w:szCs w:val="22"/>
        </w:rPr>
        <w:t>,</w:t>
      </w:r>
      <w:r w:rsidR="0002254B" w:rsidRPr="00C97D38">
        <w:rPr>
          <w:rFonts w:ascii="Times New Roman" w:hAnsi="Times New Roman" w:cs="Times New Roman"/>
          <w:b w:val="0"/>
          <w:i w:val="0"/>
          <w:szCs w:val="22"/>
        </w:rPr>
        <w:t xml:space="preserve"> a to i bez uvedení důvodu</w:t>
      </w:r>
      <w:r w:rsidR="00F2794F"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Výpovědní lhůta činí 30 měsíců a začíná běžet od prvního dne měsíce </w:t>
      </w:r>
      <w:r w:rsidR="00C35F6F" w:rsidRPr="00C97D38">
        <w:rPr>
          <w:rFonts w:ascii="Times New Roman" w:hAnsi="Times New Roman" w:cs="Times New Roman"/>
          <w:b w:val="0"/>
          <w:i w:val="0"/>
          <w:szCs w:val="22"/>
        </w:rPr>
        <w:t xml:space="preserve">následujícího </w:t>
      </w:r>
      <w:r w:rsidR="006870CA" w:rsidRPr="00C97D38">
        <w:rPr>
          <w:rFonts w:ascii="Times New Roman" w:hAnsi="Times New Roman" w:cs="Times New Roman"/>
          <w:b w:val="0"/>
          <w:i w:val="0"/>
          <w:szCs w:val="22"/>
        </w:rPr>
        <w:t xml:space="preserve">po </w:t>
      </w:r>
      <w:r w:rsidR="00C35F6F" w:rsidRPr="00C97D38">
        <w:rPr>
          <w:rFonts w:ascii="Times New Roman" w:hAnsi="Times New Roman" w:cs="Times New Roman"/>
          <w:b w:val="0"/>
          <w:i w:val="0"/>
          <w:szCs w:val="22"/>
        </w:rPr>
        <w:t xml:space="preserve">měsíci, v němž byla </w:t>
      </w:r>
      <w:r w:rsidR="006870CA" w:rsidRPr="00C97D38">
        <w:rPr>
          <w:rFonts w:ascii="Times New Roman" w:hAnsi="Times New Roman" w:cs="Times New Roman"/>
          <w:b w:val="0"/>
          <w:i w:val="0"/>
          <w:szCs w:val="22"/>
        </w:rPr>
        <w:t>výpově</w:t>
      </w:r>
      <w:r w:rsidR="00C35F6F" w:rsidRPr="00C97D38">
        <w:rPr>
          <w:rFonts w:ascii="Times New Roman" w:hAnsi="Times New Roman" w:cs="Times New Roman"/>
          <w:b w:val="0"/>
          <w:i w:val="0"/>
          <w:szCs w:val="22"/>
        </w:rPr>
        <w:t>ď</w:t>
      </w:r>
      <w:r w:rsidR="006870CA" w:rsidRPr="00C97D38">
        <w:rPr>
          <w:rFonts w:ascii="Times New Roman" w:hAnsi="Times New Roman" w:cs="Times New Roman"/>
          <w:b w:val="0"/>
          <w:i w:val="0"/>
          <w:szCs w:val="22"/>
        </w:rPr>
        <w:t xml:space="preserve"> </w:t>
      </w:r>
      <w:r w:rsidR="00C35F6F" w:rsidRPr="00C97D38">
        <w:rPr>
          <w:rFonts w:ascii="Times New Roman" w:hAnsi="Times New Roman" w:cs="Times New Roman"/>
          <w:b w:val="0"/>
          <w:i w:val="0"/>
          <w:szCs w:val="22"/>
        </w:rPr>
        <w:t xml:space="preserve">doručena </w:t>
      </w:r>
      <w:r w:rsidR="006870CA" w:rsidRPr="00C97D38">
        <w:rPr>
          <w:rFonts w:ascii="Times New Roman" w:hAnsi="Times New Roman" w:cs="Times New Roman"/>
          <w:b w:val="0"/>
          <w:i w:val="0"/>
          <w:szCs w:val="22"/>
        </w:rPr>
        <w:t xml:space="preserve">druhé </w:t>
      </w:r>
      <w:r w:rsidR="00295B86"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mluvní straně.</w:t>
      </w:r>
      <w:bookmarkEnd w:id="82"/>
    </w:p>
    <w:p w14:paraId="15BA6D29" w14:textId="77777777" w:rsidR="00C35F6F" w:rsidRPr="00C97D38" w:rsidRDefault="00C35F6F" w:rsidP="00AB5318">
      <w:pPr>
        <w:pStyle w:val="Clanek11"/>
        <w:ind w:hanging="754"/>
        <w:rPr>
          <w:rFonts w:ascii="Times New Roman" w:hAnsi="Times New Roman" w:cs="Times New Roman"/>
          <w:b w:val="0"/>
          <w:i w:val="0"/>
          <w:szCs w:val="22"/>
        </w:rPr>
      </w:pPr>
      <w:bookmarkStart w:id="83" w:name="_Ref279968407"/>
      <w:r w:rsidRPr="00C97D38">
        <w:rPr>
          <w:rFonts w:ascii="Times New Roman" w:hAnsi="Times New Roman" w:cs="Times New Roman"/>
          <w:b w:val="0"/>
          <w:i w:val="0"/>
          <w:szCs w:val="22"/>
        </w:rPr>
        <w:t xml:space="preserve">Objednatel je </w:t>
      </w:r>
      <w:r w:rsidR="00DE2774" w:rsidRPr="00C97D38">
        <w:rPr>
          <w:rFonts w:ascii="Times New Roman" w:hAnsi="Times New Roman" w:cs="Times New Roman"/>
          <w:b w:val="0"/>
          <w:i w:val="0"/>
          <w:szCs w:val="22"/>
        </w:rPr>
        <w:t xml:space="preserve">dále </w:t>
      </w:r>
      <w:r w:rsidRPr="00C97D38">
        <w:rPr>
          <w:rFonts w:ascii="Times New Roman" w:hAnsi="Times New Roman" w:cs="Times New Roman"/>
          <w:b w:val="0"/>
          <w:i w:val="0"/>
          <w:szCs w:val="22"/>
        </w:rPr>
        <w:t xml:space="preserve">oprávněn </w:t>
      </w:r>
      <w:r w:rsidR="00DE2774" w:rsidRPr="00C97D38">
        <w:rPr>
          <w:rFonts w:ascii="Times New Roman" w:hAnsi="Times New Roman" w:cs="Times New Roman"/>
          <w:b w:val="0"/>
          <w:i w:val="0"/>
          <w:szCs w:val="22"/>
        </w:rPr>
        <w:t>vypovědět tuto</w:t>
      </w:r>
      <w:r w:rsidR="006870CA" w:rsidRPr="00C97D38">
        <w:rPr>
          <w:rFonts w:ascii="Times New Roman" w:hAnsi="Times New Roman" w:cs="Times New Roman"/>
          <w:b w:val="0"/>
          <w:i w:val="0"/>
          <w:szCs w:val="22"/>
        </w:rPr>
        <w:t xml:space="preserve">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w:t>
      </w:r>
      <w:r w:rsidR="00DE2774"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w:t>
      </w:r>
      <w:r w:rsidR="00654499" w:rsidRPr="00C97D38">
        <w:rPr>
          <w:rFonts w:ascii="Times New Roman" w:hAnsi="Times New Roman" w:cs="Times New Roman"/>
          <w:b w:val="0"/>
          <w:i w:val="0"/>
          <w:szCs w:val="22"/>
        </w:rPr>
        <w:t xml:space="preserve">pouze </w:t>
      </w:r>
      <w:r w:rsidRPr="00C97D38">
        <w:rPr>
          <w:rFonts w:ascii="Times New Roman" w:hAnsi="Times New Roman" w:cs="Times New Roman"/>
          <w:b w:val="0"/>
          <w:i w:val="0"/>
          <w:szCs w:val="22"/>
        </w:rPr>
        <w:t>v následujících případech:</w:t>
      </w:r>
      <w:bookmarkEnd w:id="83"/>
    </w:p>
    <w:p w14:paraId="2BFA8142" w14:textId="59ADD3CB" w:rsidR="002D4718" w:rsidRPr="00C97D38" w:rsidRDefault="008B430B" w:rsidP="002D4718">
      <w:pPr>
        <w:pStyle w:val="Claneka"/>
        <w:tabs>
          <w:tab w:val="num" w:pos="1309"/>
        </w:tabs>
        <w:ind w:left="1309" w:hanging="561"/>
        <w:rPr>
          <w:szCs w:val="22"/>
        </w:rPr>
      </w:pPr>
      <w:r w:rsidRPr="00C97D38">
        <w:rPr>
          <w:szCs w:val="22"/>
        </w:rPr>
        <w:t>v případě</w:t>
      </w:r>
      <w:r w:rsidR="00900D6D" w:rsidRPr="00C97D38">
        <w:rPr>
          <w:szCs w:val="22"/>
        </w:rPr>
        <w:t xml:space="preserve"> </w:t>
      </w:r>
      <w:r w:rsidR="006870CA" w:rsidRPr="00C97D38">
        <w:rPr>
          <w:szCs w:val="22"/>
        </w:rPr>
        <w:t xml:space="preserve">porušení povinností </w:t>
      </w:r>
      <w:r w:rsidR="001B5D3F" w:rsidRPr="00C97D38">
        <w:rPr>
          <w:szCs w:val="22"/>
        </w:rPr>
        <w:t>Dopravc</w:t>
      </w:r>
      <w:r w:rsidR="006870CA" w:rsidRPr="00C97D38">
        <w:rPr>
          <w:szCs w:val="22"/>
        </w:rPr>
        <w:t xml:space="preserve">e dle </w:t>
      </w:r>
      <w:r w:rsidR="006C6284" w:rsidRPr="00C97D38">
        <w:rPr>
          <w:szCs w:val="22"/>
        </w:rPr>
        <w:t>odst</w:t>
      </w:r>
      <w:r w:rsidR="006C6284">
        <w:rPr>
          <w:szCs w:val="22"/>
        </w:rPr>
        <w:t>.</w:t>
      </w:r>
      <w:r w:rsidR="006C6284" w:rsidRPr="00C97D38">
        <w:rPr>
          <w:szCs w:val="22"/>
        </w:rPr>
        <w:t xml:space="preserve"> </w:t>
      </w:r>
      <w:r w:rsidR="00CE0BDB" w:rsidRPr="004719C5">
        <w:fldChar w:fldCharType="begin"/>
      </w:r>
      <w:r w:rsidR="00CE0BDB" w:rsidRPr="004719C5">
        <w:instrText xml:space="preserve"> REF _Ref276469345 \r \h  \* MERGEFORMAT </w:instrText>
      </w:r>
      <w:r w:rsidR="00CE0BDB" w:rsidRPr="004719C5">
        <w:fldChar w:fldCharType="separate"/>
      </w:r>
      <w:r w:rsidR="007E7672">
        <w:t>5.6</w:t>
      </w:r>
      <w:r w:rsidR="00CE0BDB" w:rsidRPr="004719C5">
        <w:fldChar w:fldCharType="end"/>
      </w:r>
      <w:r w:rsidR="00CE0BDB" w:rsidRPr="004719C5">
        <w:t xml:space="preserve">, </w:t>
      </w:r>
      <w:r w:rsidR="002C674E" w:rsidRPr="004719C5">
        <w:fldChar w:fldCharType="begin"/>
      </w:r>
      <w:r w:rsidR="002C674E" w:rsidRPr="004719C5">
        <w:instrText xml:space="preserve"> REF _Ref274704069 \r \h </w:instrText>
      </w:r>
      <w:r w:rsidR="009F6982" w:rsidRPr="004719C5">
        <w:instrText xml:space="preserve"> \* MERGEFORMAT </w:instrText>
      </w:r>
      <w:r w:rsidR="002C674E" w:rsidRPr="004719C5">
        <w:fldChar w:fldCharType="separate"/>
      </w:r>
      <w:r w:rsidR="007E7672">
        <w:t>6.4</w:t>
      </w:r>
      <w:r w:rsidR="002C674E" w:rsidRPr="004719C5">
        <w:fldChar w:fldCharType="end"/>
      </w:r>
      <w:r w:rsidR="006631E9" w:rsidRPr="004719C5">
        <w:t xml:space="preserve">, </w:t>
      </w:r>
      <w:r w:rsidR="002C674E" w:rsidRPr="004719C5">
        <w:fldChar w:fldCharType="begin"/>
      </w:r>
      <w:r w:rsidR="002C674E" w:rsidRPr="004719C5">
        <w:instrText xml:space="preserve"> REF _Ref274704364 \r \h </w:instrText>
      </w:r>
      <w:r w:rsidR="002D4718" w:rsidRPr="004719C5">
        <w:instrText xml:space="preserve"> \* MERGEFORMAT </w:instrText>
      </w:r>
      <w:r w:rsidR="002C674E" w:rsidRPr="004719C5">
        <w:fldChar w:fldCharType="separate"/>
      </w:r>
      <w:r w:rsidR="007E7672">
        <w:t>6.9</w:t>
      </w:r>
      <w:r w:rsidR="002C674E" w:rsidRPr="004719C5">
        <w:fldChar w:fldCharType="end"/>
      </w:r>
      <w:r w:rsidR="002C674E" w:rsidRPr="004719C5">
        <w:t xml:space="preserve">, </w:t>
      </w:r>
      <w:r w:rsidR="00B30852" w:rsidRPr="004719C5">
        <w:fldChar w:fldCharType="begin"/>
      </w:r>
      <w:r w:rsidR="00B30852" w:rsidRPr="004719C5">
        <w:instrText xml:space="preserve"> REF _Ref274704720 \r \h </w:instrText>
      </w:r>
      <w:r w:rsidR="002D4718" w:rsidRPr="004719C5">
        <w:instrText xml:space="preserve"> \* MERGEFORMAT </w:instrText>
      </w:r>
      <w:r w:rsidR="00B30852" w:rsidRPr="004719C5">
        <w:fldChar w:fldCharType="separate"/>
      </w:r>
      <w:r w:rsidR="007E7672">
        <w:t>7.3</w:t>
      </w:r>
      <w:r w:rsidR="00B30852" w:rsidRPr="004719C5">
        <w:fldChar w:fldCharType="end"/>
      </w:r>
      <w:r w:rsidR="00B30852" w:rsidRPr="004719C5">
        <w:t xml:space="preserve">, </w:t>
      </w:r>
      <w:r w:rsidR="00B30852" w:rsidRPr="004719C5">
        <w:fldChar w:fldCharType="begin"/>
      </w:r>
      <w:r w:rsidR="00B30852" w:rsidRPr="004719C5">
        <w:instrText xml:space="preserve"> REF _Ref274704726 \r \h </w:instrText>
      </w:r>
      <w:r w:rsidR="002D4718" w:rsidRPr="004719C5">
        <w:instrText xml:space="preserve"> \* MERGEFORMAT </w:instrText>
      </w:r>
      <w:r w:rsidR="00B30852" w:rsidRPr="004719C5">
        <w:fldChar w:fldCharType="separate"/>
      </w:r>
      <w:r w:rsidR="007E7672">
        <w:t>7.6</w:t>
      </w:r>
      <w:r w:rsidR="00B30852" w:rsidRPr="004719C5">
        <w:fldChar w:fldCharType="end"/>
      </w:r>
      <w:r w:rsidR="00B30852" w:rsidRPr="004719C5">
        <w:t xml:space="preserve">, </w:t>
      </w:r>
      <w:r w:rsidR="00B30852" w:rsidRPr="004719C5">
        <w:fldChar w:fldCharType="begin"/>
      </w:r>
      <w:r w:rsidR="00B30852" w:rsidRPr="004719C5">
        <w:instrText xml:space="preserve"> REF _Ref274704816 \r \h </w:instrText>
      </w:r>
      <w:r w:rsidR="002D4718" w:rsidRPr="004719C5">
        <w:instrText xml:space="preserve"> \* MERGEFORMAT </w:instrText>
      </w:r>
      <w:r w:rsidR="00B30852" w:rsidRPr="004719C5">
        <w:fldChar w:fldCharType="separate"/>
      </w:r>
      <w:r w:rsidR="007E7672">
        <w:t>7.7</w:t>
      </w:r>
      <w:r w:rsidR="00B30852" w:rsidRPr="004719C5">
        <w:fldChar w:fldCharType="end"/>
      </w:r>
      <w:r w:rsidR="00827868" w:rsidRPr="004719C5">
        <w:t xml:space="preserve"> a/nebo </w:t>
      </w:r>
      <w:r w:rsidR="00472BF4" w:rsidRPr="004719C5">
        <w:fldChar w:fldCharType="begin"/>
      </w:r>
      <w:r w:rsidR="00472BF4" w:rsidRPr="004719C5">
        <w:instrText xml:space="preserve"> REF _Ref271622654 \r \h </w:instrText>
      </w:r>
      <w:r w:rsidR="002D4718" w:rsidRPr="004719C5">
        <w:instrText xml:space="preserve"> \* MERGEFORMAT </w:instrText>
      </w:r>
      <w:r w:rsidR="00472BF4" w:rsidRPr="004719C5">
        <w:fldChar w:fldCharType="separate"/>
      </w:r>
      <w:r w:rsidR="007E7672">
        <w:t>10.1</w:t>
      </w:r>
      <w:r w:rsidR="00472BF4" w:rsidRPr="004719C5">
        <w:fldChar w:fldCharType="end"/>
      </w:r>
      <w:r w:rsidR="001A6C6E">
        <w:t xml:space="preserve"> </w:t>
      </w:r>
      <w:r w:rsidR="001A3395">
        <w:t xml:space="preserve">této </w:t>
      </w:r>
      <w:r w:rsidR="001A6C6E">
        <w:t>Smlouvy</w:t>
      </w:r>
      <w:r w:rsidR="006870CA" w:rsidRPr="00C97D38">
        <w:rPr>
          <w:szCs w:val="22"/>
        </w:rPr>
        <w:t xml:space="preserve">, ledaže </w:t>
      </w:r>
      <w:r w:rsidR="002D4718" w:rsidRPr="00C97D38">
        <w:rPr>
          <w:szCs w:val="22"/>
        </w:rPr>
        <w:t xml:space="preserve">Dopravce prokáže, že </w:t>
      </w:r>
      <w:r w:rsidR="00900D6D" w:rsidRPr="00C97D38">
        <w:rPr>
          <w:szCs w:val="22"/>
        </w:rPr>
        <w:t xml:space="preserve">porušení povinnosti či </w:t>
      </w:r>
      <w:r w:rsidR="006870CA" w:rsidRPr="00C97D38">
        <w:rPr>
          <w:szCs w:val="22"/>
        </w:rPr>
        <w:t xml:space="preserve">neplnění závazku bylo zapříčiněno </w:t>
      </w:r>
      <w:r w:rsidR="002D4718" w:rsidRPr="00C97D38">
        <w:rPr>
          <w:szCs w:val="22"/>
        </w:rPr>
        <w:t>okolnostmi vylučujícími odpovědnost ve smyslu §</w:t>
      </w:r>
      <w:r w:rsidR="001A3395">
        <w:rPr>
          <w:szCs w:val="22"/>
        </w:rPr>
        <w:t> </w:t>
      </w:r>
      <w:r w:rsidR="009C39BB" w:rsidRPr="00C97D38">
        <w:rPr>
          <w:szCs w:val="22"/>
        </w:rPr>
        <w:t>2913 odst. 2</w:t>
      </w:r>
      <w:r w:rsidR="002D4718" w:rsidRPr="00C97D38">
        <w:rPr>
          <w:szCs w:val="22"/>
        </w:rPr>
        <w:t xml:space="preserve"> zákona č. </w:t>
      </w:r>
      <w:r w:rsidR="009C39BB" w:rsidRPr="00C97D38">
        <w:rPr>
          <w:szCs w:val="22"/>
        </w:rPr>
        <w:t>89/2012</w:t>
      </w:r>
      <w:r w:rsidR="002D4718" w:rsidRPr="00C97D38">
        <w:rPr>
          <w:szCs w:val="22"/>
        </w:rPr>
        <w:t xml:space="preserve"> Sb</w:t>
      </w:r>
      <w:r w:rsidR="009C39BB" w:rsidRPr="00C97D38">
        <w:rPr>
          <w:szCs w:val="22"/>
        </w:rPr>
        <w:t>.</w:t>
      </w:r>
      <w:r w:rsidR="001A6C6E">
        <w:rPr>
          <w:szCs w:val="22"/>
        </w:rPr>
        <w:t>,</w:t>
      </w:r>
      <w:r w:rsidR="009C39BB" w:rsidRPr="00C97D38">
        <w:rPr>
          <w:szCs w:val="22"/>
        </w:rPr>
        <w:t xml:space="preserve"> </w:t>
      </w:r>
      <w:r w:rsidR="001A6C6E">
        <w:rPr>
          <w:szCs w:val="22"/>
        </w:rPr>
        <w:t>o</w:t>
      </w:r>
      <w:r w:rsidR="009C39BB" w:rsidRPr="00C97D38">
        <w:rPr>
          <w:szCs w:val="22"/>
        </w:rPr>
        <w:t>bčansk</w:t>
      </w:r>
      <w:r w:rsidR="001A6C6E">
        <w:rPr>
          <w:szCs w:val="22"/>
        </w:rPr>
        <w:t>ý</w:t>
      </w:r>
      <w:r w:rsidR="009C39BB" w:rsidRPr="00C97D38">
        <w:rPr>
          <w:szCs w:val="22"/>
        </w:rPr>
        <w:t xml:space="preserve"> zákoník</w:t>
      </w:r>
      <w:r w:rsidR="00C310D8" w:rsidRPr="00C97D38">
        <w:rPr>
          <w:szCs w:val="22"/>
        </w:rPr>
        <w:t>, ve znění pozdějších předpisů;</w:t>
      </w:r>
    </w:p>
    <w:p w14:paraId="443D7FC4" w14:textId="68018E96" w:rsidR="00D773B6" w:rsidRPr="00C97D38" w:rsidRDefault="000A42D1" w:rsidP="000A42D1">
      <w:pPr>
        <w:pStyle w:val="Claneka"/>
        <w:tabs>
          <w:tab w:val="num" w:pos="1309"/>
        </w:tabs>
        <w:ind w:left="1309" w:hanging="561"/>
        <w:rPr>
          <w:szCs w:val="22"/>
        </w:rPr>
      </w:pPr>
      <w:r w:rsidRPr="00C97D38">
        <w:rPr>
          <w:szCs w:val="22"/>
        </w:rPr>
        <w:t>v</w:t>
      </w:r>
      <w:r w:rsidR="00D773B6" w:rsidRPr="00C97D38">
        <w:rPr>
          <w:szCs w:val="22"/>
        </w:rPr>
        <w:t xml:space="preserve"> případě opakovaného porušení povinností dle </w:t>
      </w:r>
      <w:r w:rsidR="006C6284" w:rsidRPr="00C97D38">
        <w:rPr>
          <w:szCs w:val="22"/>
        </w:rPr>
        <w:t>odst</w:t>
      </w:r>
      <w:r w:rsidR="006C6284">
        <w:rPr>
          <w:szCs w:val="22"/>
        </w:rPr>
        <w:t>.</w:t>
      </w:r>
      <w:r w:rsidR="006C6284" w:rsidRPr="00C97D38">
        <w:rPr>
          <w:szCs w:val="22"/>
        </w:rPr>
        <w:t xml:space="preserve"> </w:t>
      </w:r>
      <w:r w:rsidR="008B430B" w:rsidRPr="004719C5">
        <w:rPr>
          <w:szCs w:val="22"/>
        </w:rPr>
        <w:fldChar w:fldCharType="begin"/>
      </w:r>
      <w:r w:rsidR="008B430B" w:rsidRPr="004719C5">
        <w:rPr>
          <w:szCs w:val="22"/>
        </w:rPr>
        <w:instrText xml:space="preserve"> REF _Ref271621929 \r \h </w:instrText>
      </w:r>
      <w:r w:rsidR="004719C5">
        <w:rPr>
          <w:szCs w:val="22"/>
        </w:rPr>
        <w:instrText xml:space="preserve"> \* MERGEFORMAT </w:instrText>
      </w:r>
      <w:r w:rsidR="008B430B" w:rsidRPr="004719C5">
        <w:rPr>
          <w:szCs w:val="22"/>
        </w:rPr>
      </w:r>
      <w:r w:rsidR="008B430B" w:rsidRPr="004719C5">
        <w:rPr>
          <w:szCs w:val="22"/>
        </w:rPr>
        <w:fldChar w:fldCharType="separate"/>
      </w:r>
      <w:r w:rsidR="007E7672">
        <w:rPr>
          <w:szCs w:val="22"/>
        </w:rPr>
        <w:t>5.1</w:t>
      </w:r>
      <w:r w:rsidR="008B430B" w:rsidRPr="004719C5">
        <w:rPr>
          <w:szCs w:val="22"/>
        </w:rPr>
        <w:fldChar w:fldCharType="end"/>
      </w:r>
      <w:r w:rsidR="008B430B" w:rsidRPr="004719C5">
        <w:rPr>
          <w:szCs w:val="22"/>
        </w:rPr>
        <w:t>,</w:t>
      </w:r>
      <w:r w:rsidR="00643655">
        <w:rPr>
          <w:szCs w:val="22"/>
        </w:rPr>
        <w:t xml:space="preserve"> </w:t>
      </w:r>
      <w:r w:rsidR="00C35F6F" w:rsidRPr="004719C5">
        <w:rPr>
          <w:szCs w:val="22"/>
        </w:rPr>
        <w:fldChar w:fldCharType="begin"/>
      </w:r>
      <w:r w:rsidR="00C35F6F" w:rsidRPr="004719C5">
        <w:rPr>
          <w:szCs w:val="22"/>
        </w:rPr>
        <w:instrText xml:space="preserve"> REF _Ref274700975 \r \h </w:instrText>
      </w:r>
      <w:r w:rsidRPr="004719C5">
        <w:rPr>
          <w:szCs w:val="22"/>
        </w:rPr>
        <w:instrText xml:space="preserve"> \* MERGEFORMAT </w:instrText>
      </w:r>
      <w:r w:rsidR="00C35F6F" w:rsidRPr="004719C5">
        <w:rPr>
          <w:szCs w:val="22"/>
        </w:rPr>
      </w:r>
      <w:r w:rsidR="00C35F6F" w:rsidRPr="004719C5">
        <w:rPr>
          <w:szCs w:val="22"/>
        </w:rPr>
        <w:fldChar w:fldCharType="separate"/>
      </w:r>
      <w:r w:rsidR="007E7672">
        <w:rPr>
          <w:szCs w:val="22"/>
        </w:rPr>
        <w:t>5.2</w:t>
      </w:r>
      <w:r w:rsidR="00C35F6F" w:rsidRPr="004719C5">
        <w:rPr>
          <w:szCs w:val="22"/>
        </w:rPr>
        <w:fldChar w:fldCharType="end"/>
      </w:r>
      <w:r w:rsidRPr="004719C5">
        <w:rPr>
          <w:szCs w:val="22"/>
        </w:rPr>
        <w:t>,</w:t>
      </w:r>
      <w:r w:rsidR="00C35F6F" w:rsidRPr="004719C5">
        <w:rPr>
          <w:szCs w:val="22"/>
        </w:rPr>
        <w:t xml:space="preserve"> </w:t>
      </w:r>
      <w:r w:rsidRPr="004719C5">
        <w:rPr>
          <w:szCs w:val="22"/>
        </w:rPr>
        <w:fldChar w:fldCharType="begin"/>
      </w:r>
      <w:r w:rsidRPr="004719C5">
        <w:rPr>
          <w:szCs w:val="22"/>
        </w:rPr>
        <w:instrText xml:space="preserve"> REF _Ref271622358 \r \h  \* MERGEFORMAT </w:instrText>
      </w:r>
      <w:r w:rsidRPr="004719C5">
        <w:rPr>
          <w:szCs w:val="22"/>
        </w:rPr>
      </w:r>
      <w:r w:rsidRPr="004719C5">
        <w:rPr>
          <w:szCs w:val="22"/>
        </w:rPr>
        <w:fldChar w:fldCharType="separate"/>
      </w:r>
      <w:r w:rsidR="007E7672">
        <w:rPr>
          <w:szCs w:val="22"/>
        </w:rPr>
        <w:t>5.3</w:t>
      </w:r>
      <w:r w:rsidRPr="004719C5">
        <w:rPr>
          <w:szCs w:val="22"/>
        </w:rPr>
        <w:fldChar w:fldCharType="end"/>
      </w:r>
      <w:r w:rsidRPr="004719C5">
        <w:rPr>
          <w:szCs w:val="22"/>
        </w:rPr>
        <w:t xml:space="preserve">, </w:t>
      </w:r>
      <w:r w:rsidRPr="004719C5">
        <w:rPr>
          <w:szCs w:val="22"/>
        </w:rPr>
        <w:fldChar w:fldCharType="begin"/>
      </w:r>
      <w:r w:rsidRPr="004719C5">
        <w:rPr>
          <w:szCs w:val="22"/>
        </w:rPr>
        <w:instrText xml:space="preserve"> REF _Ref271621945 \r \h  \* MERGEFORMAT </w:instrText>
      </w:r>
      <w:r w:rsidRPr="004719C5">
        <w:rPr>
          <w:szCs w:val="22"/>
        </w:rPr>
      </w:r>
      <w:r w:rsidRPr="004719C5">
        <w:rPr>
          <w:szCs w:val="22"/>
        </w:rPr>
        <w:fldChar w:fldCharType="separate"/>
      </w:r>
      <w:r w:rsidR="007E7672">
        <w:rPr>
          <w:szCs w:val="22"/>
        </w:rPr>
        <w:t>5.5</w:t>
      </w:r>
      <w:r w:rsidRPr="004719C5">
        <w:rPr>
          <w:szCs w:val="22"/>
        </w:rPr>
        <w:fldChar w:fldCharType="end"/>
      </w:r>
      <w:r w:rsidRPr="004719C5">
        <w:rPr>
          <w:szCs w:val="22"/>
        </w:rPr>
        <w:t>,</w:t>
      </w:r>
      <w:r w:rsidR="008B430B" w:rsidRPr="004719C5">
        <w:rPr>
          <w:szCs w:val="22"/>
        </w:rPr>
        <w:t xml:space="preserve"> </w:t>
      </w:r>
      <w:r w:rsidR="008B430B" w:rsidRPr="004719C5">
        <w:rPr>
          <w:szCs w:val="22"/>
        </w:rPr>
        <w:fldChar w:fldCharType="begin"/>
      </w:r>
      <w:r w:rsidR="008B430B" w:rsidRPr="004719C5">
        <w:rPr>
          <w:szCs w:val="22"/>
        </w:rPr>
        <w:instrText xml:space="preserve"> REF _Ref274703709 \r \h </w:instrText>
      </w:r>
      <w:r w:rsidR="004719C5">
        <w:rPr>
          <w:szCs w:val="22"/>
        </w:rPr>
        <w:instrText xml:space="preserve"> \* MERGEFORMAT </w:instrText>
      </w:r>
      <w:r w:rsidR="008B430B" w:rsidRPr="004719C5">
        <w:rPr>
          <w:szCs w:val="22"/>
        </w:rPr>
      </w:r>
      <w:r w:rsidR="008B430B" w:rsidRPr="004719C5">
        <w:rPr>
          <w:szCs w:val="22"/>
        </w:rPr>
        <w:fldChar w:fldCharType="separate"/>
      </w:r>
      <w:r w:rsidR="007E7672">
        <w:rPr>
          <w:szCs w:val="22"/>
        </w:rPr>
        <w:t>5.8</w:t>
      </w:r>
      <w:r w:rsidR="008B430B" w:rsidRPr="004719C5">
        <w:rPr>
          <w:szCs w:val="22"/>
        </w:rPr>
        <w:fldChar w:fldCharType="end"/>
      </w:r>
      <w:r w:rsidR="008B430B" w:rsidRPr="004719C5">
        <w:rPr>
          <w:szCs w:val="22"/>
        </w:rPr>
        <w:t xml:space="preserve">, </w:t>
      </w:r>
      <w:r w:rsidR="008B430B" w:rsidRPr="004719C5">
        <w:rPr>
          <w:szCs w:val="22"/>
        </w:rPr>
        <w:fldChar w:fldCharType="begin"/>
      </w:r>
      <w:r w:rsidR="008B430B" w:rsidRPr="004719C5">
        <w:rPr>
          <w:szCs w:val="22"/>
        </w:rPr>
        <w:instrText xml:space="preserve"> REF _Ref274703677 \r \h </w:instrText>
      </w:r>
      <w:r w:rsidR="004719C5">
        <w:rPr>
          <w:szCs w:val="22"/>
        </w:rPr>
        <w:instrText xml:space="preserve"> \* MERGEFORMAT </w:instrText>
      </w:r>
      <w:r w:rsidR="008B430B" w:rsidRPr="004719C5">
        <w:rPr>
          <w:szCs w:val="22"/>
        </w:rPr>
      </w:r>
      <w:r w:rsidR="008B430B" w:rsidRPr="004719C5">
        <w:rPr>
          <w:szCs w:val="22"/>
        </w:rPr>
        <w:fldChar w:fldCharType="separate"/>
      </w:r>
      <w:r w:rsidR="007E7672">
        <w:rPr>
          <w:szCs w:val="22"/>
        </w:rPr>
        <w:t>6.1</w:t>
      </w:r>
      <w:r w:rsidR="008B430B"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_Ref274704798 \r \h </w:instrText>
      </w:r>
      <w:r w:rsidR="004719C5">
        <w:rPr>
          <w:szCs w:val="22"/>
        </w:rPr>
        <w:instrText xml:space="preserve"> \* MERGEFORMAT </w:instrText>
      </w:r>
      <w:r w:rsidR="00B30852" w:rsidRPr="004719C5">
        <w:rPr>
          <w:szCs w:val="22"/>
        </w:rPr>
      </w:r>
      <w:r w:rsidR="00B30852" w:rsidRPr="004719C5">
        <w:rPr>
          <w:szCs w:val="22"/>
        </w:rPr>
        <w:fldChar w:fldCharType="separate"/>
      </w:r>
      <w:r w:rsidR="007E7672">
        <w:rPr>
          <w:szCs w:val="22"/>
        </w:rPr>
        <w:t>7.8</w:t>
      </w:r>
      <w:r w:rsidR="00B30852"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_Ref274704942 \r \h </w:instrText>
      </w:r>
      <w:r w:rsidR="004719C5">
        <w:rPr>
          <w:szCs w:val="22"/>
        </w:rPr>
        <w:instrText xml:space="preserve"> \* MERGEFORMAT </w:instrText>
      </w:r>
      <w:r w:rsidR="00B30852" w:rsidRPr="004719C5">
        <w:rPr>
          <w:szCs w:val="22"/>
        </w:rPr>
      </w:r>
      <w:r w:rsidR="00B30852" w:rsidRPr="004719C5">
        <w:rPr>
          <w:szCs w:val="22"/>
        </w:rPr>
        <w:fldChar w:fldCharType="separate"/>
      </w:r>
      <w:r w:rsidR="007E7672">
        <w:rPr>
          <w:szCs w:val="22"/>
        </w:rPr>
        <w:t>8.2</w:t>
      </w:r>
      <w:r w:rsidR="00B30852"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_Ref274704943 \r \h </w:instrText>
      </w:r>
      <w:r w:rsidR="004719C5">
        <w:rPr>
          <w:szCs w:val="22"/>
        </w:rPr>
        <w:instrText xml:space="preserve"> \* MERGEFORMAT </w:instrText>
      </w:r>
      <w:r w:rsidR="00B30852" w:rsidRPr="004719C5">
        <w:rPr>
          <w:szCs w:val="22"/>
        </w:rPr>
      </w:r>
      <w:r w:rsidR="00B30852" w:rsidRPr="004719C5">
        <w:rPr>
          <w:szCs w:val="22"/>
        </w:rPr>
        <w:fldChar w:fldCharType="separate"/>
      </w:r>
      <w:r w:rsidR="007E7672">
        <w:rPr>
          <w:szCs w:val="22"/>
        </w:rPr>
        <w:t>8.3</w:t>
      </w:r>
      <w:r w:rsidR="00B30852"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_Ref274705004 \r \h </w:instrText>
      </w:r>
      <w:r w:rsidR="004719C5">
        <w:rPr>
          <w:szCs w:val="22"/>
        </w:rPr>
        <w:instrText xml:space="preserve"> \* MERGEFORMAT </w:instrText>
      </w:r>
      <w:r w:rsidR="00B30852" w:rsidRPr="004719C5">
        <w:rPr>
          <w:szCs w:val="22"/>
        </w:rPr>
      </w:r>
      <w:r w:rsidR="00B30852" w:rsidRPr="004719C5">
        <w:rPr>
          <w:szCs w:val="22"/>
        </w:rPr>
        <w:fldChar w:fldCharType="separate"/>
      </w:r>
      <w:r w:rsidR="007E7672">
        <w:rPr>
          <w:szCs w:val="22"/>
        </w:rPr>
        <w:t>8.5</w:t>
      </w:r>
      <w:r w:rsidR="00B30852" w:rsidRPr="004719C5">
        <w:rPr>
          <w:szCs w:val="22"/>
        </w:rPr>
        <w:fldChar w:fldCharType="end"/>
      </w:r>
      <w:r w:rsidR="00472BF4" w:rsidRPr="004719C5">
        <w:rPr>
          <w:szCs w:val="22"/>
        </w:rPr>
        <w:t xml:space="preserve">, </w:t>
      </w:r>
      <w:r w:rsidR="00472BF4" w:rsidRPr="004719C5">
        <w:rPr>
          <w:szCs w:val="22"/>
        </w:rPr>
        <w:fldChar w:fldCharType="begin"/>
      </w:r>
      <w:r w:rsidR="00472BF4" w:rsidRPr="004719C5">
        <w:rPr>
          <w:szCs w:val="22"/>
        </w:rPr>
        <w:instrText xml:space="preserve"> REF _Ref274705202 \r \h </w:instrText>
      </w:r>
      <w:r w:rsidR="004719C5">
        <w:rPr>
          <w:szCs w:val="22"/>
        </w:rPr>
        <w:instrText xml:space="preserve"> \* MERGEFORMAT </w:instrText>
      </w:r>
      <w:r w:rsidR="00472BF4" w:rsidRPr="004719C5">
        <w:rPr>
          <w:szCs w:val="22"/>
        </w:rPr>
      </w:r>
      <w:r w:rsidR="00472BF4" w:rsidRPr="004719C5">
        <w:rPr>
          <w:szCs w:val="22"/>
        </w:rPr>
        <w:fldChar w:fldCharType="separate"/>
      </w:r>
      <w:r w:rsidR="007E7672">
        <w:rPr>
          <w:szCs w:val="22"/>
        </w:rPr>
        <w:t>10.2</w:t>
      </w:r>
      <w:r w:rsidR="00472BF4" w:rsidRPr="004719C5">
        <w:rPr>
          <w:szCs w:val="22"/>
        </w:rPr>
        <w:fldChar w:fldCharType="end"/>
      </w:r>
      <w:r w:rsidR="0044490B" w:rsidRPr="00C97D38">
        <w:rPr>
          <w:szCs w:val="22"/>
        </w:rPr>
        <w:t xml:space="preserve"> a/nebo </w:t>
      </w:r>
      <w:r w:rsidR="007E7672">
        <w:rPr>
          <w:szCs w:val="22"/>
        </w:rPr>
        <w:fldChar w:fldCharType="begin"/>
      </w:r>
      <w:r w:rsidR="007E7672">
        <w:rPr>
          <w:szCs w:val="22"/>
        </w:rPr>
        <w:instrText xml:space="preserve"> REF _Ref34126513 \r \h </w:instrText>
      </w:r>
      <w:r w:rsidR="007E7672">
        <w:rPr>
          <w:szCs w:val="22"/>
        </w:rPr>
      </w:r>
      <w:r w:rsidR="007E7672">
        <w:rPr>
          <w:szCs w:val="22"/>
        </w:rPr>
        <w:fldChar w:fldCharType="separate"/>
      </w:r>
      <w:r w:rsidR="007E7672">
        <w:rPr>
          <w:szCs w:val="22"/>
        </w:rPr>
        <w:t>10.5</w:t>
      </w:r>
      <w:r w:rsidR="007E7672">
        <w:rPr>
          <w:szCs w:val="22"/>
        </w:rPr>
        <w:fldChar w:fldCharType="end"/>
      </w:r>
      <w:r w:rsidR="001A6C6E">
        <w:rPr>
          <w:szCs w:val="22"/>
        </w:rPr>
        <w:t xml:space="preserve"> </w:t>
      </w:r>
      <w:r w:rsidR="001B4A0C">
        <w:rPr>
          <w:szCs w:val="22"/>
        </w:rPr>
        <w:t xml:space="preserve">této </w:t>
      </w:r>
      <w:r w:rsidR="001A6C6E">
        <w:rPr>
          <w:szCs w:val="22"/>
        </w:rPr>
        <w:t>Smlouvy</w:t>
      </w:r>
      <w:r w:rsidR="008B430B" w:rsidRPr="00C97D38">
        <w:rPr>
          <w:szCs w:val="22"/>
        </w:rPr>
        <w:t xml:space="preserve"> </w:t>
      </w:r>
      <w:r w:rsidR="00D773B6" w:rsidRPr="00C97D38">
        <w:rPr>
          <w:szCs w:val="22"/>
        </w:rPr>
        <w:t>v průběhu šesti po sobě jdoucích měsících. Pro účely této Smlouvy se za opakované porušení povinností považuje porušen</w:t>
      </w:r>
      <w:r w:rsidR="002C674E" w:rsidRPr="00C97D38">
        <w:rPr>
          <w:szCs w:val="22"/>
        </w:rPr>
        <w:t xml:space="preserve">í povinností v počtu </w:t>
      </w:r>
      <w:r w:rsidR="00E46701" w:rsidRPr="00C97D38">
        <w:rPr>
          <w:szCs w:val="22"/>
        </w:rPr>
        <w:t>alespoň 3x</w:t>
      </w:r>
      <w:r w:rsidR="002C674E" w:rsidRPr="00C97D38">
        <w:rPr>
          <w:szCs w:val="22"/>
        </w:rPr>
        <w:t>;</w:t>
      </w:r>
    </w:p>
    <w:p w14:paraId="065B644A" w14:textId="63941507" w:rsidR="002C674E" w:rsidRPr="00C97D38" w:rsidRDefault="002C674E" w:rsidP="000A42D1">
      <w:pPr>
        <w:pStyle w:val="Claneka"/>
        <w:tabs>
          <w:tab w:val="num" w:pos="1309"/>
        </w:tabs>
        <w:ind w:left="1309" w:hanging="561"/>
        <w:rPr>
          <w:szCs w:val="22"/>
        </w:rPr>
      </w:pPr>
      <w:r w:rsidRPr="00C97D38">
        <w:rPr>
          <w:szCs w:val="22"/>
        </w:rPr>
        <w:t xml:space="preserve">v případě porušení povinnosti podle </w:t>
      </w:r>
      <w:r w:rsidR="006C6284" w:rsidRPr="00C97D38">
        <w:rPr>
          <w:szCs w:val="22"/>
        </w:rPr>
        <w:t>odst</w:t>
      </w:r>
      <w:r w:rsidR="006C6284">
        <w:rPr>
          <w:szCs w:val="22"/>
        </w:rPr>
        <w:t>.</w:t>
      </w:r>
      <w:r w:rsidR="006C6284" w:rsidRPr="00C97D38">
        <w:rPr>
          <w:szCs w:val="22"/>
        </w:rPr>
        <w:t xml:space="preserve"> </w:t>
      </w:r>
      <w:r w:rsidRPr="004719C5">
        <w:rPr>
          <w:szCs w:val="22"/>
        </w:rPr>
        <w:fldChar w:fldCharType="begin"/>
      </w:r>
      <w:r w:rsidRPr="004719C5">
        <w:rPr>
          <w:szCs w:val="22"/>
        </w:rPr>
        <w:instrText xml:space="preserve"> REF _Ref274704137 \r \h </w:instrText>
      </w:r>
      <w:r w:rsidR="004719C5">
        <w:rPr>
          <w:szCs w:val="22"/>
        </w:rPr>
        <w:instrText xml:space="preserve"> \* MERGEFORMAT </w:instrText>
      </w:r>
      <w:r w:rsidRPr="004719C5">
        <w:rPr>
          <w:szCs w:val="22"/>
        </w:rPr>
      </w:r>
      <w:r w:rsidRPr="004719C5">
        <w:rPr>
          <w:szCs w:val="22"/>
        </w:rPr>
        <w:fldChar w:fldCharType="separate"/>
      </w:r>
      <w:r w:rsidR="007E7672">
        <w:rPr>
          <w:szCs w:val="22"/>
        </w:rPr>
        <w:t>6.2</w:t>
      </w:r>
      <w:r w:rsidRPr="004719C5">
        <w:rPr>
          <w:szCs w:val="22"/>
        </w:rPr>
        <w:fldChar w:fldCharType="end"/>
      </w:r>
      <w:r w:rsidRPr="004719C5">
        <w:rPr>
          <w:szCs w:val="22"/>
        </w:rPr>
        <w:t xml:space="preserve">, </w:t>
      </w:r>
      <w:r w:rsidR="009252E0">
        <w:rPr>
          <w:szCs w:val="22"/>
        </w:rPr>
        <w:fldChar w:fldCharType="begin"/>
      </w:r>
      <w:r w:rsidR="009252E0">
        <w:rPr>
          <w:szCs w:val="22"/>
        </w:rPr>
        <w:instrText xml:space="preserve"> REF _Ref32847807 \r \h </w:instrText>
      </w:r>
      <w:r w:rsidR="009252E0">
        <w:rPr>
          <w:szCs w:val="22"/>
        </w:rPr>
      </w:r>
      <w:r w:rsidR="009252E0">
        <w:rPr>
          <w:szCs w:val="22"/>
        </w:rPr>
        <w:fldChar w:fldCharType="separate"/>
      </w:r>
      <w:r w:rsidR="007E7672">
        <w:rPr>
          <w:szCs w:val="22"/>
        </w:rPr>
        <w:t>6.5</w:t>
      </w:r>
      <w:r w:rsidR="009252E0">
        <w:rPr>
          <w:szCs w:val="22"/>
        </w:rPr>
        <w:fldChar w:fldCharType="end"/>
      </w:r>
      <w:r w:rsidRPr="004719C5">
        <w:rPr>
          <w:szCs w:val="22"/>
        </w:rPr>
        <w:t xml:space="preserve">, </w:t>
      </w:r>
      <w:r w:rsidRPr="004719C5">
        <w:rPr>
          <w:szCs w:val="22"/>
        </w:rPr>
        <w:fldChar w:fldCharType="begin"/>
      </w:r>
      <w:r w:rsidRPr="004719C5">
        <w:rPr>
          <w:szCs w:val="22"/>
        </w:rPr>
        <w:instrText xml:space="preserve"> REF _Ref274657788 \r \h </w:instrText>
      </w:r>
      <w:r w:rsidR="004719C5">
        <w:rPr>
          <w:szCs w:val="22"/>
        </w:rPr>
        <w:instrText xml:space="preserve"> \* MERGEFORMAT </w:instrText>
      </w:r>
      <w:r w:rsidRPr="004719C5">
        <w:rPr>
          <w:szCs w:val="22"/>
        </w:rPr>
      </w:r>
      <w:r w:rsidRPr="004719C5">
        <w:rPr>
          <w:szCs w:val="22"/>
        </w:rPr>
        <w:fldChar w:fldCharType="separate"/>
      </w:r>
      <w:r w:rsidR="007E7672">
        <w:rPr>
          <w:szCs w:val="22"/>
        </w:rPr>
        <w:t>6.6</w:t>
      </w:r>
      <w:r w:rsidRPr="004719C5">
        <w:rPr>
          <w:szCs w:val="22"/>
        </w:rPr>
        <w:fldChar w:fldCharType="end"/>
      </w:r>
      <w:r w:rsidR="006C6284">
        <w:rPr>
          <w:szCs w:val="22"/>
        </w:rPr>
        <w:t>,</w:t>
      </w:r>
      <w:r w:rsidR="00827868" w:rsidRPr="004719C5">
        <w:rPr>
          <w:szCs w:val="22"/>
        </w:rPr>
        <w:t xml:space="preserve"> </w:t>
      </w:r>
      <w:r w:rsidRPr="004719C5">
        <w:rPr>
          <w:szCs w:val="22"/>
        </w:rPr>
        <w:fldChar w:fldCharType="begin"/>
      </w:r>
      <w:r w:rsidRPr="004719C5">
        <w:rPr>
          <w:szCs w:val="22"/>
        </w:rPr>
        <w:instrText xml:space="preserve"> REF _Ref271622614 \r \h </w:instrText>
      </w:r>
      <w:r w:rsidR="004719C5">
        <w:rPr>
          <w:szCs w:val="22"/>
        </w:rPr>
        <w:instrText xml:space="preserve"> \* MERGEFORMAT </w:instrText>
      </w:r>
      <w:r w:rsidRPr="004719C5">
        <w:rPr>
          <w:szCs w:val="22"/>
        </w:rPr>
      </w:r>
      <w:r w:rsidRPr="004719C5">
        <w:rPr>
          <w:szCs w:val="22"/>
        </w:rPr>
        <w:fldChar w:fldCharType="separate"/>
      </w:r>
      <w:r w:rsidR="007E7672">
        <w:rPr>
          <w:szCs w:val="22"/>
        </w:rPr>
        <w:t>6.7</w:t>
      </w:r>
      <w:r w:rsidRPr="004719C5">
        <w:rPr>
          <w:szCs w:val="22"/>
        </w:rPr>
        <w:fldChar w:fldCharType="end"/>
      </w:r>
      <w:r w:rsidR="00BE1299" w:rsidRPr="004719C5">
        <w:rPr>
          <w:szCs w:val="22"/>
        </w:rPr>
        <w:t xml:space="preserve">, </w:t>
      </w:r>
      <w:r w:rsidR="006C6284" w:rsidRPr="004719C5">
        <w:rPr>
          <w:szCs w:val="22"/>
        </w:rPr>
        <w:t xml:space="preserve">a/nebo </w:t>
      </w:r>
      <w:r w:rsidR="00664AF6" w:rsidRPr="004719C5">
        <w:rPr>
          <w:szCs w:val="22"/>
        </w:rPr>
        <w:fldChar w:fldCharType="begin"/>
      </w:r>
      <w:r w:rsidR="00664AF6" w:rsidRPr="004719C5">
        <w:rPr>
          <w:szCs w:val="22"/>
        </w:rPr>
        <w:instrText xml:space="preserve"> REF _Ref277573518 \r \h </w:instrText>
      </w:r>
      <w:r w:rsidR="004719C5">
        <w:rPr>
          <w:szCs w:val="22"/>
        </w:rPr>
        <w:instrText xml:space="preserve"> \* MERGEFORMAT </w:instrText>
      </w:r>
      <w:r w:rsidR="00664AF6" w:rsidRPr="004719C5">
        <w:rPr>
          <w:szCs w:val="22"/>
        </w:rPr>
      </w:r>
      <w:r w:rsidR="00664AF6" w:rsidRPr="004719C5">
        <w:rPr>
          <w:szCs w:val="22"/>
        </w:rPr>
        <w:fldChar w:fldCharType="separate"/>
      </w:r>
      <w:r w:rsidR="007E7672">
        <w:rPr>
          <w:szCs w:val="22"/>
        </w:rPr>
        <w:t>6.8</w:t>
      </w:r>
      <w:r w:rsidR="00664AF6" w:rsidRPr="004719C5">
        <w:rPr>
          <w:szCs w:val="22"/>
        </w:rPr>
        <w:fldChar w:fldCharType="end"/>
      </w:r>
      <w:r w:rsidR="001A6C6E">
        <w:rPr>
          <w:szCs w:val="22"/>
        </w:rPr>
        <w:t xml:space="preserve"> </w:t>
      </w:r>
      <w:r w:rsidR="001B4A0C">
        <w:rPr>
          <w:szCs w:val="22"/>
        </w:rPr>
        <w:t xml:space="preserve">této </w:t>
      </w:r>
      <w:r w:rsidR="001A6C6E">
        <w:rPr>
          <w:szCs w:val="22"/>
        </w:rPr>
        <w:t>Smlouvy</w:t>
      </w:r>
      <w:r w:rsidR="00472BF4" w:rsidRPr="00C97D38">
        <w:rPr>
          <w:szCs w:val="22"/>
        </w:rPr>
        <w:t>,</w:t>
      </w:r>
      <w:r w:rsidRPr="00C97D38">
        <w:rPr>
          <w:szCs w:val="22"/>
        </w:rPr>
        <w:t xml:space="preserve"> pokud Dopravce povinnost</w:t>
      </w:r>
      <w:r w:rsidR="00472BF4" w:rsidRPr="00C97D38">
        <w:rPr>
          <w:szCs w:val="22"/>
        </w:rPr>
        <w:t xml:space="preserve"> nesplnil</w:t>
      </w:r>
      <w:r w:rsidRPr="00C97D38">
        <w:rPr>
          <w:szCs w:val="22"/>
        </w:rPr>
        <w:t xml:space="preserve"> ani v dodatečně stanoveném termínu;</w:t>
      </w:r>
    </w:p>
    <w:p w14:paraId="7B231570" w14:textId="551387E6" w:rsidR="005955B1" w:rsidRPr="00C97D38" w:rsidRDefault="006631E9" w:rsidP="000A42D1">
      <w:pPr>
        <w:pStyle w:val="Claneka"/>
        <w:tabs>
          <w:tab w:val="num" w:pos="1309"/>
        </w:tabs>
        <w:ind w:left="1309" w:hanging="561"/>
        <w:rPr>
          <w:szCs w:val="22"/>
        </w:rPr>
      </w:pPr>
      <w:r w:rsidRPr="00C97D38">
        <w:rPr>
          <w:szCs w:val="22"/>
        </w:rPr>
        <w:t xml:space="preserve">bude-li (i) na návrh Dopravce zahájeno insolvenční řízení podle </w:t>
      </w:r>
      <w:r w:rsidR="008B430B" w:rsidRPr="00C97D38">
        <w:rPr>
          <w:szCs w:val="22"/>
        </w:rPr>
        <w:t>zákona č.</w:t>
      </w:r>
      <w:r w:rsidR="001A6C6E">
        <w:rPr>
          <w:szCs w:val="22"/>
        </w:rPr>
        <w:t> </w:t>
      </w:r>
      <w:r w:rsidR="00201BD2" w:rsidRPr="00C97D38">
        <w:rPr>
          <w:szCs w:val="22"/>
        </w:rPr>
        <w:t>182/2006</w:t>
      </w:r>
      <w:r w:rsidR="001A6C6E">
        <w:rPr>
          <w:szCs w:val="22"/>
        </w:rPr>
        <w:t> </w:t>
      </w:r>
      <w:r w:rsidR="008B430B" w:rsidRPr="00C97D38">
        <w:rPr>
          <w:szCs w:val="22"/>
        </w:rPr>
        <w:t xml:space="preserve">Sb., </w:t>
      </w:r>
      <w:r w:rsidR="001A6C6E">
        <w:rPr>
          <w:szCs w:val="22"/>
        </w:rPr>
        <w:t>o úpadku a způsobech jeho řešení (</w:t>
      </w:r>
      <w:r w:rsidR="008B430B" w:rsidRPr="00C97D38">
        <w:rPr>
          <w:szCs w:val="22"/>
        </w:rPr>
        <w:t>i</w:t>
      </w:r>
      <w:r w:rsidRPr="00C97D38">
        <w:rPr>
          <w:szCs w:val="22"/>
        </w:rPr>
        <w:t>nsolvenční zákon</w:t>
      </w:r>
      <w:r w:rsidR="001A6C6E">
        <w:rPr>
          <w:szCs w:val="22"/>
        </w:rPr>
        <w:t>), ve znění pozdějších předpisů</w:t>
      </w:r>
      <w:r w:rsidRPr="00C97D38">
        <w:rPr>
          <w:szCs w:val="22"/>
        </w:rPr>
        <w:t xml:space="preserve">, jehož předmětem bude úpadek nebo hrozící úpadek Dopravce; nebo (ii) zahájeno insolvenční řízení podle </w:t>
      </w:r>
      <w:r w:rsidR="00B63A3D" w:rsidRPr="00C97D38">
        <w:rPr>
          <w:szCs w:val="22"/>
        </w:rPr>
        <w:t>i</w:t>
      </w:r>
      <w:r w:rsidRPr="00C97D38">
        <w:rPr>
          <w:szCs w:val="22"/>
        </w:rPr>
        <w:t>nsolvenčního zákona, jehož předmětem bude úpadek nebo hrozící úpadek Dopravce a současně bude-li insolven</w:t>
      </w:r>
      <w:r w:rsidR="007561C7">
        <w:rPr>
          <w:szCs w:val="22"/>
        </w:rPr>
        <w:t>čním soudem vydáno rozhodnutí o </w:t>
      </w:r>
      <w:r w:rsidRPr="00C97D38">
        <w:rPr>
          <w:szCs w:val="22"/>
        </w:rPr>
        <w:t xml:space="preserve">úpadku Dopravce, nebo (iii) zahájeno insolvenční řízení podle </w:t>
      </w:r>
      <w:r w:rsidR="008B430B" w:rsidRPr="00C97D38">
        <w:rPr>
          <w:szCs w:val="22"/>
        </w:rPr>
        <w:t>i</w:t>
      </w:r>
      <w:r w:rsidRPr="00C97D38">
        <w:rPr>
          <w:szCs w:val="22"/>
        </w:rPr>
        <w:t>nsolvenčního zákona, jehož předmětem bude úpadek nebo hrozící úpadek Dopravce a</w:t>
      </w:r>
      <w:r w:rsidR="001A6C6E">
        <w:rPr>
          <w:szCs w:val="22"/>
        </w:rPr>
        <w:t> </w:t>
      </w:r>
      <w:r w:rsidRPr="00C97D38">
        <w:rPr>
          <w:szCs w:val="22"/>
        </w:rPr>
        <w:t>současně bude-li insolvenčním soudem nařízeno předběžné opatření podle §</w:t>
      </w:r>
      <w:r w:rsidR="001A6C6E">
        <w:rPr>
          <w:szCs w:val="22"/>
        </w:rPr>
        <w:t> </w:t>
      </w:r>
      <w:r w:rsidRPr="00C97D38">
        <w:rPr>
          <w:szCs w:val="22"/>
        </w:rPr>
        <w:t>113</w:t>
      </w:r>
      <w:r w:rsidR="001A6C6E">
        <w:rPr>
          <w:szCs w:val="22"/>
        </w:rPr>
        <w:t> </w:t>
      </w:r>
      <w:r w:rsidR="008B430B" w:rsidRPr="00C97D38">
        <w:rPr>
          <w:szCs w:val="22"/>
        </w:rPr>
        <w:t>i</w:t>
      </w:r>
      <w:r w:rsidRPr="00C97D38">
        <w:rPr>
          <w:szCs w:val="22"/>
        </w:rPr>
        <w:t>nsolvenčního zákona</w:t>
      </w:r>
      <w:r w:rsidR="00F7350B" w:rsidRPr="00C97D38">
        <w:rPr>
          <w:szCs w:val="22"/>
        </w:rPr>
        <w:t xml:space="preserve"> (Dopravce je v souladu se svými dalšími povinnostmi povinen počínat si tak, aby insolven</w:t>
      </w:r>
      <w:r w:rsidR="004F35FD" w:rsidRPr="00C97D38">
        <w:rPr>
          <w:szCs w:val="22"/>
        </w:rPr>
        <w:t>č</w:t>
      </w:r>
      <w:r w:rsidR="00F7350B" w:rsidRPr="00C97D38">
        <w:rPr>
          <w:szCs w:val="22"/>
        </w:rPr>
        <w:t>ní řízení nebylo zahájeno</w:t>
      </w:r>
      <w:r w:rsidR="00F7350B" w:rsidRPr="004719C5">
        <w:rPr>
          <w:szCs w:val="22"/>
        </w:rPr>
        <w:t>)</w:t>
      </w:r>
      <w:r w:rsidR="00327B9D">
        <w:rPr>
          <w:szCs w:val="22"/>
        </w:rPr>
        <w:t>.</w:t>
      </w:r>
    </w:p>
    <w:p w14:paraId="21BA1632" w14:textId="42F786C8" w:rsidR="00654499" w:rsidRPr="00C97D38" w:rsidRDefault="00B63A3D" w:rsidP="00654499">
      <w:pPr>
        <w:pStyle w:val="Clanek11"/>
        <w:ind w:hanging="754"/>
        <w:rPr>
          <w:rFonts w:ascii="Times New Roman" w:hAnsi="Times New Roman" w:cs="Times New Roman"/>
          <w:b w:val="0"/>
          <w:i w:val="0"/>
          <w:szCs w:val="22"/>
        </w:rPr>
      </w:pPr>
      <w:bookmarkStart w:id="84" w:name="_Ref280183951"/>
      <w:r w:rsidRPr="00C97D38">
        <w:rPr>
          <w:rFonts w:ascii="Times New Roman" w:hAnsi="Times New Roman" w:cs="Times New Roman"/>
          <w:b w:val="0"/>
          <w:i w:val="0"/>
          <w:szCs w:val="22"/>
        </w:rPr>
        <w:t xml:space="preserve">Výpovědní doba v případě výpovědi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dle </w:t>
      </w:r>
      <w:r w:rsidR="006C6284" w:rsidRPr="00C97D38">
        <w:rPr>
          <w:rFonts w:ascii="Times New Roman" w:hAnsi="Times New Roman" w:cs="Times New Roman"/>
          <w:b w:val="0"/>
          <w:i w:val="0"/>
          <w:szCs w:val="22"/>
        </w:rPr>
        <w:t>odst</w:t>
      </w:r>
      <w:r w:rsidR="006C6284">
        <w:rPr>
          <w:rFonts w:ascii="Times New Roman" w:hAnsi="Times New Roman" w:cs="Times New Roman"/>
          <w:b w:val="0"/>
          <w:i w:val="0"/>
          <w:szCs w:val="22"/>
        </w:rPr>
        <w:t>.</w:t>
      </w:r>
      <w:r w:rsidR="006C6284"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_Ref279968407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12.6</w:t>
      </w:r>
      <w:r w:rsidRPr="004719C5">
        <w:rPr>
          <w:rFonts w:ascii="Times New Roman" w:hAnsi="Times New Roman"/>
          <w:b w:val="0"/>
          <w:i w:val="0"/>
          <w:szCs w:val="22"/>
        </w:rPr>
        <w:fldChar w:fldCharType="end"/>
      </w:r>
      <w:r w:rsidRPr="00C97D38">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1A6C6E">
        <w:rPr>
          <w:rFonts w:ascii="Times New Roman" w:hAnsi="Times New Roman" w:cs="Times New Roman"/>
          <w:b w:val="0"/>
          <w:i w:val="0"/>
          <w:szCs w:val="22"/>
        </w:rPr>
        <w:t>Smlouvy</w:t>
      </w:r>
      <w:r w:rsidRPr="00C97D38">
        <w:rPr>
          <w:rFonts w:ascii="Times New Roman" w:hAnsi="Times New Roman" w:cs="Times New Roman"/>
          <w:b w:val="0"/>
          <w:i w:val="0"/>
          <w:szCs w:val="22"/>
        </w:rPr>
        <w:t xml:space="preserve"> počíná běžet od okamžiku, kdy byl některé ze Smluvních stran doručen projev vůle druhé Smluvní strany tuto Smlouvu vypovědět (výpověď) a končí posledním dnem měsíce, následující</w:t>
      </w:r>
      <w:r w:rsidR="005D5D7F"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po měsíci, ve kterém byl takový projev vůle příslušné Smluvní straně doručen, pokud není v této Smlouvě stanoveno jinak.</w:t>
      </w:r>
      <w:bookmarkEnd w:id="84"/>
    </w:p>
    <w:p w14:paraId="7AF24B23" w14:textId="6A6EEFDC" w:rsidR="002C674E" w:rsidRPr="00C97D38" w:rsidRDefault="002C674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201BD2" w:rsidRPr="00C97D38">
        <w:rPr>
          <w:rFonts w:ascii="Times New Roman" w:hAnsi="Times New Roman" w:cs="Times New Roman"/>
          <w:b w:val="0"/>
          <w:i w:val="0"/>
          <w:szCs w:val="22"/>
        </w:rPr>
        <w:t xml:space="preserve"> může </w:t>
      </w:r>
      <w:r w:rsidR="001B4A0C">
        <w:rPr>
          <w:rFonts w:ascii="Times New Roman" w:hAnsi="Times New Roman" w:cs="Times New Roman"/>
          <w:b w:val="0"/>
          <w:i w:val="0"/>
          <w:szCs w:val="22"/>
        </w:rPr>
        <w:t xml:space="preserve">tuto </w:t>
      </w:r>
      <w:r w:rsidR="00201BD2" w:rsidRPr="00C97D38">
        <w:rPr>
          <w:rFonts w:ascii="Times New Roman" w:hAnsi="Times New Roman" w:cs="Times New Roman"/>
          <w:b w:val="0"/>
          <w:i w:val="0"/>
          <w:szCs w:val="22"/>
        </w:rPr>
        <w:t>Smlouvu vypovědět či od ní odstoupit</w:t>
      </w:r>
      <w:r w:rsidRPr="00C97D38">
        <w:rPr>
          <w:rFonts w:ascii="Times New Roman" w:hAnsi="Times New Roman" w:cs="Times New Roman"/>
          <w:b w:val="0"/>
          <w:i w:val="0"/>
          <w:szCs w:val="22"/>
        </w:rPr>
        <w:t xml:space="preserve"> i z důvodů v tomto výčtu neuvedených, pokud tato možnost vyplývá z jiného ustanovení </w:t>
      </w:r>
      <w:r w:rsidR="00472BF4" w:rsidRPr="00C97D38">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3C3968CA" w14:textId="13726857" w:rsidR="006870CA" w:rsidRPr="00C97D38" w:rsidRDefault="00201BD2"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Výpovědí </w:t>
      </w:r>
      <w:r w:rsidR="00F609CF"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odstoupením od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w:t>
      </w:r>
      <w:r w:rsidR="006870CA" w:rsidRPr="00C97D38">
        <w:rPr>
          <w:rFonts w:ascii="Times New Roman" w:hAnsi="Times New Roman" w:cs="Times New Roman"/>
          <w:b w:val="0"/>
          <w:i w:val="0"/>
          <w:szCs w:val="22"/>
        </w:rPr>
        <w:t xml:space="preserve">nezanikají nároky na zaplacení smluvní pokuty, které vznikly do okamžiku </w:t>
      </w:r>
      <w:r w:rsidRPr="00C97D38">
        <w:rPr>
          <w:rFonts w:ascii="Times New Roman" w:hAnsi="Times New Roman" w:cs="Times New Roman"/>
          <w:b w:val="0"/>
          <w:i w:val="0"/>
          <w:szCs w:val="22"/>
        </w:rPr>
        <w:t xml:space="preserve">ukončení </w:t>
      </w:r>
      <w:r w:rsidR="001B4A0C">
        <w:rPr>
          <w:rFonts w:ascii="Times New Roman" w:hAnsi="Times New Roman" w:cs="Times New Roman"/>
          <w:b w:val="0"/>
          <w:i w:val="0"/>
          <w:szCs w:val="22"/>
        </w:rPr>
        <w:t xml:space="preserve">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některým z uvedených způsobů</w:t>
      </w:r>
      <w:r w:rsidR="006870CA" w:rsidRPr="00C97D38">
        <w:rPr>
          <w:rFonts w:ascii="Times New Roman" w:hAnsi="Times New Roman" w:cs="Times New Roman"/>
          <w:b w:val="0"/>
          <w:i w:val="0"/>
          <w:szCs w:val="22"/>
        </w:rPr>
        <w:t>.</w:t>
      </w:r>
    </w:p>
    <w:p w14:paraId="0175D698" w14:textId="475A2B7B" w:rsidR="00B63A3D" w:rsidRPr="00C97D38" w:rsidRDefault="00B63A3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že nastane některá ze skutečností předpokládaných v </w:t>
      </w:r>
      <w:r w:rsidR="006C6284" w:rsidRPr="00C97D38">
        <w:rPr>
          <w:rFonts w:ascii="Times New Roman" w:hAnsi="Times New Roman" w:cs="Times New Roman"/>
          <w:b w:val="0"/>
          <w:i w:val="0"/>
          <w:szCs w:val="22"/>
        </w:rPr>
        <w:t>odst</w:t>
      </w:r>
      <w:r w:rsidR="006C6284">
        <w:rPr>
          <w:rFonts w:ascii="Times New Roman" w:hAnsi="Times New Roman" w:cs="Times New Roman"/>
          <w:b w:val="0"/>
          <w:i w:val="0"/>
          <w:szCs w:val="22"/>
        </w:rPr>
        <w:t>.</w:t>
      </w:r>
      <w:r w:rsidR="006C6284"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_Ref279968407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12.6</w:t>
      </w:r>
      <w:r w:rsidRPr="004719C5">
        <w:rPr>
          <w:rFonts w:ascii="Times New Roman" w:hAnsi="Times New Roman"/>
          <w:b w:val="0"/>
          <w:i w:val="0"/>
          <w:szCs w:val="22"/>
        </w:rPr>
        <w:fldChar w:fldCharType="end"/>
      </w:r>
      <w:r w:rsidRPr="00C97D38">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1A6C6E">
        <w:rPr>
          <w:rFonts w:ascii="Times New Roman" w:hAnsi="Times New Roman" w:cs="Times New Roman"/>
          <w:b w:val="0"/>
          <w:i w:val="0"/>
          <w:szCs w:val="22"/>
        </w:rPr>
        <w:t>Smlouvy</w:t>
      </w:r>
      <w:r w:rsidR="00F7350B" w:rsidRPr="00C97D38">
        <w:rPr>
          <w:rFonts w:ascii="Times New Roman" w:hAnsi="Times New Roman" w:cs="Times New Roman"/>
          <w:b w:val="0"/>
          <w:i w:val="0"/>
          <w:szCs w:val="22"/>
        </w:rPr>
        <w:t>, a</w:t>
      </w:r>
      <w:r w:rsidR="001A6C6E">
        <w:rPr>
          <w:rFonts w:ascii="Times New Roman" w:hAnsi="Times New Roman" w:cs="Times New Roman"/>
          <w:b w:val="0"/>
          <w:i w:val="0"/>
          <w:szCs w:val="22"/>
        </w:rPr>
        <w:t> </w:t>
      </w:r>
      <w:r w:rsidRPr="00C97D38">
        <w:rPr>
          <w:rFonts w:ascii="Times New Roman" w:hAnsi="Times New Roman" w:cs="Times New Roman"/>
          <w:b w:val="0"/>
          <w:i w:val="0"/>
          <w:szCs w:val="22"/>
        </w:rPr>
        <w:t xml:space="preserve">v důsledku takové skutečnosti </w:t>
      </w:r>
      <w:r w:rsidR="00F7350B" w:rsidRPr="00C97D38">
        <w:rPr>
          <w:rFonts w:ascii="Times New Roman" w:hAnsi="Times New Roman" w:cs="Times New Roman"/>
          <w:b w:val="0"/>
          <w:i w:val="0"/>
          <w:szCs w:val="22"/>
        </w:rPr>
        <w:t>a porušení povinnosti Dopravce Objednatel vypoví tuto Smlouvu</w:t>
      </w:r>
      <w:r w:rsidRPr="00C97D38">
        <w:rPr>
          <w:rFonts w:ascii="Times New Roman" w:hAnsi="Times New Roman" w:cs="Times New Roman"/>
          <w:b w:val="0"/>
          <w:i w:val="0"/>
          <w:szCs w:val="22"/>
        </w:rPr>
        <w:t xml:space="preserve">, je Dopravce povinen uhradit Objednateli </w:t>
      </w:r>
      <w:r w:rsidR="00F7350B" w:rsidRPr="00C97D38">
        <w:rPr>
          <w:rFonts w:ascii="Times New Roman" w:hAnsi="Times New Roman" w:cs="Times New Roman"/>
          <w:b w:val="0"/>
          <w:i w:val="0"/>
          <w:szCs w:val="22"/>
        </w:rPr>
        <w:t xml:space="preserve">za porušení své povinnosti smluvní pokutu </w:t>
      </w:r>
      <w:r w:rsidRPr="00C97D38">
        <w:rPr>
          <w:rFonts w:ascii="Times New Roman" w:hAnsi="Times New Roman" w:cs="Times New Roman"/>
          <w:b w:val="0"/>
          <w:i w:val="0"/>
          <w:szCs w:val="22"/>
        </w:rPr>
        <w:t>ve výši ½ Výše zajištění tak, jak je stanovena v </w:t>
      </w:r>
      <w:r w:rsidR="009771CA" w:rsidRPr="00C97D38">
        <w:rPr>
          <w:rFonts w:ascii="Times New Roman" w:hAnsi="Times New Roman" w:cs="Times New Roman"/>
          <w:b w:val="0"/>
          <w:i w:val="0"/>
          <w:szCs w:val="22"/>
        </w:rPr>
        <w:t>odst</w:t>
      </w:r>
      <w:r w:rsidR="009771CA">
        <w:rPr>
          <w:rFonts w:ascii="Times New Roman" w:hAnsi="Times New Roman" w:cs="Times New Roman"/>
          <w:b w:val="0"/>
          <w:i w:val="0"/>
          <w:szCs w:val="22"/>
        </w:rPr>
        <w:t>.</w:t>
      </w:r>
      <w:r w:rsidR="009771CA"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_Ref279759886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13.4</w:t>
      </w:r>
      <w:r w:rsidRPr="004719C5">
        <w:rPr>
          <w:rFonts w:ascii="Times New Roman" w:hAnsi="Times New Roman"/>
          <w:b w:val="0"/>
          <w:i w:val="0"/>
          <w:szCs w:val="22"/>
        </w:rPr>
        <w:fldChar w:fldCharType="end"/>
      </w:r>
      <w:r w:rsidRPr="004719C5">
        <w:rPr>
          <w:rFonts w:ascii="Times New Roman" w:hAnsi="Times New Roman"/>
          <w:b w:val="0"/>
          <w:i w:val="0"/>
          <w:szCs w:val="22"/>
        </w:rPr>
        <w:t>.</w:t>
      </w:r>
      <w:r w:rsidRPr="00C97D38">
        <w:rPr>
          <w:rFonts w:ascii="Times New Roman" w:hAnsi="Times New Roman" w:cs="Times New Roman"/>
          <w:b w:val="0"/>
          <w:i w:val="0"/>
          <w:szCs w:val="22"/>
        </w:rPr>
        <w:t xml:space="preserve"> této Smlouvy, a to nejpozději do konce výpovědní lhůty stanovené podle odst</w:t>
      </w:r>
      <w:r w:rsidR="001A6C6E">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_Ref280183951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12.7</w:t>
      </w:r>
      <w:r w:rsidRPr="004719C5">
        <w:rPr>
          <w:rFonts w:ascii="Times New Roman" w:hAnsi="Times New Roman"/>
          <w:b w:val="0"/>
          <w:i w:val="0"/>
          <w:szCs w:val="22"/>
        </w:rPr>
        <w:fldChar w:fldCharType="end"/>
      </w:r>
      <w:r w:rsidR="001A6C6E">
        <w:rPr>
          <w:rFonts w:ascii="Times New Roman" w:hAnsi="Times New Roman" w:cs="Times New Roman"/>
          <w:b w:val="0"/>
          <w:i w:val="0"/>
          <w:szCs w:val="22"/>
        </w:rPr>
        <w:t> </w:t>
      </w:r>
      <w:r w:rsidR="001B4A0C">
        <w:rPr>
          <w:rFonts w:ascii="Times New Roman" w:hAnsi="Times New Roman" w:cs="Times New Roman"/>
          <w:b w:val="0"/>
          <w:i w:val="0"/>
          <w:szCs w:val="22"/>
        </w:rPr>
        <w:t xml:space="preserve">této </w:t>
      </w:r>
      <w:r w:rsidR="001A6C6E">
        <w:rPr>
          <w:rFonts w:ascii="Times New Roman" w:hAnsi="Times New Roman" w:cs="Times New Roman"/>
          <w:b w:val="0"/>
          <w:i w:val="0"/>
          <w:szCs w:val="22"/>
        </w:rPr>
        <w:t>Smlouvy</w:t>
      </w:r>
      <w:r w:rsidRPr="00C97D38">
        <w:rPr>
          <w:rFonts w:ascii="Times New Roman" w:hAnsi="Times New Roman" w:cs="Times New Roman"/>
          <w:b w:val="0"/>
          <w:i w:val="0"/>
          <w:szCs w:val="22"/>
        </w:rPr>
        <w:t xml:space="preserve">. </w:t>
      </w:r>
      <w:r w:rsidR="00F7350B" w:rsidRPr="00C97D38">
        <w:rPr>
          <w:rFonts w:ascii="Times New Roman" w:hAnsi="Times New Roman" w:cs="Times New Roman"/>
          <w:b w:val="0"/>
          <w:i w:val="0"/>
          <w:szCs w:val="22"/>
        </w:rPr>
        <w:t xml:space="preserve">Smluvní pokuta </w:t>
      </w:r>
      <w:r w:rsidRPr="00C97D38">
        <w:rPr>
          <w:rFonts w:ascii="Times New Roman" w:hAnsi="Times New Roman" w:cs="Times New Roman"/>
          <w:b w:val="0"/>
          <w:i w:val="0"/>
          <w:szCs w:val="22"/>
        </w:rPr>
        <w:t>dle předchozí věty je určena především ke krytí zvýšených nákladů Objednatele na výběr nového dopravce či k zajištění dopravy a dalších služeb v rozsahu podle této Smlouvy po dobu od ukončení této Smlouvy do uskutečnění výběru nového dopravce.</w:t>
      </w:r>
      <w:r w:rsidR="00C7792F" w:rsidRPr="00C97D38">
        <w:rPr>
          <w:rFonts w:ascii="Times New Roman" w:hAnsi="Times New Roman" w:cs="Times New Roman"/>
          <w:b w:val="0"/>
          <w:i w:val="0"/>
          <w:szCs w:val="22"/>
        </w:rPr>
        <w:t xml:space="preserve"> </w:t>
      </w:r>
      <w:r w:rsidR="00D23FF3" w:rsidRPr="00C97D38">
        <w:rPr>
          <w:rFonts w:ascii="Times New Roman" w:hAnsi="Times New Roman" w:cs="Times New Roman"/>
          <w:b w:val="0"/>
          <w:i w:val="0"/>
          <w:szCs w:val="22"/>
        </w:rPr>
        <w:t xml:space="preserve">Zaplacením </w:t>
      </w:r>
      <w:r w:rsidR="00F7350B" w:rsidRPr="00C97D38">
        <w:rPr>
          <w:rFonts w:ascii="Times New Roman" w:hAnsi="Times New Roman" w:cs="Times New Roman"/>
          <w:b w:val="0"/>
          <w:i w:val="0"/>
          <w:szCs w:val="22"/>
        </w:rPr>
        <w:t xml:space="preserve">smluvní pokuty </w:t>
      </w:r>
      <w:r w:rsidR="00C7792F" w:rsidRPr="00C97D38">
        <w:rPr>
          <w:rFonts w:ascii="Times New Roman" w:hAnsi="Times New Roman" w:cs="Times New Roman"/>
          <w:b w:val="0"/>
          <w:i w:val="0"/>
          <w:szCs w:val="22"/>
        </w:rPr>
        <w:t xml:space="preserve">podle tohoto </w:t>
      </w:r>
      <w:r w:rsidR="00D23FF3" w:rsidRPr="00C97D38">
        <w:rPr>
          <w:rFonts w:ascii="Times New Roman" w:hAnsi="Times New Roman" w:cs="Times New Roman"/>
          <w:b w:val="0"/>
          <w:i w:val="0"/>
          <w:szCs w:val="22"/>
        </w:rPr>
        <w:t xml:space="preserve">ustanovení není dotčeno právo Objednatele na náhradu škody </w:t>
      </w:r>
      <w:r w:rsidR="00F850AB" w:rsidRPr="00C97D38">
        <w:rPr>
          <w:rFonts w:ascii="Times New Roman" w:hAnsi="Times New Roman" w:cs="Times New Roman"/>
          <w:b w:val="0"/>
          <w:i w:val="0"/>
          <w:szCs w:val="22"/>
        </w:rPr>
        <w:t>ani povinnost Dopravce uhradit veškeré smluvní pokuty za porušení povinností z této Smlouvy</w:t>
      </w:r>
      <w:r w:rsidR="00D23FF3" w:rsidRPr="00C97D38">
        <w:rPr>
          <w:rFonts w:ascii="Times New Roman" w:hAnsi="Times New Roman" w:cs="Times New Roman"/>
          <w:b w:val="0"/>
          <w:i w:val="0"/>
          <w:szCs w:val="22"/>
        </w:rPr>
        <w:t>.</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069359E8" w14:textId="77777777" w:rsidR="00A72E81" w:rsidRPr="00C97D38" w:rsidRDefault="00A72E81" w:rsidP="00C23F47">
      <w:pPr>
        <w:pStyle w:val="Nadpis1"/>
        <w:tabs>
          <w:tab w:val="clear" w:pos="754"/>
          <w:tab w:val="num" w:pos="851"/>
        </w:tabs>
        <w:ind w:left="851" w:hanging="851"/>
        <w:rPr>
          <w:rFonts w:cs="Times New Roman"/>
          <w:szCs w:val="22"/>
        </w:rPr>
      </w:pPr>
      <w:r w:rsidRPr="00C97D38">
        <w:rPr>
          <w:rFonts w:cs="Times New Roman"/>
          <w:szCs w:val="22"/>
        </w:rPr>
        <w:lastRenderedPageBreak/>
        <w:t xml:space="preserve">Bankovní </w:t>
      </w:r>
      <w:r w:rsidR="00264588" w:rsidRPr="00C97D38">
        <w:rPr>
          <w:rFonts w:cs="Times New Roman"/>
          <w:szCs w:val="22"/>
        </w:rPr>
        <w:t>záruka</w:t>
      </w:r>
    </w:p>
    <w:p w14:paraId="5DECC633" w14:textId="76F197AD" w:rsidR="00313248" w:rsidRPr="00C97D38" w:rsidRDefault="00264588" w:rsidP="00313248">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K zajištění svých závazků podle této Smlouvy </w:t>
      </w:r>
      <w:del w:id="85" w:author="Autor">
        <w:r w:rsidRPr="00C97D38" w:rsidDel="00383706">
          <w:rPr>
            <w:rFonts w:ascii="Times New Roman" w:hAnsi="Times New Roman" w:cs="Times New Roman"/>
            <w:b w:val="0"/>
            <w:i w:val="0"/>
          </w:rPr>
          <w:delText xml:space="preserve">poskytne </w:delText>
        </w:r>
      </w:del>
      <w:ins w:id="86" w:author="Autor">
        <w:r w:rsidR="00383706" w:rsidRPr="00C97D38">
          <w:rPr>
            <w:rFonts w:ascii="Times New Roman" w:hAnsi="Times New Roman" w:cs="Times New Roman"/>
            <w:b w:val="0"/>
            <w:i w:val="0"/>
          </w:rPr>
          <w:t>posky</w:t>
        </w:r>
        <w:r w:rsidR="00383706">
          <w:rPr>
            <w:rFonts w:ascii="Times New Roman" w:hAnsi="Times New Roman" w:cs="Times New Roman"/>
            <w:b w:val="0"/>
            <w:i w:val="0"/>
          </w:rPr>
          <w:t>tl</w:t>
        </w:r>
        <w:r w:rsidR="00383706" w:rsidRPr="00C97D38">
          <w:rPr>
            <w:rFonts w:ascii="Times New Roman" w:hAnsi="Times New Roman" w:cs="Times New Roman"/>
            <w:b w:val="0"/>
            <w:i w:val="0"/>
          </w:rPr>
          <w:t xml:space="preserve"> </w:t>
        </w:r>
      </w:ins>
      <w:r w:rsidRPr="00C97D38">
        <w:rPr>
          <w:rFonts w:ascii="Times New Roman" w:hAnsi="Times New Roman" w:cs="Times New Roman"/>
          <w:b w:val="0"/>
          <w:i w:val="0"/>
        </w:rPr>
        <w:t xml:space="preserve">Dopravce Objednateli </w:t>
      </w:r>
      <w:r w:rsidR="00B61707" w:rsidRPr="00C97D38">
        <w:rPr>
          <w:rFonts w:ascii="Times New Roman" w:hAnsi="Times New Roman" w:cs="Times New Roman"/>
          <w:b w:val="0"/>
          <w:i w:val="0"/>
          <w:szCs w:val="22"/>
          <w:lang w:eastAsia="cs-CZ"/>
        </w:rPr>
        <w:t xml:space="preserve">neodvolatelnou a nepodmíněnou bankovní záruku splatnou na </w:t>
      </w:r>
      <w:r w:rsidR="00E40D5F" w:rsidRPr="00C97D38">
        <w:rPr>
          <w:rFonts w:ascii="Times New Roman" w:hAnsi="Times New Roman" w:cs="Times New Roman"/>
          <w:b w:val="0"/>
          <w:i w:val="0"/>
          <w:szCs w:val="22"/>
          <w:lang w:eastAsia="cs-CZ"/>
        </w:rPr>
        <w:t xml:space="preserve">první </w:t>
      </w:r>
      <w:r w:rsidR="00B61707" w:rsidRPr="00C97D38">
        <w:rPr>
          <w:rFonts w:ascii="Times New Roman" w:hAnsi="Times New Roman" w:cs="Times New Roman"/>
          <w:b w:val="0"/>
          <w:i w:val="0"/>
          <w:szCs w:val="22"/>
          <w:lang w:eastAsia="cs-CZ"/>
        </w:rPr>
        <w:t xml:space="preserve">požádání (dále jen </w:t>
      </w:r>
      <w:r w:rsidR="00B61707" w:rsidRPr="00C97D38">
        <w:rPr>
          <w:rFonts w:ascii="Times New Roman" w:hAnsi="Times New Roman" w:cs="Times New Roman"/>
          <w:b w:val="0"/>
          <w:bCs w:val="0"/>
          <w:i w:val="0"/>
          <w:szCs w:val="22"/>
          <w:lang w:eastAsia="cs-CZ"/>
        </w:rPr>
        <w:t>„Bankovní záruka“</w:t>
      </w:r>
      <w:r w:rsidR="00B61707" w:rsidRPr="00C97D38">
        <w:rPr>
          <w:rFonts w:ascii="Times New Roman" w:hAnsi="Times New Roman" w:cs="Times New Roman"/>
          <w:b w:val="0"/>
          <w:i w:val="0"/>
          <w:szCs w:val="22"/>
          <w:lang w:eastAsia="cs-CZ"/>
        </w:rPr>
        <w:t>)</w:t>
      </w:r>
      <w:r w:rsidR="00CF2E18" w:rsidRPr="00C97D38">
        <w:rPr>
          <w:rFonts w:ascii="Times New Roman" w:hAnsi="Times New Roman" w:cs="Times New Roman"/>
          <w:b w:val="0"/>
          <w:i w:val="0"/>
          <w:szCs w:val="22"/>
          <w:lang w:eastAsia="cs-CZ"/>
        </w:rPr>
        <w:t>.</w:t>
      </w:r>
      <w:r w:rsidR="00F7350B" w:rsidRPr="00C97D38">
        <w:rPr>
          <w:rFonts w:ascii="Times New Roman" w:hAnsi="Times New Roman" w:cs="Times New Roman"/>
          <w:b w:val="0"/>
          <w:i w:val="0"/>
          <w:szCs w:val="22"/>
          <w:lang w:eastAsia="cs-CZ"/>
        </w:rPr>
        <w:t xml:space="preserve"> Bankovní záruka </w:t>
      </w:r>
      <w:del w:id="87" w:author="Autor">
        <w:r w:rsidR="00F7350B" w:rsidRPr="00C97D38" w:rsidDel="00065667">
          <w:rPr>
            <w:rFonts w:ascii="Times New Roman" w:hAnsi="Times New Roman" w:cs="Times New Roman"/>
            <w:b w:val="0"/>
            <w:i w:val="0"/>
            <w:szCs w:val="22"/>
            <w:lang w:eastAsia="cs-CZ"/>
          </w:rPr>
          <w:delText xml:space="preserve">bude </w:delText>
        </w:r>
      </w:del>
      <w:ins w:id="88" w:author="Autor">
        <w:r w:rsidR="00065667">
          <w:rPr>
            <w:rFonts w:ascii="Times New Roman" w:hAnsi="Times New Roman" w:cs="Times New Roman"/>
            <w:b w:val="0"/>
            <w:i w:val="0"/>
            <w:szCs w:val="22"/>
            <w:lang w:eastAsia="cs-CZ"/>
          </w:rPr>
          <w:t>byla</w:t>
        </w:r>
        <w:r w:rsidR="00065667" w:rsidRPr="00C97D38">
          <w:rPr>
            <w:rFonts w:ascii="Times New Roman" w:hAnsi="Times New Roman" w:cs="Times New Roman"/>
            <w:b w:val="0"/>
            <w:i w:val="0"/>
            <w:szCs w:val="22"/>
            <w:lang w:eastAsia="cs-CZ"/>
          </w:rPr>
          <w:t xml:space="preserve"> </w:t>
        </w:r>
      </w:ins>
      <w:r w:rsidR="00F7350B" w:rsidRPr="00C97D38">
        <w:rPr>
          <w:rFonts w:ascii="Times New Roman" w:hAnsi="Times New Roman" w:cs="Times New Roman"/>
          <w:b w:val="0"/>
          <w:i w:val="0"/>
          <w:szCs w:val="22"/>
          <w:lang w:eastAsia="cs-CZ"/>
        </w:rPr>
        <w:t xml:space="preserve">Dopravcem Objednateli předložena </w:t>
      </w:r>
      <w:del w:id="89" w:author="Autor">
        <w:r w:rsidR="00F7350B" w:rsidRPr="00C97D38" w:rsidDel="00065667">
          <w:rPr>
            <w:rFonts w:ascii="Times New Roman" w:hAnsi="Times New Roman" w:cs="Times New Roman"/>
            <w:b w:val="0"/>
            <w:i w:val="0"/>
            <w:szCs w:val="22"/>
            <w:lang w:eastAsia="cs-CZ"/>
          </w:rPr>
          <w:delText xml:space="preserve">ve lhůtě </w:delText>
        </w:r>
        <w:r w:rsidR="007F2DA8" w:rsidRPr="00C97D38" w:rsidDel="00065667">
          <w:rPr>
            <w:rFonts w:ascii="Times New Roman" w:hAnsi="Times New Roman" w:cs="Times New Roman"/>
            <w:b w:val="0"/>
            <w:i w:val="0"/>
            <w:szCs w:val="22"/>
            <w:lang w:eastAsia="cs-CZ"/>
          </w:rPr>
          <w:delText>10</w:delText>
        </w:r>
        <w:r w:rsidR="001A6C6E" w:rsidDel="00065667">
          <w:rPr>
            <w:rFonts w:ascii="Times New Roman" w:hAnsi="Times New Roman" w:cs="Times New Roman"/>
            <w:b w:val="0"/>
            <w:i w:val="0"/>
            <w:szCs w:val="22"/>
            <w:lang w:eastAsia="cs-CZ"/>
          </w:rPr>
          <w:delText> </w:delText>
        </w:r>
        <w:r w:rsidR="00060BCE" w:rsidRPr="00C97D38" w:rsidDel="00065667">
          <w:rPr>
            <w:rFonts w:ascii="Times New Roman" w:hAnsi="Times New Roman" w:cs="Times New Roman"/>
            <w:b w:val="0"/>
            <w:i w:val="0"/>
            <w:szCs w:val="22"/>
            <w:lang w:eastAsia="cs-CZ"/>
          </w:rPr>
          <w:delText>pracovních</w:delText>
        </w:r>
        <w:r w:rsidR="00F7350B" w:rsidRPr="00C97D38" w:rsidDel="00065667">
          <w:rPr>
            <w:rFonts w:ascii="Times New Roman" w:hAnsi="Times New Roman" w:cs="Times New Roman"/>
            <w:b w:val="0"/>
            <w:i w:val="0"/>
            <w:szCs w:val="22"/>
            <w:lang w:eastAsia="cs-CZ"/>
          </w:rPr>
          <w:delText xml:space="preserve"> dní od</w:delText>
        </w:r>
      </w:del>
      <w:ins w:id="90" w:author="Autor">
        <w:r w:rsidR="00065667">
          <w:rPr>
            <w:rFonts w:ascii="Times New Roman" w:hAnsi="Times New Roman" w:cs="Times New Roman"/>
            <w:b w:val="0"/>
            <w:i w:val="0"/>
            <w:szCs w:val="22"/>
            <w:lang w:eastAsia="cs-CZ"/>
          </w:rPr>
          <w:t>před</w:t>
        </w:r>
      </w:ins>
      <w:r w:rsidR="00F7350B" w:rsidRPr="00C97D38">
        <w:rPr>
          <w:rFonts w:ascii="Times New Roman" w:hAnsi="Times New Roman" w:cs="Times New Roman"/>
          <w:b w:val="0"/>
          <w:i w:val="0"/>
          <w:szCs w:val="22"/>
          <w:lang w:eastAsia="cs-CZ"/>
        </w:rPr>
        <w:t xml:space="preserve"> </w:t>
      </w:r>
      <w:del w:id="91" w:author="Autor">
        <w:r w:rsidR="00F7350B" w:rsidRPr="00C97D38" w:rsidDel="00383706">
          <w:rPr>
            <w:rFonts w:ascii="Times New Roman" w:hAnsi="Times New Roman" w:cs="Times New Roman"/>
            <w:b w:val="0"/>
            <w:i w:val="0"/>
            <w:szCs w:val="22"/>
            <w:lang w:eastAsia="cs-CZ"/>
          </w:rPr>
          <w:delText>uzavření</w:delText>
        </w:r>
      </w:del>
      <w:ins w:id="92" w:author="Autor">
        <w:del w:id="93" w:author="Autor">
          <w:r w:rsidR="00F90570" w:rsidDel="00383706">
            <w:rPr>
              <w:rFonts w:ascii="Times New Roman" w:hAnsi="Times New Roman" w:cs="Times New Roman"/>
              <w:b w:val="0"/>
              <w:i w:val="0"/>
              <w:szCs w:val="22"/>
              <w:lang w:eastAsia="cs-CZ"/>
            </w:rPr>
            <w:delText>m</w:delText>
          </w:r>
        </w:del>
      </w:ins>
      <w:del w:id="94" w:author="Autor">
        <w:r w:rsidR="00F7350B" w:rsidRPr="00C97D38" w:rsidDel="00383706">
          <w:rPr>
            <w:rFonts w:ascii="Times New Roman" w:hAnsi="Times New Roman" w:cs="Times New Roman"/>
            <w:b w:val="0"/>
            <w:i w:val="0"/>
            <w:szCs w:val="22"/>
            <w:lang w:eastAsia="cs-CZ"/>
          </w:rPr>
          <w:delText xml:space="preserve"> </w:delText>
        </w:r>
      </w:del>
      <w:ins w:id="95" w:author="Autor">
        <w:r w:rsidR="00383706">
          <w:rPr>
            <w:rFonts w:ascii="Times New Roman" w:hAnsi="Times New Roman" w:cs="Times New Roman"/>
            <w:b w:val="0"/>
            <w:i w:val="0"/>
            <w:szCs w:val="22"/>
            <w:lang w:eastAsia="cs-CZ"/>
          </w:rPr>
          <w:t>podpisem</w:t>
        </w:r>
        <w:r w:rsidR="00383706" w:rsidRPr="00C97D38">
          <w:rPr>
            <w:rFonts w:ascii="Times New Roman" w:hAnsi="Times New Roman" w:cs="Times New Roman"/>
            <w:b w:val="0"/>
            <w:i w:val="0"/>
            <w:szCs w:val="22"/>
            <w:lang w:eastAsia="cs-CZ"/>
          </w:rPr>
          <w:t xml:space="preserve"> </w:t>
        </w:r>
      </w:ins>
      <w:r w:rsidR="00F7350B" w:rsidRPr="00C97D38">
        <w:rPr>
          <w:rFonts w:ascii="Times New Roman" w:hAnsi="Times New Roman" w:cs="Times New Roman"/>
          <w:b w:val="0"/>
          <w:i w:val="0"/>
          <w:szCs w:val="22"/>
          <w:lang w:eastAsia="cs-CZ"/>
        </w:rPr>
        <w:t xml:space="preserve">této Smlouvy. </w:t>
      </w:r>
      <w:del w:id="96" w:author="Autor">
        <w:r w:rsidR="003058C9" w:rsidRPr="00C97D38" w:rsidDel="00CB6D97">
          <w:rPr>
            <w:rFonts w:ascii="Times New Roman" w:hAnsi="Times New Roman" w:cs="Times New Roman"/>
            <w:b w:val="0"/>
            <w:i w:val="0"/>
            <w:szCs w:val="22"/>
            <w:lang w:eastAsia="cs-CZ"/>
          </w:rPr>
          <w:delText>Poskytnutí Bankovní záruky je podmínkou práva Dopravce na plnění Z</w:delText>
        </w:r>
        <w:r w:rsidR="00827868" w:rsidRPr="00C97D38" w:rsidDel="00CB6D97">
          <w:rPr>
            <w:rFonts w:ascii="Times New Roman" w:hAnsi="Times New Roman" w:cs="Times New Roman"/>
            <w:b w:val="0"/>
            <w:i w:val="0"/>
            <w:szCs w:val="22"/>
            <w:lang w:eastAsia="cs-CZ"/>
          </w:rPr>
          <w:delText>ávazku veřejné služby dle této S</w:delText>
        </w:r>
        <w:r w:rsidR="003058C9" w:rsidRPr="00C97D38" w:rsidDel="00CB6D97">
          <w:rPr>
            <w:rFonts w:ascii="Times New Roman" w:hAnsi="Times New Roman" w:cs="Times New Roman"/>
            <w:b w:val="0"/>
            <w:i w:val="0"/>
            <w:szCs w:val="22"/>
            <w:lang w:eastAsia="cs-CZ"/>
          </w:rPr>
          <w:delText xml:space="preserve">mlouvy a </w:delText>
        </w:r>
        <w:r w:rsidR="00313248" w:rsidRPr="00C97D38" w:rsidDel="00CB6D97">
          <w:rPr>
            <w:rFonts w:ascii="Times New Roman" w:hAnsi="Times New Roman" w:cs="Times New Roman"/>
            <w:b w:val="0"/>
            <w:i w:val="0"/>
            <w:szCs w:val="22"/>
            <w:lang w:eastAsia="cs-CZ"/>
          </w:rPr>
          <w:delText xml:space="preserve">na </w:delText>
        </w:r>
        <w:r w:rsidR="003058C9" w:rsidRPr="00C97D38" w:rsidDel="00CB6D97">
          <w:rPr>
            <w:rFonts w:ascii="Times New Roman" w:hAnsi="Times New Roman" w:cs="Times New Roman"/>
            <w:b w:val="0"/>
            <w:i w:val="0"/>
            <w:szCs w:val="22"/>
            <w:lang w:eastAsia="cs-CZ"/>
          </w:rPr>
          <w:delText xml:space="preserve">úhradu příslušející Odměny. </w:delText>
        </w:r>
        <w:r w:rsidR="00CF2E18" w:rsidRPr="00C97D38" w:rsidDel="00CB6D97">
          <w:rPr>
            <w:rFonts w:ascii="Times New Roman" w:hAnsi="Times New Roman" w:cs="Times New Roman"/>
            <w:b w:val="0"/>
            <w:i w:val="0"/>
            <w:szCs w:val="22"/>
            <w:lang w:eastAsia="cs-CZ"/>
          </w:rPr>
          <w:delText xml:space="preserve">Pokud Dopravce </w:delText>
        </w:r>
        <w:r w:rsidR="00CF2E18" w:rsidRPr="00C97D38" w:rsidDel="00CB6D97">
          <w:rPr>
            <w:rFonts w:ascii="Times New Roman" w:hAnsi="Times New Roman" w:cs="Times New Roman"/>
            <w:b w:val="0"/>
            <w:i w:val="0"/>
          </w:rPr>
          <w:delText xml:space="preserve">Bankovní záruku nepředloží </w:delText>
        </w:r>
        <w:r w:rsidR="00F81191" w:rsidRPr="00C97D38" w:rsidDel="00CB6D97">
          <w:rPr>
            <w:rFonts w:ascii="Times New Roman" w:hAnsi="Times New Roman" w:cs="Times New Roman"/>
            <w:b w:val="0"/>
            <w:i w:val="0"/>
          </w:rPr>
          <w:delText xml:space="preserve">ani </w:delText>
        </w:r>
        <w:r w:rsidR="00CF2E18" w:rsidRPr="00C97D38" w:rsidDel="00CB6D97">
          <w:rPr>
            <w:rFonts w:ascii="Times New Roman" w:hAnsi="Times New Roman" w:cs="Times New Roman"/>
            <w:b w:val="0"/>
            <w:i w:val="0"/>
          </w:rPr>
          <w:delText>v</w:delText>
        </w:r>
        <w:r w:rsidR="00F81191" w:rsidRPr="00C97D38" w:rsidDel="00CB6D97">
          <w:rPr>
            <w:rFonts w:ascii="Times New Roman" w:hAnsi="Times New Roman" w:cs="Times New Roman"/>
            <w:b w:val="0"/>
            <w:i w:val="0"/>
          </w:rPr>
          <w:delText> dodatečné</w:delText>
        </w:r>
        <w:r w:rsidR="00CF2E18" w:rsidRPr="00C97D38" w:rsidDel="00CB6D97">
          <w:rPr>
            <w:rFonts w:ascii="Times New Roman" w:hAnsi="Times New Roman" w:cs="Times New Roman"/>
            <w:b w:val="0"/>
            <w:i w:val="0"/>
          </w:rPr>
          <w:delText xml:space="preserve"> lhůtě 5 pracovních dní, uhradí Objednateli smluvní pokutu ve výši </w:delText>
        </w:r>
        <w:r w:rsidR="00860BDB" w:rsidRPr="00C97D38" w:rsidDel="00CB6D97">
          <w:rPr>
            <w:rFonts w:ascii="Times New Roman" w:hAnsi="Times New Roman" w:cs="Times New Roman"/>
            <w:b w:val="0"/>
            <w:i w:val="0"/>
          </w:rPr>
          <w:delText>5</w:delText>
        </w:r>
        <w:r w:rsidR="00CF2E18" w:rsidRPr="00C97D38" w:rsidDel="00CB6D97">
          <w:rPr>
            <w:rFonts w:ascii="Times New Roman" w:hAnsi="Times New Roman" w:cs="Times New Roman"/>
            <w:b w:val="0"/>
            <w:i w:val="0"/>
          </w:rPr>
          <w:delText xml:space="preserve"> % z</w:delText>
        </w:r>
        <w:r w:rsidR="00C113D5" w:rsidRPr="00C97D38" w:rsidDel="00CB6D97">
          <w:rPr>
            <w:rFonts w:ascii="Times New Roman" w:hAnsi="Times New Roman" w:cs="Times New Roman"/>
            <w:b w:val="0"/>
            <w:i w:val="0"/>
          </w:rPr>
          <w:delText> </w:delText>
        </w:r>
        <w:r w:rsidR="00CF2E18" w:rsidRPr="00C97D38" w:rsidDel="00CB6D97">
          <w:rPr>
            <w:rFonts w:ascii="Times New Roman" w:hAnsi="Times New Roman" w:cs="Times New Roman"/>
            <w:b w:val="0"/>
            <w:i w:val="0"/>
          </w:rPr>
          <w:delText>částky</w:delText>
        </w:r>
        <w:r w:rsidR="00C113D5" w:rsidRPr="00C97D38" w:rsidDel="00CB6D97">
          <w:rPr>
            <w:rFonts w:ascii="Times New Roman" w:hAnsi="Times New Roman" w:cs="Times New Roman"/>
            <w:b w:val="0"/>
            <w:i w:val="0"/>
          </w:rPr>
          <w:delText xml:space="preserve"> za každý den</w:delText>
        </w:r>
        <w:r w:rsidR="00154695" w:rsidRPr="00C97D38" w:rsidDel="00CB6D97">
          <w:rPr>
            <w:rFonts w:ascii="Times New Roman" w:hAnsi="Times New Roman" w:cs="Times New Roman"/>
            <w:b w:val="0"/>
            <w:i w:val="0"/>
          </w:rPr>
          <w:delText>,</w:delText>
        </w:r>
        <w:r w:rsidR="00C113D5" w:rsidRPr="00C97D38" w:rsidDel="00CB6D97">
          <w:rPr>
            <w:rFonts w:ascii="Times New Roman" w:hAnsi="Times New Roman" w:cs="Times New Roman"/>
            <w:b w:val="0"/>
            <w:i w:val="0"/>
          </w:rPr>
          <w:delText xml:space="preserve"> kdy bude v</w:delText>
        </w:r>
        <w:r w:rsidR="001A6C6E" w:rsidDel="00CB6D97">
          <w:rPr>
            <w:rFonts w:ascii="Times New Roman" w:hAnsi="Times New Roman" w:cs="Times New Roman"/>
            <w:b w:val="0"/>
            <w:i w:val="0"/>
          </w:rPr>
          <w:delText> </w:delText>
        </w:r>
        <w:r w:rsidR="00C113D5" w:rsidRPr="00C97D38" w:rsidDel="00CB6D97">
          <w:rPr>
            <w:rFonts w:ascii="Times New Roman" w:hAnsi="Times New Roman" w:cs="Times New Roman"/>
            <w:b w:val="0"/>
            <w:i w:val="0"/>
          </w:rPr>
          <w:delText>prodlení</w:delText>
        </w:r>
        <w:r w:rsidR="00CF2E18" w:rsidRPr="00C97D38" w:rsidDel="00CB6D97">
          <w:rPr>
            <w:rFonts w:ascii="Times New Roman" w:hAnsi="Times New Roman" w:cs="Times New Roman"/>
            <w:b w:val="0"/>
            <w:i w:val="0"/>
          </w:rPr>
          <w:delText xml:space="preserve">, která bude vypočtena jako součin stanoveného počtu kilometrů za první rok plnění jednotlivých částí </w:delText>
        </w:r>
        <w:r w:rsidR="001B4A0C" w:rsidDel="00CB6D97">
          <w:rPr>
            <w:rFonts w:ascii="Times New Roman" w:hAnsi="Times New Roman" w:cs="Times New Roman"/>
            <w:b w:val="0"/>
            <w:i w:val="0"/>
          </w:rPr>
          <w:delText xml:space="preserve">této </w:delText>
        </w:r>
        <w:r w:rsidR="00CF2E18" w:rsidRPr="00C97D38" w:rsidDel="00CB6D97">
          <w:rPr>
            <w:rFonts w:ascii="Times New Roman" w:hAnsi="Times New Roman" w:cs="Times New Roman"/>
            <w:b w:val="0"/>
            <w:i w:val="0"/>
          </w:rPr>
          <w:delText>Smlouvy a příslušné nabídkové ceny za jeden vozokilometr, kterou Dopravce uvedl ve své Nabídce pro Veřejnou zakázku, přičemž současně platí, že Objednatel je oprávněn od této Smlouvy odstoupit</w:delText>
        </w:r>
        <w:r w:rsidR="00CF2E18" w:rsidRPr="00C97D38" w:rsidDel="00CB6D97">
          <w:rPr>
            <w:rFonts w:ascii="Times New Roman" w:hAnsi="Times New Roman" w:cs="Times New Roman"/>
            <w:b w:val="0"/>
            <w:i w:val="0"/>
            <w:szCs w:val="22"/>
          </w:rPr>
          <w:delText xml:space="preserve"> s účinky ke dni doručení odstoupení Dopravci, ledaže je v tomto úkonu pro účinky odstoupení stanoven den pozdější.</w:delText>
        </w:r>
      </w:del>
    </w:p>
    <w:p w14:paraId="5F7C7B76" w14:textId="568BA6CF" w:rsidR="003058C9" w:rsidRPr="00C97D38" w:rsidRDefault="003058C9" w:rsidP="003058C9">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Bankovní záruka bude platná a účinná </w:t>
      </w:r>
      <w:ins w:id="97" w:author="Autor">
        <w:r w:rsidR="00F8489F">
          <w:rPr>
            <w:rFonts w:ascii="Times New Roman" w:hAnsi="Times New Roman" w:cs="Times New Roman"/>
            <w:b w:val="0"/>
            <w:i w:val="0"/>
          </w:rPr>
          <w:t xml:space="preserve">nejpozději </w:t>
        </w:r>
      </w:ins>
      <w:r w:rsidR="00570781">
        <w:rPr>
          <w:rFonts w:ascii="Times New Roman" w:hAnsi="Times New Roman" w:cs="Times New Roman"/>
          <w:b w:val="0"/>
          <w:i w:val="0"/>
        </w:rPr>
        <w:t xml:space="preserve">od Zahájení provozu </w:t>
      </w:r>
      <w:r w:rsidR="00CF2E18" w:rsidRPr="00C97D38">
        <w:rPr>
          <w:rFonts w:ascii="Times New Roman" w:hAnsi="Times New Roman" w:cs="Times New Roman"/>
          <w:b w:val="0"/>
          <w:i w:val="0"/>
        </w:rPr>
        <w:t xml:space="preserve">po dobu alespoň </w:t>
      </w:r>
      <w:r w:rsidR="00DD06F2" w:rsidRPr="00406D95">
        <w:rPr>
          <w:rFonts w:ascii="Times New Roman" w:hAnsi="Times New Roman" w:cs="Times New Roman"/>
          <w:b w:val="0"/>
          <w:i w:val="0"/>
        </w:rPr>
        <w:t xml:space="preserve">dvou let </w:t>
      </w:r>
      <w:r w:rsidR="00CF2E18" w:rsidRPr="00C97D38">
        <w:rPr>
          <w:rFonts w:ascii="Times New Roman" w:hAnsi="Times New Roman" w:cs="Times New Roman"/>
          <w:b w:val="0"/>
          <w:i w:val="0"/>
        </w:rPr>
        <w:t>(„Období platnosti“)</w:t>
      </w:r>
      <w:r w:rsidRPr="00C97D38">
        <w:rPr>
          <w:rFonts w:ascii="Times New Roman" w:hAnsi="Times New Roman" w:cs="Times New Roman"/>
          <w:b w:val="0"/>
          <w:i w:val="0"/>
        </w:rPr>
        <w:t xml:space="preserve">. Pokud doba platnosti Bankovní záruky nebude dosahovat celého Období platnosti, bude Dopravce povinen obnovit platnost Bankovní záruky za stejných podmínek, nejpozději do čtrnácti (14) dní před uplynutím platnosti původní Bankovní záruky. Pokud Dopravce neposkytne Objednateli obnovenou Bankovní záruku ve výše uvedené lhůtě, bude Objednatel oprávněn čerpat všechny peněžní prostředky z Bankovní záruky a použít je na vytvoření jistoty, kterou poté uloží na svůj účet za účelem zajištění povinností uvedených v </w:t>
      </w:r>
      <w:r w:rsidR="009771CA" w:rsidRPr="00C97D38">
        <w:rPr>
          <w:rFonts w:ascii="Times New Roman" w:hAnsi="Times New Roman" w:cs="Times New Roman"/>
          <w:b w:val="0"/>
          <w:i w:val="0"/>
        </w:rPr>
        <w:t>odst</w:t>
      </w:r>
      <w:r w:rsidR="009771CA">
        <w:rPr>
          <w:rFonts w:ascii="Times New Roman" w:hAnsi="Times New Roman" w:cs="Times New Roman"/>
          <w:b w:val="0"/>
          <w:i w:val="0"/>
        </w:rPr>
        <w:t>.</w:t>
      </w:r>
      <w:r w:rsidR="009771CA" w:rsidRPr="00C97D38">
        <w:rPr>
          <w:rFonts w:ascii="Times New Roman" w:hAnsi="Times New Roman" w:cs="Times New Roman"/>
          <w:b w:val="0"/>
          <w:i w:val="0"/>
        </w:rPr>
        <w:t xml:space="preserve"> </w:t>
      </w:r>
      <w:r w:rsidR="009771CA">
        <w:rPr>
          <w:rFonts w:ascii="Times New Roman" w:hAnsi="Times New Roman" w:cs="Times New Roman"/>
          <w:b w:val="0"/>
          <w:i w:val="0"/>
        </w:rPr>
        <w:fldChar w:fldCharType="begin"/>
      </w:r>
      <w:r w:rsidR="009771CA">
        <w:rPr>
          <w:rFonts w:ascii="Times New Roman" w:hAnsi="Times New Roman" w:cs="Times New Roman"/>
          <w:b w:val="0"/>
          <w:i w:val="0"/>
        </w:rPr>
        <w:instrText xml:space="preserve"> REF _Ref34127942 \r \h </w:instrText>
      </w:r>
      <w:r w:rsidR="009771CA">
        <w:rPr>
          <w:rFonts w:ascii="Times New Roman" w:hAnsi="Times New Roman" w:cs="Times New Roman"/>
          <w:b w:val="0"/>
          <w:i w:val="0"/>
        </w:rPr>
      </w:r>
      <w:r w:rsidR="009771CA">
        <w:rPr>
          <w:rFonts w:ascii="Times New Roman" w:hAnsi="Times New Roman" w:cs="Times New Roman"/>
          <w:b w:val="0"/>
          <w:i w:val="0"/>
        </w:rPr>
        <w:fldChar w:fldCharType="separate"/>
      </w:r>
      <w:r w:rsidR="009771CA">
        <w:rPr>
          <w:rFonts w:ascii="Times New Roman" w:hAnsi="Times New Roman" w:cs="Times New Roman"/>
          <w:b w:val="0"/>
          <w:i w:val="0"/>
        </w:rPr>
        <w:t>13.3</w:t>
      </w:r>
      <w:r w:rsidR="009771CA">
        <w:rPr>
          <w:rFonts w:ascii="Times New Roman" w:hAnsi="Times New Roman" w:cs="Times New Roman"/>
          <w:b w:val="0"/>
          <w:i w:val="0"/>
        </w:rPr>
        <w:fldChar w:fldCharType="end"/>
      </w:r>
      <w:r w:rsidR="00806152" w:rsidRPr="00C97D38">
        <w:rPr>
          <w:rFonts w:ascii="Times New Roman" w:hAnsi="Times New Roman" w:cs="Times New Roman"/>
          <w:b w:val="0"/>
          <w:i w:val="0"/>
        </w:rPr>
        <w:t xml:space="preserve"> </w:t>
      </w:r>
      <w:r w:rsidR="001B4A0C">
        <w:rPr>
          <w:rFonts w:ascii="Times New Roman" w:hAnsi="Times New Roman" w:cs="Times New Roman"/>
          <w:b w:val="0"/>
          <w:i w:val="0"/>
        </w:rPr>
        <w:t xml:space="preserve">této </w:t>
      </w:r>
      <w:r w:rsidR="001A6C6E">
        <w:rPr>
          <w:rFonts w:ascii="Times New Roman" w:hAnsi="Times New Roman" w:cs="Times New Roman"/>
          <w:b w:val="0"/>
          <w:i w:val="0"/>
        </w:rPr>
        <w:t>Smlouvy</w:t>
      </w:r>
      <w:r w:rsidRPr="00C97D38">
        <w:rPr>
          <w:rFonts w:ascii="Times New Roman" w:hAnsi="Times New Roman" w:cs="Times New Roman"/>
          <w:b w:val="0"/>
          <w:i w:val="0"/>
        </w:rPr>
        <w:t xml:space="preserve">. Dojde-li k čerpání Bankovní záruky a vytvoření jistoty, budou se ustanovení upravující Bankovní záruku vztahovat </w:t>
      </w:r>
      <w:r w:rsidR="008A4BB5" w:rsidRPr="00C97D38">
        <w:rPr>
          <w:rFonts w:ascii="Times New Roman" w:hAnsi="Times New Roman" w:cs="Times New Roman"/>
          <w:b w:val="0"/>
          <w:i w:val="0"/>
        </w:rPr>
        <w:t>obdobně</w:t>
      </w:r>
      <w:r w:rsidRPr="00C97D38">
        <w:rPr>
          <w:rFonts w:ascii="Times New Roman" w:hAnsi="Times New Roman" w:cs="Times New Roman"/>
          <w:b w:val="0"/>
          <w:i w:val="0"/>
        </w:rPr>
        <w:t xml:space="preserve"> i na jist</w:t>
      </w:r>
      <w:r w:rsidR="0046076F" w:rsidRPr="00C97D38">
        <w:rPr>
          <w:rFonts w:ascii="Times New Roman" w:hAnsi="Times New Roman" w:cs="Times New Roman"/>
          <w:b w:val="0"/>
          <w:i w:val="0"/>
        </w:rPr>
        <w:t>ot</w:t>
      </w:r>
      <w:r w:rsidRPr="00C97D38">
        <w:rPr>
          <w:rFonts w:ascii="Times New Roman" w:hAnsi="Times New Roman" w:cs="Times New Roman"/>
          <w:b w:val="0"/>
          <w:i w:val="0"/>
        </w:rPr>
        <w:t>u.</w:t>
      </w:r>
    </w:p>
    <w:p w14:paraId="459959CC" w14:textId="603BF17B" w:rsidR="003058C9" w:rsidRPr="00C97D38" w:rsidRDefault="003058C9" w:rsidP="00D3002A">
      <w:pPr>
        <w:pStyle w:val="Clanek11"/>
        <w:ind w:hanging="754"/>
        <w:rPr>
          <w:rFonts w:ascii="Times New Roman" w:hAnsi="Times New Roman" w:cs="Times New Roman"/>
          <w:b w:val="0"/>
          <w:i w:val="0"/>
          <w:lang w:eastAsia="cs-CZ"/>
        </w:rPr>
      </w:pPr>
      <w:bookmarkStart w:id="98" w:name="_Ref274782997"/>
      <w:bookmarkStart w:id="99" w:name="_Ref34127942"/>
      <w:bookmarkStart w:id="100" w:name="_Ref274742974"/>
      <w:r w:rsidRPr="00C97D38">
        <w:rPr>
          <w:rFonts w:ascii="Times New Roman" w:hAnsi="Times New Roman" w:cs="Times New Roman"/>
          <w:b w:val="0"/>
          <w:i w:val="0"/>
          <w:lang w:eastAsia="cs-CZ"/>
        </w:rPr>
        <w:t xml:space="preserve">Bankovní zárukou budou zajištěny veškeré </w:t>
      </w:r>
      <w:r w:rsidR="00F7350B" w:rsidRPr="00C97D38">
        <w:rPr>
          <w:rFonts w:ascii="Times New Roman" w:hAnsi="Times New Roman" w:cs="Times New Roman"/>
          <w:b w:val="0"/>
          <w:i w:val="0"/>
          <w:lang w:eastAsia="cs-CZ"/>
        </w:rPr>
        <w:t xml:space="preserve">nároky Objednatele vůči Dopravci, které vzniknou na základě porušení </w:t>
      </w:r>
      <w:r w:rsidR="001B4A0C">
        <w:rPr>
          <w:rFonts w:ascii="Times New Roman" w:hAnsi="Times New Roman" w:cs="Times New Roman"/>
          <w:b w:val="0"/>
          <w:i w:val="0"/>
          <w:lang w:eastAsia="cs-CZ"/>
        </w:rPr>
        <w:t xml:space="preserve">této </w:t>
      </w:r>
      <w:r w:rsidR="00F7350B" w:rsidRPr="00C97D38">
        <w:rPr>
          <w:rFonts w:ascii="Times New Roman" w:hAnsi="Times New Roman" w:cs="Times New Roman"/>
          <w:b w:val="0"/>
          <w:i w:val="0"/>
          <w:lang w:eastAsia="cs-CZ"/>
        </w:rPr>
        <w:t>Smlouvy Dopravcem</w:t>
      </w:r>
      <w:r w:rsidRPr="00C97D38">
        <w:rPr>
          <w:rFonts w:ascii="Times New Roman" w:hAnsi="Times New Roman" w:cs="Times New Roman"/>
          <w:b w:val="0"/>
          <w:i w:val="0"/>
          <w:lang w:eastAsia="cs-CZ"/>
        </w:rPr>
        <w:t xml:space="preserve"> (včetně veškerých úroků z prodlení a</w:t>
      </w:r>
      <w:r w:rsidR="001A6C6E">
        <w:rPr>
          <w:rFonts w:ascii="Times New Roman" w:hAnsi="Times New Roman" w:cs="Times New Roman"/>
          <w:b w:val="0"/>
          <w:i w:val="0"/>
          <w:lang w:eastAsia="cs-CZ"/>
        </w:rPr>
        <w:t> </w:t>
      </w:r>
      <w:r w:rsidRPr="00C97D38">
        <w:rPr>
          <w:rFonts w:ascii="Times New Roman" w:hAnsi="Times New Roman" w:cs="Times New Roman"/>
          <w:b w:val="0"/>
          <w:i w:val="0"/>
          <w:lang w:eastAsia="cs-CZ"/>
        </w:rPr>
        <w:t>veškerých smluvních pokut a</w:t>
      </w:r>
      <w:r w:rsidR="00F7350B" w:rsidRPr="00C97D38">
        <w:rPr>
          <w:rFonts w:ascii="Times New Roman" w:hAnsi="Times New Roman" w:cs="Times New Roman"/>
          <w:b w:val="0"/>
          <w:i w:val="0"/>
          <w:lang w:eastAsia="cs-CZ"/>
        </w:rPr>
        <w:t xml:space="preserve"> náhrad</w:t>
      </w:r>
      <w:r w:rsidRPr="00C97D38">
        <w:rPr>
          <w:rFonts w:ascii="Times New Roman" w:hAnsi="Times New Roman" w:cs="Times New Roman"/>
          <w:b w:val="0"/>
          <w:i w:val="0"/>
          <w:lang w:eastAsia="cs-CZ"/>
        </w:rPr>
        <w:t xml:space="preserve"> škod, které může Objednatel od Dopravce požadovat</w:t>
      </w:r>
      <w:r w:rsidR="00E40D5F" w:rsidRPr="00C97D38">
        <w:rPr>
          <w:rFonts w:ascii="Times New Roman" w:hAnsi="Times New Roman" w:cs="Times New Roman"/>
          <w:b w:val="0"/>
          <w:i w:val="0"/>
          <w:lang w:eastAsia="cs-CZ"/>
        </w:rPr>
        <w:t xml:space="preserve"> v souvislosti s touto Smlouvou</w:t>
      </w:r>
      <w:r w:rsidRPr="00C97D38">
        <w:rPr>
          <w:rFonts w:ascii="Times New Roman" w:hAnsi="Times New Roman" w:cs="Times New Roman"/>
          <w:b w:val="0"/>
          <w:i w:val="0"/>
          <w:lang w:eastAsia="cs-CZ"/>
        </w:rPr>
        <w:t xml:space="preserve">) a to za podmínky, že Dopravce řádně a včas nesplnil některou </w:t>
      </w:r>
      <w:r w:rsidR="00D3002A" w:rsidRPr="00C97D38">
        <w:rPr>
          <w:rFonts w:ascii="Times New Roman" w:hAnsi="Times New Roman" w:cs="Times New Roman"/>
          <w:b w:val="0"/>
          <w:i w:val="0"/>
          <w:lang w:eastAsia="cs-CZ"/>
        </w:rPr>
        <w:t>z</w:t>
      </w:r>
      <w:r w:rsidRPr="00C97D38">
        <w:rPr>
          <w:rFonts w:ascii="Times New Roman" w:hAnsi="Times New Roman" w:cs="Times New Roman"/>
          <w:b w:val="0"/>
          <w:i w:val="0"/>
          <w:lang w:eastAsia="cs-CZ"/>
        </w:rPr>
        <w:t xml:space="preserve"> povinností</w:t>
      </w:r>
      <w:r w:rsidR="00D3002A" w:rsidRPr="00C97D38">
        <w:rPr>
          <w:rFonts w:ascii="Times New Roman" w:hAnsi="Times New Roman" w:cs="Times New Roman"/>
          <w:b w:val="0"/>
          <w:i w:val="0"/>
          <w:lang w:eastAsia="cs-CZ"/>
        </w:rPr>
        <w:t xml:space="preserve"> </w:t>
      </w:r>
      <w:bookmarkEnd w:id="98"/>
      <w:r w:rsidR="00D3002A" w:rsidRPr="00C97D38">
        <w:rPr>
          <w:rFonts w:ascii="Times New Roman" w:hAnsi="Times New Roman" w:cs="Times New Roman"/>
          <w:b w:val="0"/>
          <w:i w:val="0"/>
          <w:szCs w:val="22"/>
          <w:lang w:eastAsia="cs-CZ"/>
        </w:rPr>
        <w:t>vyplývajících pro Dopravce z této Smlouvy</w:t>
      </w:r>
      <w:r w:rsidR="00273D48" w:rsidRPr="00C97D38">
        <w:rPr>
          <w:rFonts w:ascii="Times New Roman" w:hAnsi="Times New Roman" w:cs="Times New Roman"/>
          <w:b w:val="0"/>
          <w:i w:val="0"/>
          <w:szCs w:val="22"/>
          <w:lang w:eastAsia="cs-CZ"/>
        </w:rPr>
        <w:t xml:space="preserve"> a právních předpisů</w:t>
      </w:r>
      <w:r w:rsidR="00D3002A" w:rsidRPr="00C97D38">
        <w:rPr>
          <w:rFonts w:ascii="Times New Roman" w:hAnsi="Times New Roman" w:cs="Times New Roman"/>
          <w:b w:val="0"/>
          <w:i w:val="0"/>
          <w:szCs w:val="22"/>
          <w:lang w:eastAsia="cs-CZ"/>
        </w:rPr>
        <w:t xml:space="preserve"> </w:t>
      </w:r>
      <w:bookmarkStart w:id="101" w:name="_Ref276513880"/>
      <w:r w:rsidRPr="00C97D38">
        <w:rPr>
          <w:rFonts w:ascii="Times New Roman" w:hAnsi="Times New Roman" w:cs="Times New Roman"/>
          <w:b w:val="0"/>
          <w:i w:val="0"/>
          <w:lang w:eastAsia="cs-CZ"/>
        </w:rPr>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99"/>
      <w:bookmarkEnd w:id="101"/>
    </w:p>
    <w:p w14:paraId="2716D196" w14:textId="7AFB6C53" w:rsidR="00C572D2" w:rsidRPr="00C97D38" w:rsidRDefault="00C572D2" w:rsidP="00D3002A">
      <w:pPr>
        <w:pStyle w:val="Clanek11"/>
        <w:ind w:hanging="754"/>
        <w:rPr>
          <w:rFonts w:ascii="Times New Roman" w:hAnsi="Times New Roman" w:cs="Times New Roman"/>
          <w:b w:val="0"/>
          <w:i w:val="0"/>
          <w:lang w:eastAsia="cs-CZ"/>
        </w:rPr>
      </w:pPr>
      <w:bookmarkStart w:id="102" w:name="_Ref279759886"/>
      <w:r w:rsidRPr="00C97D38">
        <w:rPr>
          <w:rFonts w:ascii="Times New Roman" w:hAnsi="Times New Roman" w:cs="Times New Roman"/>
          <w:b w:val="0"/>
          <w:i w:val="0"/>
          <w:szCs w:val="22"/>
          <w:lang w:eastAsia="cs-CZ"/>
        </w:rPr>
        <w:t xml:space="preserve">Kdykoli během </w:t>
      </w:r>
      <w:r w:rsidR="00A90640" w:rsidRPr="00C97D38">
        <w:rPr>
          <w:rFonts w:ascii="Times New Roman" w:hAnsi="Times New Roman" w:cs="Times New Roman"/>
          <w:b w:val="0"/>
          <w:i w:val="0"/>
          <w:szCs w:val="22"/>
          <w:lang w:eastAsia="cs-CZ"/>
        </w:rPr>
        <w:t>Období platnosti bude B</w:t>
      </w:r>
      <w:r w:rsidRPr="00C97D38">
        <w:rPr>
          <w:rFonts w:ascii="Times New Roman" w:hAnsi="Times New Roman" w:cs="Times New Roman"/>
          <w:b w:val="0"/>
          <w:i w:val="0"/>
          <w:szCs w:val="22"/>
          <w:lang w:eastAsia="cs-CZ"/>
        </w:rPr>
        <w:t xml:space="preserve">ankovní záruka vždy činit nejméně </w:t>
      </w:r>
      <w:r w:rsidR="00313248" w:rsidRPr="00C97D38">
        <w:rPr>
          <w:rFonts w:ascii="Times New Roman" w:hAnsi="Times New Roman" w:cs="Times New Roman"/>
          <w:b w:val="0"/>
          <w:i w:val="0"/>
          <w:szCs w:val="22"/>
          <w:lang w:eastAsia="cs-CZ"/>
        </w:rPr>
        <w:t xml:space="preserve">částku </w:t>
      </w:r>
      <w:r w:rsidR="00313248" w:rsidRPr="0017160B">
        <w:rPr>
          <w:rFonts w:ascii="Times New Roman" w:hAnsi="Times New Roman"/>
          <w:b w:val="0"/>
          <w:i w:val="0"/>
          <w:szCs w:val="22"/>
          <w:lang w:eastAsia="cs-CZ"/>
        </w:rPr>
        <w:t xml:space="preserve">ve výši součtu bankovních záruk stanovených pro jednotlivé Výběrové skupiny v </w:t>
      </w:r>
      <w:r w:rsidR="00515D60" w:rsidRPr="00DD11B6">
        <w:rPr>
          <w:rFonts w:ascii="Times New Roman" w:hAnsi="Times New Roman"/>
          <w:b w:val="0"/>
          <w:i w:val="0"/>
          <w:szCs w:val="22"/>
          <w:lang w:eastAsia="cs-CZ"/>
        </w:rPr>
        <w:t>Příloze č. 2</w:t>
      </w:r>
      <w:r w:rsidR="00313248" w:rsidRPr="00DD11B6">
        <w:rPr>
          <w:rFonts w:ascii="Times New Roman" w:hAnsi="Times New Roman"/>
          <w:b w:val="0"/>
          <w:i w:val="0"/>
          <w:szCs w:val="22"/>
          <w:lang w:eastAsia="cs-CZ"/>
        </w:rPr>
        <w:t xml:space="preserve"> této</w:t>
      </w:r>
      <w:r w:rsidR="00313248" w:rsidRPr="004719C5">
        <w:rPr>
          <w:rFonts w:ascii="Times New Roman" w:hAnsi="Times New Roman"/>
          <w:b w:val="0"/>
          <w:i w:val="0"/>
          <w:szCs w:val="22"/>
          <w:lang w:eastAsia="cs-CZ"/>
        </w:rPr>
        <w:t xml:space="preserve"> Smlouvy</w:t>
      </w:r>
      <w:r w:rsidR="00313248" w:rsidRPr="00C97D38">
        <w:rPr>
          <w:rFonts w:ascii="Times New Roman" w:hAnsi="Times New Roman" w:cs="Times New Roman"/>
          <w:b w:val="0"/>
          <w:i w:val="0"/>
          <w:szCs w:val="22"/>
          <w:lang w:eastAsia="cs-CZ"/>
        </w:rPr>
        <w:t xml:space="preserve"> </w:t>
      </w:r>
      <w:r w:rsidRPr="00C97D38">
        <w:rPr>
          <w:rFonts w:ascii="Times New Roman" w:hAnsi="Times New Roman" w:cs="Times New Roman"/>
          <w:b w:val="0"/>
          <w:i w:val="0"/>
          <w:szCs w:val="22"/>
          <w:lang w:eastAsia="cs-CZ"/>
        </w:rPr>
        <w:t>(</w:t>
      </w:r>
      <w:r w:rsidR="00273D48" w:rsidRPr="00C97D38">
        <w:rPr>
          <w:rFonts w:ascii="Times New Roman" w:hAnsi="Times New Roman" w:cs="Times New Roman"/>
          <w:b w:val="0"/>
          <w:bCs w:val="0"/>
          <w:i w:val="0"/>
          <w:szCs w:val="22"/>
          <w:lang w:eastAsia="cs-CZ"/>
        </w:rPr>
        <w:t>„</w:t>
      </w:r>
      <w:r w:rsidRPr="00C97D38">
        <w:rPr>
          <w:rFonts w:ascii="Times New Roman" w:hAnsi="Times New Roman" w:cs="Times New Roman"/>
          <w:b w:val="0"/>
          <w:bCs w:val="0"/>
          <w:i w:val="0"/>
          <w:szCs w:val="22"/>
          <w:lang w:eastAsia="cs-CZ"/>
        </w:rPr>
        <w:t>Výše zajištění</w:t>
      </w:r>
      <w:r w:rsidR="00273D48" w:rsidRPr="00C97D38">
        <w:rPr>
          <w:rFonts w:ascii="Times New Roman" w:hAnsi="Times New Roman" w:cs="Times New Roman"/>
          <w:b w:val="0"/>
          <w:bCs w:val="0"/>
          <w:i w:val="0"/>
          <w:szCs w:val="22"/>
          <w:lang w:eastAsia="cs-CZ"/>
        </w:rPr>
        <w:t>“</w:t>
      </w:r>
      <w:r w:rsidRPr="00C97D38">
        <w:rPr>
          <w:rFonts w:ascii="Times New Roman" w:hAnsi="Times New Roman" w:cs="Times New Roman"/>
          <w:b w:val="0"/>
          <w:i w:val="0"/>
          <w:szCs w:val="22"/>
          <w:lang w:eastAsia="cs-CZ"/>
        </w:rPr>
        <w:t xml:space="preserve">). </w:t>
      </w:r>
      <w:r w:rsidR="00A90640" w:rsidRPr="00C97D38">
        <w:rPr>
          <w:rFonts w:ascii="Times New Roman" w:hAnsi="Times New Roman" w:cs="Times New Roman"/>
          <w:b w:val="0"/>
          <w:i w:val="0"/>
          <w:szCs w:val="22"/>
          <w:lang w:eastAsia="cs-CZ"/>
        </w:rPr>
        <w:t>Dopravce je povinen zajistit</w:t>
      </w:r>
      <w:r w:rsidRPr="00C97D38">
        <w:rPr>
          <w:rFonts w:ascii="Times New Roman" w:hAnsi="Times New Roman" w:cs="Times New Roman"/>
          <w:b w:val="0"/>
          <w:i w:val="0"/>
          <w:szCs w:val="22"/>
          <w:lang w:eastAsia="cs-CZ"/>
        </w:rPr>
        <w:t xml:space="preserve">,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w:t>
      </w:r>
      <w:r w:rsidR="00A90640" w:rsidRPr="00C97D38">
        <w:rPr>
          <w:rFonts w:ascii="Times New Roman" w:hAnsi="Times New Roman" w:cs="Times New Roman"/>
          <w:b w:val="0"/>
          <w:i w:val="0"/>
          <w:szCs w:val="22"/>
          <w:lang w:eastAsia="cs-CZ"/>
        </w:rPr>
        <w:t>Objednatelem</w:t>
      </w:r>
      <w:r w:rsidR="007561C7">
        <w:rPr>
          <w:rFonts w:ascii="Times New Roman" w:hAnsi="Times New Roman" w:cs="Times New Roman"/>
          <w:b w:val="0"/>
          <w:i w:val="0"/>
          <w:szCs w:val="22"/>
          <w:lang w:eastAsia="cs-CZ"/>
        </w:rPr>
        <w:t xml:space="preserve"> čerpána v </w:t>
      </w:r>
      <w:r w:rsidRPr="00C97D38">
        <w:rPr>
          <w:rFonts w:ascii="Times New Roman" w:hAnsi="Times New Roman" w:cs="Times New Roman"/>
          <w:b w:val="0"/>
          <w:i w:val="0"/>
          <w:szCs w:val="22"/>
          <w:lang w:eastAsia="cs-CZ"/>
        </w:rPr>
        <w:t xml:space="preserve">souladu s </w:t>
      </w:r>
      <w:r w:rsidR="009771CA" w:rsidRPr="00C97D38">
        <w:rPr>
          <w:rFonts w:ascii="Times New Roman" w:hAnsi="Times New Roman" w:cs="Times New Roman"/>
          <w:b w:val="0"/>
          <w:i w:val="0"/>
          <w:szCs w:val="22"/>
          <w:lang w:eastAsia="cs-CZ"/>
        </w:rPr>
        <w:t>odst</w:t>
      </w:r>
      <w:r w:rsidR="009771CA">
        <w:rPr>
          <w:rFonts w:ascii="Times New Roman" w:hAnsi="Times New Roman" w:cs="Times New Roman"/>
          <w:b w:val="0"/>
          <w:i w:val="0"/>
          <w:szCs w:val="22"/>
          <w:lang w:eastAsia="cs-CZ"/>
        </w:rPr>
        <w:t>.</w:t>
      </w:r>
      <w:r w:rsidR="009771CA" w:rsidRPr="00C97D38">
        <w:rPr>
          <w:rFonts w:ascii="Times New Roman" w:hAnsi="Times New Roman" w:cs="Times New Roman"/>
          <w:b w:val="0"/>
          <w:i w:val="0"/>
          <w:szCs w:val="22"/>
          <w:lang w:eastAsia="cs-CZ"/>
        </w:rPr>
        <w:t xml:space="preserve"> </w:t>
      </w:r>
      <w:r w:rsidR="00A90640" w:rsidRPr="004719C5">
        <w:rPr>
          <w:rFonts w:ascii="Times New Roman" w:hAnsi="Times New Roman"/>
          <w:b w:val="0"/>
          <w:i w:val="0"/>
          <w:szCs w:val="22"/>
          <w:lang w:eastAsia="cs-CZ"/>
        </w:rPr>
        <w:fldChar w:fldCharType="begin"/>
      </w:r>
      <w:r w:rsidR="00A90640" w:rsidRPr="004719C5">
        <w:rPr>
          <w:rFonts w:ascii="Times New Roman" w:hAnsi="Times New Roman"/>
          <w:b w:val="0"/>
          <w:i w:val="0"/>
          <w:szCs w:val="22"/>
          <w:lang w:eastAsia="cs-CZ"/>
        </w:rPr>
        <w:instrText xml:space="preserve"> REF _Ref276513880 \r \h  \* MERGEFORMAT </w:instrText>
      </w:r>
      <w:r w:rsidR="00A90640" w:rsidRPr="004719C5">
        <w:rPr>
          <w:rFonts w:ascii="Times New Roman" w:hAnsi="Times New Roman"/>
          <w:b w:val="0"/>
          <w:i w:val="0"/>
          <w:szCs w:val="22"/>
          <w:lang w:eastAsia="cs-CZ"/>
        </w:rPr>
      </w:r>
      <w:r w:rsidR="00A90640" w:rsidRPr="004719C5">
        <w:rPr>
          <w:rFonts w:ascii="Times New Roman" w:hAnsi="Times New Roman"/>
          <w:b w:val="0"/>
          <w:i w:val="0"/>
          <w:szCs w:val="22"/>
          <w:lang w:eastAsia="cs-CZ"/>
        </w:rPr>
        <w:fldChar w:fldCharType="separate"/>
      </w:r>
      <w:r w:rsidR="007E7672">
        <w:rPr>
          <w:rFonts w:ascii="Times New Roman" w:hAnsi="Times New Roman"/>
          <w:b w:val="0"/>
          <w:i w:val="0"/>
          <w:szCs w:val="22"/>
          <w:lang w:eastAsia="cs-CZ"/>
        </w:rPr>
        <w:t>13.3</w:t>
      </w:r>
      <w:r w:rsidR="00A90640" w:rsidRPr="004719C5">
        <w:rPr>
          <w:rFonts w:ascii="Times New Roman" w:hAnsi="Times New Roman"/>
          <w:b w:val="0"/>
          <w:i w:val="0"/>
          <w:szCs w:val="22"/>
          <w:lang w:eastAsia="cs-CZ"/>
        </w:rPr>
        <w:fldChar w:fldCharType="end"/>
      </w:r>
      <w:r w:rsidR="001A6C6E">
        <w:rPr>
          <w:rFonts w:ascii="Times New Roman" w:hAnsi="Times New Roman"/>
          <w:b w:val="0"/>
          <w:i w:val="0"/>
          <w:szCs w:val="22"/>
          <w:lang w:eastAsia="cs-CZ"/>
        </w:rPr>
        <w:t xml:space="preserve"> </w:t>
      </w:r>
      <w:r w:rsidR="001B4A0C">
        <w:rPr>
          <w:rFonts w:ascii="Times New Roman" w:hAnsi="Times New Roman"/>
          <w:b w:val="0"/>
          <w:i w:val="0"/>
          <w:szCs w:val="22"/>
          <w:lang w:eastAsia="cs-CZ"/>
        </w:rPr>
        <w:t xml:space="preserve">této </w:t>
      </w:r>
      <w:r w:rsidR="001A6C6E">
        <w:rPr>
          <w:rFonts w:ascii="Times New Roman" w:hAnsi="Times New Roman"/>
          <w:b w:val="0"/>
          <w:i w:val="0"/>
          <w:szCs w:val="22"/>
          <w:lang w:eastAsia="cs-CZ"/>
        </w:rPr>
        <w:t>Smlouvy</w:t>
      </w:r>
      <w:r w:rsidRPr="00C97D38">
        <w:rPr>
          <w:rFonts w:ascii="Times New Roman" w:hAnsi="Times New Roman" w:cs="Times New Roman"/>
          <w:b w:val="0"/>
          <w:i w:val="0"/>
          <w:szCs w:val="22"/>
          <w:lang w:eastAsia="cs-CZ"/>
        </w:rPr>
        <w:t xml:space="preserve">, poté bude </w:t>
      </w:r>
      <w:r w:rsidR="00A90640" w:rsidRPr="00C97D38">
        <w:rPr>
          <w:rFonts w:ascii="Times New Roman" w:hAnsi="Times New Roman" w:cs="Times New Roman"/>
          <w:b w:val="0"/>
          <w:i w:val="0"/>
          <w:szCs w:val="22"/>
          <w:lang w:eastAsia="cs-CZ"/>
        </w:rPr>
        <w:t>Dopravce</w:t>
      </w:r>
      <w:r w:rsidRPr="00C97D38">
        <w:rPr>
          <w:rFonts w:ascii="Times New Roman" w:hAnsi="Times New Roman" w:cs="Times New Roman"/>
          <w:b w:val="0"/>
          <w:i w:val="0"/>
          <w:szCs w:val="22"/>
          <w:lang w:eastAsia="cs-CZ"/>
        </w:rPr>
        <w:t xml:space="preserve"> do deseti (10) dnů ode dne, kdy byla taková událost </w:t>
      </w:r>
      <w:r w:rsidR="00A90640" w:rsidRPr="00C97D38">
        <w:rPr>
          <w:rFonts w:ascii="Times New Roman" w:hAnsi="Times New Roman" w:cs="Times New Roman"/>
          <w:b w:val="0"/>
          <w:i w:val="0"/>
          <w:szCs w:val="22"/>
          <w:lang w:eastAsia="cs-CZ"/>
        </w:rPr>
        <w:t>Dopravci</w:t>
      </w:r>
      <w:r w:rsidRPr="00C97D38">
        <w:rPr>
          <w:rFonts w:ascii="Times New Roman" w:hAnsi="Times New Roman" w:cs="Times New Roman"/>
          <w:b w:val="0"/>
          <w:i w:val="0"/>
          <w:szCs w:val="22"/>
          <w:lang w:eastAsia="cs-CZ"/>
        </w:rPr>
        <w:t xml:space="preserve"> oznámena, povinen doplnit Bankovní záruku tak, aby dosahovala Výše zajištění.</w:t>
      </w:r>
      <w:r w:rsidR="004714E7" w:rsidRPr="00C97D38">
        <w:rPr>
          <w:rFonts w:ascii="Times New Roman" w:hAnsi="Times New Roman" w:cs="Times New Roman"/>
          <w:b w:val="0"/>
          <w:i w:val="0"/>
          <w:szCs w:val="22"/>
          <w:lang w:eastAsia="cs-CZ"/>
        </w:rPr>
        <w:t xml:space="preserve"> V případě prodlení Dopravce s doplněním Bankovní záruky do Výše zajištění je Dopravce povinen uhradit Objednateli smluvní pokutu ve výši 0,05 % denně z částky odpovídající částce, o niž je Dopravce povinen doplnit Bankovní záruku do Výše zajištění. </w:t>
      </w:r>
      <w:r w:rsidR="004714E7" w:rsidRPr="00C97D38">
        <w:rPr>
          <w:rFonts w:ascii="Times New Roman" w:hAnsi="Times New Roman" w:cs="Times New Roman"/>
          <w:b w:val="0"/>
          <w:i w:val="0"/>
          <w:szCs w:val="22"/>
        </w:rPr>
        <w:t xml:space="preserve">Současně je Objednatel oprávněn v případě, kdy Dopravce </w:t>
      </w:r>
      <w:r w:rsidR="00891A97" w:rsidRPr="00C97D38">
        <w:rPr>
          <w:rFonts w:ascii="Times New Roman" w:hAnsi="Times New Roman" w:cs="Times New Roman"/>
          <w:b w:val="0"/>
          <w:i w:val="0"/>
          <w:szCs w:val="22"/>
        </w:rPr>
        <w:t xml:space="preserve">nedoplní Bankovní záruku ani ve lhůtě 20 dnů od oznámení o čerpání </w:t>
      </w:r>
      <w:r w:rsidR="00B75B82" w:rsidRPr="00C97D38">
        <w:rPr>
          <w:rFonts w:ascii="Times New Roman" w:hAnsi="Times New Roman" w:cs="Times New Roman"/>
          <w:b w:val="0"/>
          <w:i w:val="0"/>
          <w:szCs w:val="22"/>
        </w:rPr>
        <w:t>peněžních</w:t>
      </w:r>
      <w:r w:rsidR="00891A97" w:rsidRPr="00C97D38">
        <w:rPr>
          <w:rFonts w:ascii="Times New Roman" w:hAnsi="Times New Roman" w:cs="Times New Roman"/>
          <w:b w:val="0"/>
          <w:i w:val="0"/>
          <w:szCs w:val="22"/>
        </w:rPr>
        <w:t xml:space="preserve"> prostředků z</w:t>
      </w:r>
      <w:r w:rsidR="00225C12">
        <w:rPr>
          <w:rFonts w:ascii="Times New Roman" w:hAnsi="Times New Roman" w:cs="Times New Roman"/>
          <w:b w:val="0"/>
          <w:i w:val="0"/>
          <w:szCs w:val="22"/>
        </w:rPr>
        <w:t> </w:t>
      </w:r>
      <w:r w:rsidR="00891A97" w:rsidRPr="00C97D38">
        <w:rPr>
          <w:rFonts w:ascii="Times New Roman" w:hAnsi="Times New Roman" w:cs="Times New Roman"/>
          <w:b w:val="0"/>
          <w:i w:val="0"/>
          <w:szCs w:val="22"/>
        </w:rPr>
        <w:t xml:space="preserve">Bankovní záruky do Výše zajištění, </w:t>
      </w:r>
      <w:r w:rsidR="004714E7" w:rsidRPr="00C97D38">
        <w:rPr>
          <w:rFonts w:ascii="Times New Roman" w:hAnsi="Times New Roman" w:cs="Times New Roman"/>
          <w:b w:val="0"/>
          <w:i w:val="0"/>
          <w:szCs w:val="22"/>
        </w:rPr>
        <w:t>od této Smlouvy odstoupit</w:t>
      </w:r>
      <w:r w:rsidR="00273D48" w:rsidRPr="00C97D38">
        <w:rPr>
          <w:rFonts w:ascii="Times New Roman" w:hAnsi="Times New Roman" w:cs="Times New Roman"/>
          <w:b w:val="0"/>
          <w:i w:val="0"/>
          <w:szCs w:val="22"/>
        </w:rPr>
        <w:t xml:space="preserve"> s účinky ke dni doručení odstoupení Dopravci, ledaže je v tomto úkonu pro účinky odstoupení stanoven den pozdější</w:t>
      </w:r>
      <w:r w:rsidR="004714E7" w:rsidRPr="00C97D38">
        <w:rPr>
          <w:rFonts w:ascii="Times New Roman" w:hAnsi="Times New Roman" w:cs="Times New Roman"/>
          <w:b w:val="0"/>
          <w:i w:val="0"/>
          <w:szCs w:val="22"/>
        </w:rPr>
        <w:t>.</w:t>
      </w:r>
      <w:bookmarkEnd w:id="102"/>
    </w:p>
    <w:bookmarkEnd w:id="100"/>
    <w:p w14:paraId="31731F3D" w14:textId="77777777" w:rsidR="00264588" w:rsidRPr="00C97D38" w:rsidRDefault="00B26165" w:rsidP="00264588">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Záruční listina k </w:t>
      </w:r>
      <w:r w:rsidR="00264588" w:rsidRPr="00C97D38">
        <w:rPr>
          <w:rFonts w:ascii="Times New Roman" w:hAnsi="Times New Roman" w:cs="Times New Roman"/>
          <w:b w:val="0"/>
          <w:i w:val="0"/>
        </w:rPr>
        <w:t>Bankovní záru</w:t>
      </w:r>
      <w:r w:rsidRPr="00C97D38">
        <w:rPr>
          <w:rFonts w:ascii="Times New Roman" w:hAnsi="Times New Roman" w:cs="Times New Roman"/>
          <w:b w:val="0"/>
          <w:i w:val="0"/>
        </w:rPr>
        <w:t>ce</w:t>
      </w:r>
      <w:r w:rsidR="00264588" w:rsidRPr="00C97D38">
        <w:rPr>
          <w:rFonts w:ascii="Times New Roman" w:hAnsi="Times New Roman" w:cs="Times New Roman"/>
          <w:b w:val="0"/>
          <w:i w:val="0"/>
        </w:rPr>
        <w:t xml:space="preserve"> bude Dopravci </w:t>
      </w:r>
      <w:r w:rsidR="00E40D5F" w:rsidRPr="00C97D38">
        <w:rPr>
          <w:rFonts w:ascii="Times New Roman" w:hAnsi="Times New Roman" w:cs="Times New Roman"/>
          <w:b w:val="0"/>
          <w:i w:val="0"/>
        </w:rPr>
        <w:t xml:space="preserve">vrácena </w:t>
      </w:r>
      <w:r w:rsidR="00264588" w:rsidRPr="00C97D38">
        <w:rPr>
          <w:rFonts w:ascii="Times New Roman" w:hAnsi="Times New Roman" w:cs="Times New Roman"/>
          <w:b w:val="0"/>
          <w:i w:val="0"/>
        </w:rPr>
        <w:t xml:space="preserve">po uplynutí její platnosti, pokud Dopravce splní své závazky, které jsou </w:t>
      </w:r>
      <w:r w:rsidR="00AA2496" w:rsidRPr="00C97D38">
        <w:rPr>
          <w:rFonts w:ascii="Times New Roman" w:hAnsi="Times New Roman" w:cs="Times New Roman"/>
          <w:b w:val="0"/>
          <w:i w:val="0"/>
        </w:rPr>
        <w:t>Bankovní</w:t>
      </w:r>
      <w:r w:rsidR="00264588" w:rsidRPr="00C97D38">
        <w:rPr>
          <w:rFonts w:ascii="Times New Roman" w:hAnsi="Times New Roman" w:cs="Times New Roman"/>
          <w:b w:val="0"/>
          <w:i w:val="0"/>
        </w:rPr>
        <w:t xml:space="preserve"> zárukou zajišťovány.</w:t>
      </w:r>
    </w:p>
    <w:p w14:paraId="28824665" w14:textId="77777777" w:rsidR="003269CD" w:rsidRPr="00C97D38" w:rsidRDefault="003269CD" w:rsidP="00264588">
      <w:pPr>
        <w:pStyle w:val="Clanek11"/>
        <w:ind w:hanging="754"/>
        <w:rPr>
          <w:rFonts w:ascii="Times New Roman" w:hAnsi="Times New Roman" w:cs="Times New Roman"/>
          <w:b w:val="0"/>
          <w:i w:val="0"/>
        </w:rPr>
      </w:pPr>
      <w:r w:rsidRPr="00C97D38">
        <w:rPr>
          <w:rFonts w:ascii="Times New Roman" w:hAnsi="Times New Roman" w:cs="Times New Roman"/>
          <w:b w:val="0"/>
          <w:i w:val="0"/>
        </w:rPr>
        <w:t>Bankovní záruka může být nahrazena pojištěním záruk se shodnými náležitostmi</w:t>
      </w:r>
      <w:r w:rsidR="00305204" w:rsidRPr="00C97D38">
        <w:rPr>
          <w:rFonts w:ascii="Times New Roman" w:hAnsi="Times New Roman" w:cs="Times New Roman"/>
          <w:b w:val="0"/>
          <w:i w:val="0"/>
        </w:rPr>
        <w:t>,</w:t>
      </w:r>
      <w:r w:rsidRPr="00C97D38">
        <w:rPr>
          <w:rFonts w:ascii="Times New Roman" w:hAnsi="Times New Roman" w:cs="Times New Roman"/>
          <w:b w:val="0"/>
          <w:i w:val="0"/>
        </w:rPr>
        <w:t xml:space="preserve"> jako je výše vyžadováno pro Bankovní záruku. Pokud není výslovně stanoveno jinak, pokud se v této smlouvě používá pojem Bankovní záruka</w:t>
      </w:r>
      <w:r w:rsidR="0034434C" w:rsidRPr="00C97D38">
        <w:rPr>
          <w:rFonts w:ascii="Times New Roman" w:hAnsi="Times New Roman" w:cs="Times New Roman"/>
          <w:b w:val="0"/>
          <w:i w:val="0"/>
        </w:rPr>
        <w:t>,</w:t>
      </w:r>
      <w:r w:rsidRPr="00C97D38">
        <w:rPr>
          <w:rFonts w:ascii="Times New Roman" w:hAnsi="Times New Roman" w:cs="Times New Roman"/>
          <w:b w:val="0"/>
          <w:i w:val="0"/>
        </w:rPr>
        <w:t xml:space="preserve"> zahrnuje to i pojištění záruk.</w:t>
      </w:r>
    </w:p>
    <w:p w14:paraId="28D3655D" w14:textId="77777777" w:rsidR="007C2813" w:rsidRPr="00C97D38" w:rsidRDefault="007C2813" w:rsidP="00C23F47">
      <w:pPr>
        <w:pStyle w:val="Nadpis1"/>
        <w:tabs>
          <w:tab w:val="clear" w:pos="754"/>
          <w:tab w:val="num" w:pos="851"/>
        </w:tabs>
        <w:ind w:left="851" w:hanging="851"/>
        <w:rPr>
          <w:rFonts w:cs="Times New Roman"/>
          <w:szCs w:val="22"/>
        </w:rPr>
      </w:pPr>
      <w:r w:rsidRPr="00C97D38">
        <w:rPr>
          <w:rFonts w:cs="Times New Roman"/>
          <w:szCs w:val="22"/>
        </w:rPr>
        <w:lastRenderedPageBreak/>
        <w:t>Kontaktní osoby, doručování</w:t>
      </w:r>
    </w:p>
    <w:p w14:paraId="50E45E00" w14:textId="0CEF79F3" w:rsidR="007C2813" w:rsidRPr="00C97D38" w:rsidRDefault="007C2813" w:rsidP="007C2813">
      <w:pPr>
        <w:pStyle w:val="Clanek11"/>
        <w:ind w:hanging="754"/>
        <w:rPr>
          <w:rFonts w:ascii="Times New Roman" w:hAnsi="Times New Roman" w:cs="Times New Roman"/>
          <w:b w:val="0"/>
          <w:i w:val="0"/>
          <w:szCs w:val="22"/>
        </w:rPr>
      </w:pPr>
      <w:bookmarkStart w:id="103" w:name="_Ref34127984"/>
      <w:r w:rsidRPr="00C97D38">
        <w:rPr>
          <w:rFonts w:ascii="Times New Roman" w:hAnsi="Times New Roman" w:cs="Times New Roman"/>
          <w:b w:val="0"/>
          <w:i w:val="0"/>
          <w:szCs w:val="22"/>
        </w:rPr>
        <w:t>Jakékoli oznámení, žádost či jiné sdělení, jež má být učiněno či dáno Smluvní straně bude 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xml:space="preserve">, </w:t>
      </w:r>
      <w:r w:rsidR="00FB4772" w:rsidRPr="00C97D38">
        <w:rPr>
          <w:rFonts w:ascii="Times New Roman" w:hAnsi="Times New Roman" w:cs="Times New Roman"/>
          <w:b w:val="0"/>
          <w:i w:val="0"/>
          <w:szCs w:val="22"/>
        </w:rPr>
        <w:t>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w:t>
      </w:r>
      <w:r w:rsidR="0093774C">
        <w:rPr>
          <w:rFonts w:ascii="Times New Roman" w:hAnsi="Times New Roman" w:cs="Times New Roman"/>
          <w:b w:val="0"/>
          <w:i w:val="0"/>
          <w:szCs w:val="22"/>
        </w:rPr>
        <w:t xml:space="preserve"> zaslaném druhé Smluvní straně:</w:t>
      </w:r>
      <w:bookmarkEnd w:id="103"/>
    </w:p>
    <w:p w14:paraId="63F70F33" w14:textId="03D10588"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93774C">
        <w:rPr>
          <w:sz w:val="22"/>
          <w:szCs w:val="22"/>
          <w:u w:val="none"/>
        </w:rPr>
        <w:t>:</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5A262269"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Snovického, </w:t>
      </w:r>
      <w:r w:rsidR="005B456E" w:rsidRPr="00C97D38">
        <w:rPr>
          <w:sz w:val="22"/>
          <w:szCs w:val="22"/>
          <w:u w:val="none"/>
        </w:rPr>
        <w:t>vedoucího odboru dopravy</w:t>
      </w:r>
      <w:r w:rsidR="0029043E" w:rsidRPr="00C97D38">
        <w:rPr>
          <w:sz w:val="22"/>
          <w:szCs w:val="22"/>
          <w:u w:val="none"/>
        </w:rPr>
        <w:t>, nebo</w:t>
      </w:r>
    </w:p>
    <w:p w14:paraId="31BF406E" w14:textId="04030CC3"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Ing. Marka Veselého, vedoucího oddělení veřejné osobní dopravy odboru dopravy, nebo</w:t>
      </w:r>
    </w:p>
    <w:p w14:paraId="111793C8" w14:textId="040D3690"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Mgr. Pavla Mudrycha, referenta odboru dopravy</w:t>
      </w:r>
      <w:r w:rsidR="0038526C" w:rsidRPr="00C97D38">
        <w:rPr>
          <w:sz w:val="22"/>
          <w:szCs w:val="22"/>
          <w:u w:val="none"/>
        </w:rPr>
        <w:t>, nebo</w:t>
      </w:r>
    </w:p>
    <w:p w14:paraId="508D0EA3" w14:textId="09F2DBC0"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29043E" w:rsidRPr="00C97D38">
        <w:rPr>
          <w:sz w:val="22"/>
          <w:szCs w:val="22"/>
          <w:u w:val="none"/>
        </w:rPr>
        <w:t>dopravy</w:t>
      </w:r>
    </w:p>
    <w:p w14:paraId="5395DB21" w14:textId="240BAD21"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 xml:space="preserve">od@kr-jihomoravsky.cz a zároveň v kopii na e-mail: </w:t>
      </w:r>
      <w:r w:rsidR="007561C7">
        <w:rPr>
          <w:sz w:val="22"/>
          <w:szCs w:val="22"/>
          <w:u w:val="none"/>
        </w:rPr>
        <w:t>vod@kr</w:t>
      </w:r>
      <w:r w:rsidR="007561C7">
        <w:rPr>
          <w:sz w:val="22"/>
          <w:szCs w:val="22"/>
          <w:u w:val="none"/>
        </w:rPr>
        <w:noBreakHyphen/>
      </w:r>
      <w:r w:rsidR="00023A70" w:rsidRPr="00C97D38">
        <w:rPr>
          <w:sz w:val="22"/>
          <w:szCs w:val="22"/>
          <w:u w:val="none"/>
        </w:rPr>
        <w:t>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6822114F" w:rsidR="007C2813" w:rsidRPr="00C97D38" w:rsidRDefault="007C2813" w:rsidP="007C2813">
      <w:pPr>
        <w:pStyle w:val="Claneka"/>
        <w:tabs>
          <w:tab w:val="num" w:pos="1309"/>
        </w:tabs>
        <w:ind w:left="1309" w:hanging="561"/>
        <w:rPr>
          <w:szCs w:val="22"/>
        </w:rPr>
      </w:pPr>
      <w:r w:rsidRPr="00C97D38">
        <w:rPr>
          <w:szCs w:val="22"/>
        </w:rPr>
        <w:t>dnem fyzického předání oznámení, je-li oznámení zasíláno prostřednictvím kurý</w:t>
      </w:r>
      <w:r w:rsidR="0093774C">
        <w:rPr>
          <w:szCs w:val="22"/>
        </w:rPr>
        <w:t>ra nebo doručováno osobně;</w:t>
      </w:r>
    </w:p>
    <w:p w14:paraId="69BDB5CE" w14:textId="39515D18"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w:t>
      </w:r>
      <w:r w:rsidR="0093774C">
        <w:rPr>
          <w:szCs w:val="22"/>
        </w:rPr>
        <w:t>asíláno doporučenou poštou;</w:t>
      </w:r>
    </w:p>
    <w:p w14:paraId="2DF4A0F0" w14:textId="54BB43D4"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w:t>
      </w:r>
      <w:r w:rsidR="0093774C">
        <w:rPr>
          <w:szCs w:val="22"/>
        </w:rPr>
        <w:t>oznámení bylo doručováno faxem;</w:t>
      </w:r>
    </w:p>
    <w:p w14:paraId="1CCEEFC1" w14:textId="2F260D16"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r w:rsidR="0093774C">
        <w:rPr>
          <w:szCs w:val="22"/>
        </w:rPr>
        <w:t>;</w:t>
      </w:r>
    </w:p>
    <w:p w14:paraId="49D08D6A" w14:textId="21864B25"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93774C">
        <w:rPr>
          <w:szCs w:val="22"/>
        </w:rPr>
        <w:t>;</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6A4E08E3"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lastRenderedPageBreak/>
        <w:t xml:space="preserve">Objednatel je oprávněn zasílat oznámení či jiná sdělení související s plněním této </w:t>
      </w:r>
      <w:r w:rsidR="00225C12">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prostřednictvím osob uvedených v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_Ref34127984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9771CA">
        <w:rPr>
          <w:rFonts w:ascii="Times New Roman" w:hAnsi="Times New Roman" w:cs="Times New Roman"/>
          <w:b w:val="0"/>
          <w:i w:val="0"/>
          <w:szCs w:val="22"/>
        </w:rPr>
        <w:t>14.1</w:t>
      </w:r>
      <w:r w:rsidR="009771CA">
        <w:rPr>
          <w:rFonts w:ascii="Times New Roman" w:hAnsi="Times New Roman" w:cs="Times New Roman"/>
          <w:b w:val="0"/>
          <w:i w:val="0"/>
          <w:szCs w:val="22"/>
        </w:rPr>
        <w:fldChar w:fldCharType="end"/>
      </w:r>
      <w:r w:rsidR="00225C12">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225C12">
        <w:rPr>
          <w:rFonts w:ascii="Times New Roman" w:hAnsi="Times New Roman" w:cs="Times New Roman"/>
          <w:b w:val="0"/>
          <w:i w:val="0"/>
          <w:szCs w:val="22"/>
        </w:rPr>
        <w:t>Smlouvy</w:t>
      </w:r>
      <w:r w:rsidRPr="00C97D38">
        <w:rPr>
          <w:rFonts w:ascii="Times New Roman" w:hAnsi="Times New Roman" w:cs="Times New Roman"/>
          <w:b w:val="0"/>
          <w:i w:val="0"/>
          <w:szCs w:val="22"/>
        </w:rPr>
        <w:t>, dokud Dopravci nesdělí označení jiných osob k tomu oprávněných.</w:t>
      </w:r>
    </w:p>
    <w:p w14:paraId="4CE9CB13" w14:textId="62B0560D"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Závěrečná ustanovení</w:t>
      </w:r>
    </w:p>
    <w:p w14:paraId="40207F4E" w14:textId="3C865C36"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w:t>
      </w:r>
      <w:r w:rsidR="00225C12">
        <w:rPr>
          <w:rFonts w:ascii="Times New Roman" w:hAnsi="Times New Roman" w:cs="Times New Roman"/>
          <w:b w:val="0"/>
          <w:i w:val="0"/>
          <w:szCs w:val="22"/>
        </w:rPr>
        <w:t>, ve znění pozdějších předpisů,</w:t>
      </w:r>
      <w:r w:rsidRPr="00C97D38">
        <w:rPr>
          <w:rFonts w:ascii="Times New Roman" w:hAnsi="Times New Roman" w:cs="Times New Roman"/>
          <w:b w:val="0"/>
          <w:i w:val="0"/>
          <w:szCs w:val="22"/>
        </w:rPr>
        <w:t xml:space="preserve">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w:t>
      </w:r>
      <w:r w:rsidR="007561C7">
        <w:rPr>
          <w:rFonts w:ascii="Times New Roman" w:hAnsi="Times New Roman" w:cs="Times New Roman"/>
          <w:b w:val="0"/>
          <w:i w:val="0"/>
          <w:szCs w:val="22"/>
        </w:rPr>
        <w:t>smyslu ustanovení § 558 odst. 2 </w:t>
      </w:r>
      <w:r w:rsidR="00225C12">
        <w:rPr>
          <w:rFonts w:ascii="Times New Roman" w:hAnsi="Times New Roman" w:cs="Times New Roman"/>
          <w:b w:val="0"/>
          <w:i w:val="0"/>
          <w:szCs w:val="22"/>
        </w:rPr>
        <w:t xml:space="preserve">zákona č. 89/2012 Sb., </w:t>
      </w:r>
      <w:r w:rsidR="00AA38B5" w:rsidRPr="00C97D38">
        <w:rPr>
          <w:rFonts w:ascii="Times New Roman" w:hAnsi="Times New Roman" w:cs="Times New Roman"/>
          <w:b w:val="0"/>
          <w:i w:val="0"/>
          <w:szCs w:val="22"/>
        </w:rPr>
        <w:t>občanského zákoníku</w:t>
      </w:r>
      <w:r w:rsidR="00225C12">
        <w:rPr>
          <w:rFonts w:ascii="Times New Roman" w:hAnsi="Times New Roman" w:cs="Times New Roman"/>
          <w:b w:val="0"/>
          <w:i w:val="0"/>
          <w:szCs w:val="22"/>
        </w:rPr>
        <w:t>, ve znění pozdějších předpisů,</w:t>
      </w:r>
      <w:r w:rsidR="00AA38B5" w:rsidRPr="00C97D38">
        <w:rPr>
          <w:rFonts w:ascii="Times New Roman" w:hAnsi="Times New Roman" w:cs="Times New Roman"/>
          <w:b w:val="0"/>
          <w:i w:val="0"/>
          <w:szCs w:val="22"/>
        </w:rPr>
        <w:t xml:space="preserve"> se též dohodly, že obchodní zvyklosti </w:t>
      </w:r>
      <w:r w:rsidR="00AA38B5" w:rsidRPr="009771CA">
        <w:rPr>
          <w:rFonts w:ascii="Times New Roman" w:hAnsi="Times New Roman" w:cs="Times New Roman"/>
          <w:b w:val="0"/>
          <w:bCs w:val="0"/>
          <w:i w:val="0"/>
          <w:szCs w:val="22"/>
        </w:rPr>
        <w:t>nemají přednost</w:t>
      </w:r>
      <w:r w:rsidR="00AA38B5" w:rsidRPr="00C97D38">
        <w:rPr>
          <w:rFonts w:ascii="Times New Roman" w:hAnsi="Times New Roman" w:cs="Times New Roman"/>
          <w:b w:val="0"/>
          <w:i w:val="0"/>
          <w:szCs w:val="22"/>
        </w:rPr>
        <w:t xml:space="preserve"> před ustanoveními zákona</w:t>
      </w:r>
      <w:r w:rsidRPr="00C97D38">
        <w:rPr>
          <w:rFonts w:ascii="Times New Roman" w:hAnsi="Times New Roman" w:cs="Times New Roman"/>
          <w:b w:val="0"/>
          <w:i w:val="0"/>
          <w:szCs w:val="22"/>
        </w:rPr>
        <w:t>.</w:t>
      </w:r>
    </w:p>
    <w:p w14:paraId="39C0A04A" w14:textId="45815DE4"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15 </w:t>
      </w:r>
      <w:r w:rsidRPr="00C97D38">
        <w:rPr>
          <w:rFonts w:ascii="Times New Roman" w:hAnsi="Times New Roman" w:cs="Times New Roman"/>
          <w:b w:val="0"/>
          <w:i w:val="0"/>
          <w:szCs w:val="22"/>
        </w:rPr>
        <w:t>této Smlouvy se Smlouvou o</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w:t>
      </w:r>
      <w:r w:rsidR="001B4A0C">
        <w:rPr>
          <w:rFonts w:ascii="Times New Roman" w:hAnsi="Times New Roman" w:cs="Times New Roman"/>
          <w:b w:val="0"/>
          <w:i w:val="0"/>
          <w:szCs w:val="22"/>
        </w:rPr>
        <w:t xml:space="preserve">tato </w:t>
      </w:r>
      <w:r w:rsidRPr="00C97D38">
        <w:rPr>
          <w:rFonts w:ascii="Times New Roman" w:hAnsi="Times New Roman" w:cs="Times New Roman"/>
          <w:b w:val="0"/>
          <w:i w:val="0"/>
          <w:szCs w:val="22"/>
        </w:rPr>
        <w:t xml:space="preserve">Smlouva odkazuje, mají přednost a platí </w:t>
      </w:r>
      <w:r w:rsidR="00273D48" w:rsidRPr="00C97D38">
        <w:rPr>
          <w:rFonts w:ascii="Times New Roman" w:hAnsi="Times New Roman" w:cs="Times New Roman"/>
          <w:b w:val="0"/>
          <w:i w:val="0"/>
          <w:szCs w:val="22"/>
        </w:rPr>
        <w:t>ujednání obsažená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15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10F6AB96" w:rsidR="00C5409D" w:rsidRPr="00C97D38" w:rsidRDefault="00C5409D" w:rsidP="00AB5318">
      <w:pPr>
        <w:pStyle w:val="Clanek11"/>
        <w:ind w:hanging="754"/>
        <w:rPr>
          <w:rFonts w:ascii="Times New Roman" w:hAnsi="Times New Roman" w:cs="Times New Roman"/>
          <w:b w:val="0"/>
          <w:i w:val="0"/>
          <w:szCs w:val="22"/>
        </w:rPr>
      </w:pPr>
      <w:bookmarkStart w:id="104" w:name="_Ref34128107"/>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r w:rsidR="001E5DC4">
        <w:rPr>
          <w:rFonts w:ascii="Times New Roman" w:hAnsi="Times New Roman" w:cs="Times New Roman"/>
          <w:b w:val="0"/>
          <w:i w:val="0"/>
          <w:szCs w:val="22"/>
        </w:rPr>
        <w:t xml:space="preserve">, </w:t>
      </w:r>
      <w:r w:rsidR="001E5DC4">
        <w:rPr>
          <w:rFonts w:ascii="Times New Roman" w:hAnsi="Times New Roman"/>
          <w:b w:val="0"/>
          <w:i w:val="0"/>
          <w:szCs w:val="22"/>
        </w:rPr>
        <w:t>není</w:t>
      </w:r>
      <w:r w:rsidR="001E5DC4">
        <w:rPr>
          <w:rFonts w:ascii="Times New Roman" w:hAnsi="Times New Roman"/>
          <w:b w:val="0"/>
          <w:i w:val="0"/>
          <w:szCs w:val="22"/>
        </w:rPr>
        <w:noBreakHyphen/>
        <w:t>li v této Smlouvě výslovně stanoveno jinak</w:t>
      </w:r>
      <w:r w:rsidR="001E5DC4" w:rsidRPr="00AD17DF">
        <w:rPr>
          <w:rFonts w:ascii="Times New Roman" w:hAnsi="Times New Roman"/>
          <w:b w:val="0"/>
          <w:i w:val="0"/>
          <w:szCs w:val="22"/>
        </w:rPr>
        <w:t>.</w:t>
      </w:r>
      <w:r w:rsidR="001E5DC4">
        <w:rPr>
          <w:rFonts w:ascii="Times New Roman" w:hAnsi="Times New Roman"/>
          <w:b w:val="0"/>
          <w:i w:val="0"/>
          <w:szCs w:val="22"/>
        </w:rPr>
        <w:t xml:space="preserve"> Povinnosti hradit smluvní pokutu dle této Smlouvy se Dopravce zprostí v případě, že prokáže, že </w:t>
      </w:r>
      <w:r w:rsidR="001E5DC4" w:rsidRPr="0099559C">
        <w:rPr>
          <w:rFonts w:ascii="Times New Roman" w:hAnsi="Times New Roman"/>
          <w:b w:val="0"/>
          <w:i w:val="0"/>
          <w:szCs w:val="22"/>
        </w:rPr>
        <w:t>porušení povinnosti bylo způsobeno okolnostmi vylučujícími protiprávnost ve smyslu § 2913 odst. 2 zákona č.</w:t>
      </w:r>
      <w:r w:rsidR="00225C12">
        <w:rPr>
          <w:rFonts w:ascii="Times New Roman" w:hAnsi="Times New Roman"/>
          <w:b w:val="0"/>
          <w:i w:val="0"/>
          <w:szCs w:val="22"/>
        </w:rPr>
        <w:t> </w:t>
      </w:r>
      <w:r w:rsidR="001E5DC4" w:rsidRPr="0099559C">
        <w:rPr>
          <w:rFonts w:ascii="Times New Roman" w:hAnsi="Times New Roman"/>
          <w:b w:val="0"/>
          <w:i w:val="0"/>
          <w:szCs w:val="22"/>
        </w:rPr>
        <w:t>89/2012 Sb., občanský zákoník, ve znění pozdějších předpisů</w:t>
      </w:r>
      <w:r w:rsidRPr="00C97D38">
        <w:rPr>
          <w:rFonts w:ascii="Times New Roman" w:hAnsi="Times New Roman" w:cs="Times New Roman"/>
          <w:b w:val="0"/>
          <w:i w:val="0"/>
          <w:szCs w:val="22"/>
        </w:rPr>
        <w:t>.</w:t>
      </w:r>
      <w:bookmarkEnd w:id="104"/>
    </w:p>
    <w:p w14:paraId="1F0CE29B" w14:textId="6C4A7396" w:rsidR="006631E9" w:rsidRPr="00C97D38" w:rsidRDefault="00CF6B33" w:rsidP="006631E9">
      <w:pPr>
        <w:pStyle w:val="Clanek11"/>
        <w:ind w:hanging="754"/>
        <w:rPr>
          <w:rFonts w:ascii="Times New Roman" w:hAnsi="Times New Roman" w:cs="Times New Roman"/>
          <w:b w:val="0"/>
          <w:i w:val="0"/>
          <w:szCs w:val="22"/>
        </w:rPr>
      </w:pPr>
      <w:bookmarkStart w:id="105"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w:t>
      </w:r>
      <w:r w:rsidR="008A7C0E">
        <w:rPr>
          <w:rFonts w:ascii="Times New Roman" w:hAnsi="Times New Roman" w:cs="Times New Roman"/>
          <w:b w:val="0"/>
          <w:i w:val="0"/>
          <w:szCs w:val="22"/>
        </w:rPr>
        <w:t>Sazebník smluvních postihů co do odkazů na ustanovení Technických a provozních standardů IDS JMK</w:t>
      </w:r>
      <w:r w:rsidRPr="00C97D38">
        <w:rPr>
          <w:rFonts w:ascii="Times New Roman" w:hAnsi="Times New Roman" w:cs="Times New Roman"/>
          <w:b w:val="0"/>
          <w:i w:val="0"/>
          <w:szCs w:val="22"/>
        </w:rPr>
        <w:t>.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r w:rsidR="000048F9" w:rsidRPr="00C97D38">
        <w:rPr>
          <w:rFonts w:ascii="Times New Roman" w:hAnsi="Times New Roman" w:cs="Times New Roman"/>
          <w:b w:val="0"/>
          <w:i w:val="0"/>
          <w:szCs w:val="22"/>
        </w:rPr>
        <w:t>Pokud</w:t>
      </w:r>
      <w:r w:rsidR="00227F97" w:rsidRPr="00C97D38">
        <w:rPr>
          <w:rFonts w:ascii="Times New Roman" w:hAnsi="Times New Roman" w:cs="Times New Roman"/>
          <w:b w:val="0"/>
          <w:i w:val="0"/>
          <w:szCs w:val="22"/>
        </w:rPr>
        <w:t xml:space="preserve"> D</w:t>
      </w:r>
      <w:r w:rsidR="000048F9" w:rsidRPr="00C97D38">
        <w:rPr>
          <w:rFonts w:ascii="Times New Roman" w:hAnsi="Times New Roman" w:cs="Times New Roman"/>
          <w:b w:val="0"/>
          <w:i w:val="0"/>
          <w:szCs w:val="22"/>
        </w:rPr>
        <w:t xml:space="preserve">opravce písemně neodmítne navrhovanou změnu či doplnění </w:t>
      </w:r>
      <w:r w:rsidR="00227F97" w:rsidRPr="00C97D38">
        <w:rPr>
          <w:rFonts w:ascii="Times New Roman" w:hAnsi="Times New Roman" w:cs="Times New Roman"/>
          <w:b w:val="0"/>
          <w:i w:val="0"/>
          <w:szCs w:val="22"/>
        </w:rPr>
        <w:t>příslušných</w:t>
      </w:r>
      <w:r w:rsidR="000048F9" w:rsidRPr="00C97D38">
        <w:rPr>
          <w:rFonts w:ascii="Times New Roman" w:hAnsi="Times New Roman" w:cs="Times New Roman"/>
          <w:b w:val="0"/>
          <w:i w:val="0"/>
          <w:szCs w:val="22"/>
        </w:rPr>
        <w:t xml:space="preserve"> dokumentů nejpozději v pracovní den předcházející navrhovanému dni účinnosti, platí, že </w:t>
      </w:r>
      <w:r w:rsidR="00227F97" w:rsidRPr="00C97D38">
        <w:rPr>
          <w:rFonts w:ascii="Times New Roman" w:hAnsi="Times New Roman" w:cs="Times New Roman"/>
          <w:b w:val="0"/>
          <w:i w:val="0"/>
          <w:szCs w:val="22"/>
        </w:rPr>
        <w:t xml:space="preserve">Dopravce </w:t>
      </w:r>
      <w:r w:rsidR="000048F9" w:rsidRPr="00C97D38">
        <w:rPr>
          <w:rFonts w:ascii="Times New Roman" w:hAnsi="Times New Roman" w:cs="Times New Roman"/>
          <w:b w:val="0"/>
          <w:i w:val="0"/>
          <w:szCs w:val="22"/>
        </w:rPr>
        <w:t xml:space="preserve">navrhovanou změnu příslušného dokumentu přijal s účinností ode dne účinnosti navrženého Objednatelem. V případě, že Dopravce písemně odmítne navrhovanou změnu příslušného dokumentu, jsou strany oprávněny </w:t>
      </w:r>
      <w:r w:rsidR="00227F97" w:rsidRPr="00C97D38">
        <w:rPr>
          <w:rFonts w:ascii="Times New Roman" w:hAnsi="Times New Roman" w:cs="Times New Roman"/>
          <w:b w:val="0"/>
          <w:i w:val="0"/>
          <w:szCs w:val="22"/>
        </w:rPr>
        <w:t xml:space="preserve">před účinností změny příslušného dokumentu </w:t>
      </w:r>
      <w:r w:rsidR="000048F9" w:rsidRPr="00C97D38">
        <w:rPr>
          <w:rFonts w:ascii="Times New Roman" w:hAnsi="Times New Roman" w:cs="Times New Roman"/>
          <w:b w:val="0"/>
          <w:i w:val="0"/>
          <w:szCs w:val="22"/>
        </w:rPr>
        <w:t>tuto Smlouvu vypovědět</w:t>
      </w:r>
      <w:bookmarkEnd w:id="105"/>
      <w:r w:rsidR="00C67A49" w:rsidRPr="00C97D38">
        <w:rPr>
          <w:rFonts w:ascii="Times New Roman" w:hAnsi="Times New Roman" w:cs="Times New Roman"/>
          <w:b w:val="0"/>
          <w:i w:val="0"/>
          <w:szCs w:val="22"/>
        </w:rPr>
        <w:t xml:space="preserve"> s výpovědní lhůtou dle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_Ref34128034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9771CA">
        <w:rPr>
          <w:rFonts w:ascii="Times New Roman" w:hAnsi="Times New Roman" w:cs="Times New Roman"/>
          <w:b w:val="0"/>
          <w:i w:val="0"/>
          <w:szCs w:val="22"/>
        </w:rPr>
        <w:t>12.5</w:t>
      </w:r>
      <w:r w:rsidR="009771CA">
        <w:rPr>
          <w:rFonts w:ascii="Times New Roman" w:hAnsi="Times New Roman" w:cs="Times New Roman"/>
          <w:b w:val="0"/>
          <w:i w:val="0"/>
          <w:szCs w:val="22"/>
        </w:rPr>
        <w:fldChar w:fldCharType="end"/>
      </w:r>
      <w:r w:rsidR="00C67A49" w:rsidRPr="00C97D38">
        <w:rPr>
          <w:rFonts w:ascii="Times New Roman" w:hAnsi="Times New Roman" w:cs="Times New Roman"/>
          <w:b w:val="0"/>
          <w:i w:val="0"/>
          <w:szCs w:val="22"/>
        </w:rPr>
        <w:t xml:space="preserve"> této Smlouvy</w:t>
      </w:r>
      <w:r w:rsidR="000048F9" w:rsidRPr="00C97D38">
        <w:rPr>
          <w:rFonts w:ascii="Times New Roman" w:hAnsi="Times New Roman" w:cs="Times New Roman"/>
          <w:b w:val="0"/>
          <w:i w:val="0"/>
          <w:szCs w:val="22"/>
        </w:rPr>
        <w:t>.</w:t>
      </w:r>
      <w:r w:rsidR="00227F97" w:rsidRPr="00C97D38">
        <w:rPr>
          <w:rFonts w:ascii="Times New Roman" w:hAnsi="Times New Roman" w:cs="Times New Roman"/>
          <w:b w:val="0"/>
          <w:i w:val="0"/>
          <w:szCs w:val="22"/>
        </w:rPr>
        <w:t xml:space="preserve"> V takovém případě do skončení výpovědní lhůty platí mezi stranami dosavadní podmínky, pokud se Strany nedohodnou jinak.</w:t>
      </w:r>
    </w:p>
    <w:p w14:paraId="4C5E17F8" w14:textId="102B22F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Neplatnost nebo neúčinnost některého ustanovení této smlouvy nezakládá neplatnost nebo neúčinnost celé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50CA5FC2" w14:textId="50183672" w:rsidR="009A3E35"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Tato Smlouva může být změněna též oboustranným projevem vůle, vyjádřeným písemným, </w:t>
      </w:r>
      <w:r>
        <w:rPr>
          <w:rFonts w:ascii="Times New Roman" w:hAnsi="Times New Roman"/>
          <w:b w:val="0"/>
          <w:i w:val="0"/>
          <w:szCs w:val="22"/>
        </w:rPr>
        <w:t xml:space="preserve">listinným, </w:t>
      </w:r>
      <w:r w:rsidRPr="00AD17DF">
        <w:rPr>
          <w:rFonts w:ascii="Times New Roman" w:hAnsi="Times New Roman"/>
          <w:b w:val="0"/>
          <w:i w:val="0"/>
          <w:szCs w:val="22"/>
        </w:rPr>
        <w:t>datovaným, číslovaným a podepsaným dodatkem k této Smlouvě, pokud není výše v této Smlouvě stanoveno jinak</w:t>
      </w:r>
      <w:r w:rsidR="009A3E35" w:rsidRPr="00C97D38">
        <w:rPr>
          <w:rFonts w:ascii="Times New Roman" w:hAnsi="Times New Roman" w:cs="Times New Roman"/>
          <w:b w:val="0"/>
          <w:i w:val="0"/>
          <w:szCs w:val="22"/>
        </w:rPr>
        <w:t>.</w:t>
      </w:r>
    </w:p>
    <w:p w14:paraId="12B1410B" w14:textId="496CEBDE" w:rsidR="001E5DC4"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podpisem této </w:t>
      </w:r>
      <w:r>
        <w:rPr>
          <w:rFonts w:ascii="Times New Roman" w:hAnsi="Times New Roman"/>
          <w:b w:val="0"/>
          <w:i w:val="0"/>
          <w:szCs w:val="22"/>
        </w:rPr>
        <w:t>S</w:t>
      </w:r>
      <w:r w:rsidRPr="00AD17DF">
        <w:rPr>
          <w:rFonts w:ascii="Times New Roman" w:hAnsi="Times New Roman"/>
          <w:b w:val="0"/>
          <w:i w:val="0"/>
          <w:szCs w:val="22"/>
        </w:rPr>
        <w:t>mlouvy prohlašuje, že neporušuje etické principy, principy společenské odpovědnosti a základní lidská práva</w:t>
      </w:r>
      <w:r>
        <w:rPr>
          <w:rFonts w:ascii="Times New Roman" w:hAnsi="Times New Roman" w:cs="Times New Roman"/>
          <w:b w:val="0"/>
          <w:i w:val="0"/>
          <w:szCs w:val="22"/>
        </w:rPr>
        <w:t>.</w:t>
      </w:r>
    </w:p>
    <w:p w14:paraId="72A16E80" w14:textId="0F5FDD6E" w:rsidR="001E5DC4" w:rsidRPr="00C97D38"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lastRenderedPageBreak/>
        <w:t>Dopravce je povinen postupovat ve svých pracovně právních vztazích s ohledem na principy rovných příležitostí mezi muži a ženami a zamezit situacím, ze kterých by mohla plynout diskriminace</w:t>
      </w:r>
      <w:r>
        <w:rPr>
          <w:rFonts w:ascii="Times New Roman" w:hAnsi="Times New Roman" w:cs="Times New Roman"/>
          <w:b w:val="0"/>
          <w:i w:val="0"/>
          <w:szCs w:val="22"/>
        </w:rPr>
        <w:t>.</w:t>
      </w:r>
    </w:p>
    <w:p w14:paraId="7EC86712" w14:textId="0166667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r w:rsidR="001B4A0C">
        <w:rPr>
          <w:rFonts w:ascii="Times New Roman" w:hAnsi="Times New Roman" w:cs="Times New Roman"/>
          <w:b w:val="0"/>
          <w:i w:val="0"/>
          <w:szCs w:val="22"/>
        </w:rPr>
        <w:t>, nestanoví-li tato Smlouva nebo její přílohy jinak</w:t>
      </w:r>
      <w:r w:rsidRPr="00C97D38">
        <w:rPr>
          <w:rFonts w:ascii="Times New Roman" w:hAnsi="Times New Roman" w:cs="Times New Roman"/>
          <w:b w:val="0"/>
          <w:i w:val="0"/>
          <w:szCs w:val="22"/>
        </w:rPr>
        <w:t>.</w:t>
      </w:r>
    </w:p>
    <w:p w14:paraId="69271652" w14:textId="37E76885" w:rsidR="006870CA" w:rsidRPr="00C97D38" w:rsidRDefault="001B4A0C" w:rsidP="00AB5318">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6870CA"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006870CA" w:rsidRPr="00C97D38">
        <w:rPr>
          <w:rFonts w:ascii="Times New Roman" w:hAnsi="Times New Roman" w:cs="Times New Roman"/>
          <w:b w:val="0"/>
          <w:i w:val="0"/>
          <w:szCs w:val="22"/>
        </w:rPr>
        <w:t>.</w:t>
      </w:r>
    </w:p>
    <w:p w14:paraId="1B904080" w14:textId="11425899"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00225C12">
        <w:rPr>
          <w:rFonts w:ascii="Times New Roman" w:hAnsi="Times New Roman" w:cs="Times New Roman"/>
          <w:b w:val="0"/>
          <w:i w:val="0"/>
          <w:szCs w:val="22"/>
        </w:rPr>
        <w:t xml:space="preserve"> ve znění pozdějších předpisů,</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1AB3CCD7" w:rsidR="009A3E35" w:rsidRPr="00C97D38" w:rsidRDefault="001B4A0C" w:rsidP="009A3E35">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9A3E35" w:rsidRPr="00C97D38">
        <w:rPr>
          <w:rFonts w:ascii="Times New Roman" w:hAnsi="Times New Roman" w:cs="Times New Roman"/>
          <w:b w:val="0"/>
          <w:i w:val="0"/>
          <w:szCs w:val="22"/>
        </w:rPr>
        <w:t xml:space="preserve">Smlouva nabývá platnosti </w:t>
      </w:r>
      <w:r w:rsidR="00563F26" w:rsidRPr="00AD17DF">
        <w:rPr>
          <w:rFonts w:ascii="Times New Roman" w:hAnsi="Times New Roman"/>
          <w:b w:val="0"/>
          <w:i w:val="0"/>
          <w:szCs w:val="22"/>
        </w:rPr>
        <w:t xml:space="preserve">dnem podpisu poslední ze Stran </w:t>
      </w:r>
      <w:r w:rsidR="00563F26">
        <w:rPr>
          <w:rFonts w:ascii="Times New Roman" w:hAnsi="Times New Roman"/>
          <w:b w:val="0"/>
          <w:i w:val="0"/>
          <w:szCs w:val="22"/>
        </w:rPr>
        <w:t xml:space="preserve">a účinnosti </w:t>
      </w:r>
      <w:r w:rsidR="00563F26" w:rsidRPr="00AD17DF">
        <w:rPr>
          <w:rFonts w:ascii="Times New Roman" w:hAnsi="Times New Roman"/>
          <w:b w:val="0"/>
          <w:i w:val="0"/>
          <w:szCs w:val="22"/>
        </w:rPr>
        <w:t>v </w:t>
      </w:r>
      <w:r w:rsidR="00563F26">
        <w:rPr>
          <w:rFonts w:ascii="Times New Roman" w:hAnsi="Times New Roman"/>
          <w:b w:val="0"/>
          <w:i w:val="0"/>
          <w:szCs w:val="22"/>
        </w:rPr>
        <w:t>souladu s</w:t>
      </w:r>
      <w:r w:rsidR="00225C12">
        <w:rPr>
          <w:rFonts w:ascii="Times New Roman" w:hAnsi="Times New Roman"/>
          <w:b w:val="0"/>
          <w:i w:val="0"/>
          <w:szCs w:val="22"/>
        </w:rPr>
        <w:t> </w:t>
      </w:r>
      <w:r w:rsidR="00563F26">
        <w:rPr>
          <w:rFonts w:ascii="Times New Roman" w:hAnsi="Times New Roman"/>
          <w:b w:val="0"/>
          <w:i w:val="0"/>
          <w:szCs w:val="22"/>
        </w:rPr>
        <w:t>§</w:t>
      </w:r>
      <w:r w:rsidR="00225C12">
        <w:rPr>
          <w:rFonts w:ascii="Times New Roman" w:hAnsi="Times New Roman"/>
          <w:b w:val="0"/>
          <w:i w:val="0"/>
          <w:szCs w:val="22"/>
        </w:rPr>
        <w:t> </w:t>
      </w:r>
      <w:r w:rsidR="00563F26">
        <w:rPr>
          <w:rFonts w:ascii="Times New Roman" w:hAnsi="Times New Roman"/>
          <w:b w:val="0"/>
          <w:i w:val="0"/>
          <w:szCs w:val="22"/>
        </w:rPr>
        <w:t>6</w:t>
      </w:r>
      <w:r w:rsidR="00225C12">
        <w:rPr>
          <w:rFonts w:ascii="Times New Roman" w:hAnsi="Times New Roman"/>
          <w:b w:val="0"/>
          <w:i w:val="0"/>
          <w:szCs w:val="22"/>
        </w:rPr>
        <w:t> </w:t>
      </w:r>
      <w:r w:rsidR="00563F26">
        <w:rPr>
          <w:rFonts w:ascii="Times New Roman" w:hAnsi="Times New Roman"/>
          <w:b w:val="0"/>
          <w:i w:val="0"/>
          <w:szCs w:val="22"/>
        </w:rPr>
        <w:t>odst.</w:t>
      </w:r>
      <w:r w:rsidR="00225C12">
        <w:rPr>
          <w:rFonts w:ascii="Times New Roman" w:hAnsi="Times New Roman"/>
          <w:b w:val="0"/>
          <w:i w:val="0"/>
          <w:szCs w:val="22"/>
        </w:rPr>
        <w:t> </w:t>
      </w:r>
      <w:r w:rsidR="007561C7">
        <w:rPr>
          <w:rFonts w:ascii="Times New Roman" w:hAnsi="Times New Roman"/>
          <w:b w:val="0"/>
          <w:i w:val="0"/>
          <w:szCs w:val="22"/>
        </w:rPr>
        <w:t>1 </w:t>
      </w:r>
      <w:r w:rsidR="00563F26">
        <w:rPr>
          <w:rFonts w:ascii="Times New Roman" w:hAnsi="Times New Roman"/>
          <w:b w:val="0"/>
          <w:i w:val="0"/>
          <w:szCs w:val="22"/>
        </w:rPr>
        <w:t>zákona č. </w:t>
      </w:r>
      <w:r w:rsidR="00563F26" w:rsidRPr="00AD17DF">
        <w:rPr>
          <w:rFonts w:ascii="Times New Roman" w:hAnsi="Times New Roman"/>
          <w:b w:val="0"/>
          <w:i w:val="0"/>
          <w:szCs w:val="22"/>
        </w:rPr>
        <w:t>340/2015 Sb., o zvláštních podmínkách účinnosti některých smluv, uveřejňování těchto smluv a o registru smluv (zákon o registru smluv)</w:t>
      </w:r>
      <w:r w:rsidR="00563F26">
        <w:rPr>
          <w:rFonts w:ascii="Times New Roman" w:hAnsi="Times New Roman"/>
          <w:b w:val="0"/>
          <w:i w:val="0"/>
          <w:szCs w:val="22"/>
        </w:rPr>
        <w:t>, ve znění pozdějších předpisů,</w:t>
      </w:r>
      <w:r w:rsidR="00563F26" w:rsidRPr="00AD17DF">
        <w:rPr>
          <w:rFonts w:ascii="Times New Roman" w:hAnsi="Times New Roman"/>
          <w:b w:val="0"/>
          <w:i w:val="0"/>
          <w:szCs w:val="22"/>
        </w:rPr>
        <w:t xml:space="preserve"> nejdříve dnem jejího uveřejnění v registru smluv. </w:t>
      </w:r>
      <w:r w:rsidR="00563F26">
        <w:rPr>
          <w:rFonts w:ascii="Times New Roman" w:hAnsi="Times New Roman"/>
          <w:b w:val="0"/>
          <w:i w:val="0"/>
          <w:szCs w:val="22"/>
        </w:rPr>
        <w:t>S</w:t>
      </w:r>
      <w:r w:rsidR="00563F26" w:rsidRPr="00AD17DF">
        <w:rPr>
          <w:rFonts w:ascii="Times New Roman" w:hAnsi="Times New Roman"/>
          <w:b w:val="0"/>
          <w:i w:val="0"/>
          <w:szCs w:val="22"/>
        </w:rPr>
        <w:t>trany se však dohodly na tom, že ta ustanovení této Smlouvy, která upravují přímo závazek Dopravce poskytovat Objednateli služby k zajištění dopravní obslužnosti, nabývají účinnosti teprve datem Zahájení provozu</w:t>
      </w:r>
      <w:r w:rsidR="00635301" w:rsidRPr="00C97D38">
        <w:rPr>
          <w:rFonts w:ascii="Times New Roman" w:hAnsi="Times New Roman" w:cs="Times New Roman"/>
          <w:b w:val="0"/>
          <w:i w:val="0"/>
          <w:szCs w:val="22"/>
        </w:rPr>
        <w:t>.</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32182827"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4C371C">
        <w:rPr>
          <w:szCs w:val="22"/>
        </w:rPr>
        <w:t>,</w:t>
      </w:r>
      <w:r w:rsidR="00A074A6" w:rsidRPr="00C97D38">
        <w:rPr>
          <w:szCs w:val="22"/>
        </w:rPr>
        <w:t xml:space="preserve"> </w:t>
      </w:r>
      <w:r w:rsidR="00E716E4" w:rsidRPr="00C97D38">
        <w:rPr>
          <w:szCs w:val="22"/>
        </w:rPr>
        <w:t>Rámcov</w:t>
      </w:r>
      <w:r w:rsidR="00E716E4">
        <w:rPr>
          <w:szCs w:val="22"/>
        </w:rPr>
        <w:t>é návrhy</w:t>
      </w:r>
      <w:r w:rsidR="00E716E4" w:rsidRPr="00C97D38">
        <w:rPr>
          <w:szCs w:val="22"/>
        </w:rPr>
        <w:t xml:space="preserve"> </w:t>
      </w:r>
      <w:r w:rsidR="00A074A6" w:rsidRPr="00C97D38">
        <w:rPr>
          <w:szCs w:val="22"/>
        </w:rPr>
        <w:t>jízdních řádů</w:t>
      </w:r>
      <w:r w:rsidR="004C371C">
        <w:rPr>
          <w:szCs w:val="22"/>
        </w:rPr>
        <w:t xml:space="preserve">, </w:t>
      </w:r>
      <w:r w:rsidR="004C371C" w:rsidRPr="004C371C">
        <w:rPr>
          <w:szCs w:val="22"/>
        </w:rPr>
        <w:t>Nezávazný návrh oběhů vozidel</w:t>
      </w:r>
      <w:r w:rsidR="004C371C">
        <w:rPr>
          <w:szCs w:val="22"/>
        </w:rPr>
        <w:t xml:space="preserve">, </w:t>
      </w:r>
      <w:r w:rsidR="00E716E4" w:rsidRPr="00E716E4">
        <w:rPr>
          <w:szCs w:val="22"/>
        </w:rPr>
        <w:t>Správa označníků zastávek</w:t>
      </w:r>
    </w:p>
    <w:p w14:paraId="6602262A" w14:textId="49994740"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v členění dle Výběrových skupin, </w:t>
      </w:r>
      <w:r w:rsidR="00515D60" w:rsidRPr="004719C5">
        <w:rPr>
          <w:szCs w:val="22"/>
        </w:rPr>
        <w:t>Výše Zálohy na Odměnu, Maximální možné zvýšení a snížení rozsahu Závazku veřejné služby, Výše bankovní záruky, Základní roční proběh</w:t>
      </w:r>
      <w:bookmarkStart w:id="106" w:name="_Ref271621990"/>
      <w:r w:rsidR="00EC4841">
        <w:rPr>
          <w:szCs w:val="22"/>
        </w:rPr>
        <w:t>, Standardy Vozidel</w:t>
      </w:r>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63C93B21"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w:t>
      </w:r>
      <w:r w:rsidR="00486547">
        <w:rPr>
          <w:szCs w:val="22"/>
        </w:rPr>
        <w:t>pokut</w:t>
      </w:r>
    </w:p>
    <w:bookmarkEnd w:id="106"/>
    <w:p w14:paraId="7DDDEB01" w14:textId="39EE4E76"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w:t>
      </w:r>
      <w:r w:rsidR="00483906" w:rsidRPr="00C97D38">
        <w:rPr>
          <w:szCs w:val="22"/>
        </w:rPr>
        <w:t>formuláře – přehled</w:t>
      </w:r>
      <w:r w:rsidR="00215747" w:rsidRPr="00C97D38">
        <w:rPr>
          <w:szCs w:val="22"/>
        </w:rPr>
        <w:t xml:space="preserve"> vozového parku</w:t>
      </w:r>
    </w:p>
    <w:p w14:paraId="458D7741" w14:textId="75CFEE2C"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316C0F">
        <w:rPr>
          <w:szCs w:val="22"/>
        </w:rPr>
        <w:t xml:space="preserve">Vzor vyúčtování </w:t>
      </w:r>
      <w:r w:rsidR="00483906" w:rsidRPr="00483906">
        <w:rPr>
          <w:szCs w:val="22"/>
        </w:rPr>
        <w:t>Poplatků za užití autobusových stání</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18526056" w14:textId="77777777" w:rsidR="00B46513" w:rsidRDefault="005E587F" w:rsidP="005E587F">
      <w:pPr>
        <w:pStyle w:val="Claneka"/>
        <w:tabs>
          <w:tab w:val="left" w:pos="1309"/>
        </w:tabs>
        <w:ind w:left="1309" w:hanging="561"/>
        <w:rPr>
          <w:szCs w:val="22"/>
        </w:rPr>
      </w:pPr>
      <w:r w:rsidRPr="004719C5">
        <w:rPr>
          <w:szCs w:val="22"/>
          <w:u w:val="single"/>
        </w:rPr>
        <w:t>Příloha č. 8</w:t>
      </w:r>
      <w:r w:rsidRPr="004719C5">
        <w:rPr>
          <w:szCs w:val="22"/>
        </w:rPr>
        <w:t xml:space="preserve"> </w:t>
      </w:r>
      <w:r w:rsidR="00236BD1" w:rsidRPr="004719C5">
        <w:rPr>
          <w:szCs w:val="22"/>
        </w:rPr>
        <w:t xml:space="preserve">– </w:t>
      </w:r>
      <w:r w:rsidR="00236BD1" w:rsidRPr="00236BD1">
        <w:rPr>
          <w:szCs w:val="22"/>
        </w:rPr>
        <w:t>Pravidla technologických postupů, organizačního a technického zabezpečení provozu</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358FAFB2" w14:textId="05585EFF" w:rsidR="00BF7737" w:rsidRDefault="00BF7737">
      <w:pPr>
        <w:spacing w:before="0" w:after="0"/>
        <w:jc w:val="left"/>
        <w:rPr>
          <w:b/>
          <w:bCs/>
          <w:caps/>
          <w:kern w:val="32"/>
          <w:szCs w:val="32"/>
        </w:rPr>
      </w:pPr>
      <w:r>
        <w:br w:type="page"/>
      </w:r>
    </w:p>
    <w:p w14:paraId="0F0485FC" w14:textId="184F4ED3" w:rsidR="00361DAD" w:rsidRPr="00C97D38" w:rsidRDefault="00361DAD" w:rsidP="00323498">
      <w:pPr>
        <w:pStyle w:val="Nadpis1"/>
        <w:numPr>
          <w:ilvl w:val="0"/>
          <w:numId w:val="0"/>
        </w:numPr>
        <w:ind w:left="567"/>
        <w:jc w:val="center"/>
        <w:rPr>
          <w:rFonts w:cs="Times New Roman"/>
        </w:rPr>
      </w:pPr>
      <w:r w:rsidRPr="00C97D38">
        <w:rPr>
          <w:rFonts w:cs="Times New Roman"/>
        </w:rPr>
        <w:lastRenderedPageBreak/>
        <w:t>Doložka</w:t>
      </w:r>
    </w:p>
    <w:p w14:paraId="3B94BCDC" w14:textId="77777777" w:rsidR="00361DAD" w:rsidRPr="00C97D38" w:rsidRDefault="00361DAD" w:rsidP="0058452E">
      <w:pPr>
        <w:keepNext/>
        <w:jc w:val="center"/>
      </w:pPr>
      <w:r w:rsidRPr="00C97D38">
        <w:rPr>
          <w:b/>
          <w:bCs/>
        </w:rPr>
        <w:t>podle § 23 zákona č. 129/2000 Sb., o krajích, v platném znění,</w:t>
      </w:r>
    </w:p>
    <w:p w14:paraId="541E131F" w14:textId="77777777" w:rsidR="00361DAD" w:rsidRPr="00C97D38" w:rsidRDefault="00361DAD" w:rsidP="0058452E">
      <w:pPr>
        <w:keepNext/>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120A84CD" w14:textId="38956F16" w:rsidR="00225C12" w:rsidRDefault="00225C12" w:rsidP="00AF377A">
      <w:pPr>
        <w:rPr>
          <w:b/>
          <w:szCs w:val="22"/>
        </w:rPr>
      </w:pPr>
      <w:r>
        <w:rPr>
          <w:b/>
          <w:szCs w:val="22"/>
        </w:rPr>
        <w:t>PODPISOVÁ STRANA</w:t>
      </w:r>
    </w:p>
    <w:p w14:paraId="75E12581" w14:textId="5ADC046E"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17353295"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8"/>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3D2FA1" w14:textId="77777777" w:rsidR="00084BD9" w:rsidRDefault="00084BD9">
      <w:r>
        <w:separator/>
      </w:r>
    </w:p>
  </w:endnote>
  <w:endnote w:type="continuationSeparator" w:id="0">
    <w:p w14:paraId="1FAD8D34" w14:textId="77777777" w:rsidR="00084BD9" w:rsidRDefault="00084BD9">
      <w:r>
        <w:continuationSeparator/>
      </w:r>
    </w:p>
  </w:endnote>
  <w:endnote w:type="continuationNotice" w:id="1">
    <w:p w14:paraId="319A2BEE" w14:textId="77777777" w:rsidR="00084BD9" w:rsidRDefault="00084B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73389" w14:textId="48C711CB" w:rsidR="00383706" w:rsidRPr="00115C64" w:rsidRDefault="00383706"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sidR="00F8489F">
      <w:rPr>
        <w:rStyle w:val="slostrnky"/>
        <w:noProof/>
        <w:sz w:val="22"/>
        <w:szCs w:val="22"/>
      </w:rPr>
      <w:t>27</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sidR="00F8489F">
      <w:rPr>
        <w:rStyle w:val="slostrnky"/>
        <w:noProof/>
        <w:sz w:val="22"/>
        <w:szCs w:val="22"/>
      </w:rPr>
      <w:t>32</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83709C" w14:textId="77777777" w:rsidR="00084BD9" w:rsidRDefault="00084BD9">
      <w:r>
        <w:separator/>
      </w:r>
    </w:p>
  </w:footnote>
  <w:footnote w:type="continuationSeparator" w:id="0">
    <w:p w14:paraId="51AF4477" w14:textId="77777777" w:rsidR="00084BD9" w:rsidRDefault="00084BD9">
      <w:r>
        <w:continuationSeparator/>
      </w:r>
    </w:p>
  </w:footnote>
  <w:footnote w:type="continuationNotice" w:id="1">
    <w:p w14:paraId="4824AE05" w14:textId="77777777" w:rsidR="00084BD9" w:rsidRDefault="00084BD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DCD62" w14:textId="77777777" w:rsidR="00383706" w:rsidRPr="00A03D69" w:rsidRDefault="00383706" w:rsidP="00A03D69">
    <w:pPr>
      <w:tabs>
        <w:tab w:val="right" w:pos="9072"/>
      </w:tabs>
      <w:spacing w:before="0" w:after="0"/>
      <w:rPr>
        <w:rFonts w:ascii="Arial" w:hAnsi="Arial" w:cs="Arial"/>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BE41E0F"/>
    <w:multiLevelType w:val="multilevel"/>
    <w:tmpl w:val="8BE07208"/>
    <w:numStyleLink w:val="Styl1"/>
  </w:abstractNum>
  <w:abstractNum w:abstractNumId="1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15:restartNumberingAfterBreak="0">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6F4B5D6A"/>
    <w:multiLevelType w:val="multilevel"/>
    <w:tmpl w:val="88FA8054"/>
    <w:lvl w:ilvl="0">
      <w:start w:val="1"/>
      <w:numFmt w:val="decimal"/>
      <w:pStyle w:val="Nadpis1"/>
      <w:lvlText w:val="%1."/>
      <w:lvlJc w:val="left"/>
      <w:pPr>
        <w:tabs>
          <w:tab w:val="num" w:pos="754"/>
        </w:tabs>
        <w:ind w:left="754" w:hanging="567"/>
      </w:pPr>
      <w:rPr>
        <w:rFonts w:ascii="Times New Roman" w:hAnsi="Times New Roman" w:hint="default"/>
        <w:b/>
        <w:i w:val="0"/>
        <w:sz w:val="22"/>
      </w:rPr>
    </w:lvl>
    <w:lvl w:ilvl="1">
      <w:start w:val="1"/>
      <w:numFmt w:val="decimal"/>
      <w:pStyle w:val="Clanek11"/>
      <w:lvlText w:val="%1.%2"/>
      <w:lvlJc w:val="left"/>
      <w:pPr>
        <w:tabs>
          <w:tab w:val="num" w:pos="1180"/>
        </w:tabs>
        <w:ind w:left="1180" w:hanging="567"/>
      </w:pPr>
      <w:rPr>
        <w:rFonts w:ascii="Times New Roman" w:hAnsi="Times New Roman"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19" w15:restartNumberingAfterBreak="0">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851"/>
  <w:hyphenationZone w:val="425"/>
  <w:drawingGridHorizontalSpacing w:val="187"/>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1F18"/>
    <w:rsid w:val="00002813"/>
    <w:rsid w:val="000048F9"/>
    <w:rsid w:val="00005209"/>
    <w:rsid w:val="00005592"/>
    <w:rsid w:val="00005E16"/>
    <w:rsid w:val="00007104"/>
    <w:rsid w:val="0000715D"/>
    <w:rsid w:val="000100EE"/>
    <w:rsid w:val="0001040F"/>
    <w:rsid w:val="000118CF"/>
    <w:rsid w:val="00012C1E"/>
    <w:rsid w:val="00013217"/>
    <w:rsid w:val="0001501E"/>
    <w:rsid w:val="00016660"/>
    <w:rsid w:val="00020828"/>
    <w:rsid w:val="0002185C"/>
    <w:rsid w:val="0002254B"/>
    <w:rsid w:val="0002348D"/>
    <w:rsid w:val="00023A70"/>
    <w:rsid w:val="000240B9"/>
    <w:rsid w:val="00025094"/>
    <w:rsid w:val="00027967"/>
    <w:rsid w:val="0003117B"/>
    <w:rsid w:val="000315AA"/>
    <w:rsid w:val="00031647"/>
    <w:rsid w:val="000326BA"/>
    <w:rsid w:val="00032C20"/>
    <w:rsid w:val="00034B7F"/>
    <w:rsid w:val="000357CC"/>
    <w:rsid w:val="00035EB0"/>
    <w:rsid w:val="0003687B"/>
    <w:rsid w:val="0004034C"/>
    <w:rsid w:val="00040661"/>
    <w:rsid w:val="000408BC"/>
    <w:rsid w:val="000419DC"/>
    <w:rsid w:val="00041A86"/>
    <w:rsid w:val="00044341"/>
    <w:rsid w:val="00045B0C"/>
    <w:rsid w:val="00046293"/>
    <w:rsid w:val="00047194"/>
    <w:rsid w:val="00047229"/>
    <w:rsid w:val="0004765B"/>
    <w:rsid w:val="00047D76"/>
    <w:rsid w:val="000514CA"/>
    <w:rsid w:val="00051AC6"/>
    <w:rsid w:val="00051D3E"/>
    <w:rsid w:val="000527A8"/>
    <w:rsid w:val="00054D9A"/>
    <w:rsid w:val="00055828"/>
    <w:rsid w:val="00055E38"/>
    <w:rsid w:val="0005631E"/>
    <w:rsid w:val="0005661E"/>
    <w:rsid w:val="000574DA"/>
    <w:rsid w:val="00057FDA"/>
    <w:rsid w:val="00060BCE"/>
    <w:rsid w:val="00060D7A"/>
    <w:rsid w:val="0006200B"/>
    <w:rsid w:val="000627ED"/>
    <w:rsid w:val="000632C0"/>
    <w:rsid w:val="00063A7E"/>
    <w:rsid w:val="00063BB8"/>
    <w:rsid w:val="00064B6E"/>
    <w:rsid w:val="00064EFF"/>
    <w:rsid w:val="00065667"/>
    <w:rsid w:val="000659BA"/>
    <w:rsid w:val="00067906"/>
    <w:rsid w:val="00070827"/>
    <w:rsid w:val="00070D72"/>
    <w:rsid w:val="00071B12"/>
    <w:rsid w:val="000724DE"/>
    <w:rsid w:val="000727E0"/>
    <w:rsid w:val="000731E4"/>
    <w:rsid w:val="00073435"/>
    <w:rsid w:val="000736C7"/>
    <w:rsid w:val="00073BFD"/>
    <w:rsid w:val="00075ADA"/>
    <w:rsid w:val="00076AE8"/>
    <w:rsid w:val="00076CCA"/>
    <w:rsid w:val="0008106F"/>
    <w:rsid w:val="000812F6"/>
    <w:rsid w:val="00082556"/>
    <w:rsid w:val="000826E5"/>
    <w:rsid w:val="000841DB"/>
    <w:rsid w:val="00084858"/>
    <w:rsid w:val="00084BD9"/>
    <w:rsid w:val="00086C0C"/>
    <w:rsid w:val="000908E9"/>
    <w:rsid w:val="000909E3"/>
    <w:rsid w:val="00091D1E"/>
    <w:rsid w:val="000925ED"/>
    <w:rsid w:val="00093D06"/>
    <w:rsid w:val="000952F2"/>
    <w:rsid w:val="00095C69"/>
    <w:rsid w:val="00096A5B"/>
    <w:rsid w:val="00097363"/>
    <w:rsid w:val="000A01D5"/>
    <w:rsid w:val="000A039D"/>
    <w:rsid w:val="000A0CD9"/>
    <w:rsid w:val="000A1DFF"/>
    <w:rsid w:val="000A29C6"/>
    <w:rsid w:val="000A3CEE"/>
    <w:rsid w:val="000A42D1"/>
    <w:rsid w:val="000A5633"/>
    <w:rsid w:val="000A6D27"/>
    <w:rsid w:val="000A6F8C"/>
    <w:rsid w:val="000B0924"/>
    <w:rsid w:val="000B2466"/>
    <w:rsid w:val="000B266F"/>
    <w:rsid w:val="000B28C7"/>
    <w:rsid w:val="000B3096"/>
    <w:rsid w:val="000B583B"/>
    <w:rsid w:val="000B64DF"/>
    <w:rsid w:val="000B6889"/>
    <w:rsid w:val="000B689C"/>
    <w:rsid w:val="000B7676"/>
    <w:rsid w:val="000B7BEF"/>
    <w:rsid w:val="000C04BC"/>
    <w:rsid w:val="000C0691"/>
    <w:rsid w:val="000C1142"/>
    <w:rsid w:val="000C13F6"/>
    <w:rsid w:val="000C222E"/>
    <w:rsid w:val="000C26A6"/>
    <w:rsid w:val="000C2CCA"/>
    <w:rsid w:val="000C36E5"/>
    <w:rsid w:val="000C408C"/>
    <w:rsid w:val="000C52D4"/>
    <w:rsid w:val="000C5614"/>
    <w:rsid w:val="000C6C9D"/>
    <w:rsid w:val="000C6E07"/>
    <w:rsid w:val="000C73D3"/>
    <w:rsid w:val="000C7F4B"/>
    <w:rsid w:val="000D015C"/>
    <w:rsid w:val="000D2DFE"/>
    <w:rsid w:val="000D337B"/>
    <w:rsid w:val="000D37BC"/>
    <w:rsid w:val="000D3DD4"/>
    <w:rsid w:val="000D4113"/>
    <w:rsid w:val="000D453D"/>
    <w:rsid w:val="000D4F3C"/>
    <w:rsid w:val="000D5088"/>
    <w:rsid w:val="000D58EC"/>
    <w:rsid w:val="000D5E2B"/>
    <w:rsid w:val="000D6595"/>
    <w:rsid w:val="000D68F9"/>
    <w:rsid w:val="000D6F14"/>
    <w:rsid w:val="000D71F2"/>
    <w:rsid w:val="000D7CC9"/>
    <w:rsid w:val="000D7E39"/>
    <w:rsid w:val="000D7EF5"/>
    <w:rsid w:val="000E067F"/>
    <w:rsid w:val="000E0DAF"/>
    <w:rsid w:val="000E1A47"/>
    <w:rsid w:val="000E222D"/>
    <w:rsid w:val="000E2531"/>
    <w:rsid w:val="000E282C"/>
    <w:rsid w:val="000E29D6"/>
    <w:rsid w:val="000E356D"/>
    <w:rsid w:val="000E35D0"/>
    <w:rsid w:val="000E3C60"/>
    <w:rsid w:val="000E4089"/>
    <w:rsid w:val="000E47DD"/>
    <w:rsid w:val="000E4812"/>
    <w:rsid w:val="000E5C8F"/>
    <w:rsid w:val="000E6981"/>
    <w:rsid w:val="000E6B64"/>
    <w:rsid w:val="000E6D22"/>
    <w:rsid w:val="000E716D"/>
    <w:rsid w:val="000E729A"/>
    <w:rsid w:val="000E744C"/>
    <w:rsid w:val="000E7CCC"/>
    <w:rsid w:val="000F008D"/>
    <w:rsid w:val="000F00D5"/>
    <w:rsid w:val="000F0F4F"/>
    <w:rsid w:val="000F102B"/>
    <w:rsid w:val="000F1894"/>
    <w:rsid w:val="000F28EE"/>
    <w:rsid w:val="000F2CBF"/>
    <w:rsid w:val="000F48D9"/>
    <w:rsid w:val="000F5515"/>
    <w:rsid w:val="000F58DE"/>
    <w:rsid w:val="000F719E"/>
    <w:rsid w:val="000F7574"/>
    <w:rsid w:val="001019B3"/>
    <w:rsid w:val="00101E71"/>
    <w:rsid w:val="00102A3A"/>
    <w:rsid w:val="0010354F"/>
    <w:rsid w:val="00106279"/>
    <w:rsid w:val="001069E2"/>
    <w:rsid w:val="0010705E"/>
    <w:rsid w:val="00107980"/>
    <w:rsid w:val="00107D62"/>
    <w:rsid w:val="0011103F"/>
    <w:rsid w:val="0011119A"/>
    <w:rsid w:val="0011144D"/>
    <w:rsid w:val="00112C15"/>
    <w:rsid w:val="00113DA6"/>
    <w:rsid w:val="001141B7"/>
    <w:rsid w:val="00114771"/>
    <w:rsid w:val="00114E69"/>
    <w:rsid w:val="00114EBA"/>
    <w:rsid w:val="0011578D"/>
    <w:rsid w:val="00115C64"/>
    <w:rsid w:val="00116AB6"/>
    <w:rsid w:val="00117734"/>
    <w:rsid w:val="00117AEA"/>
    <w:rsid w:val="0012142A"/>
    <w:rsid w:val="00122B41"/>
    <w:rsid w:val="0012380E"/>
    <w:rsid w:val="00123895"/>
    <w:rsid w:val="00123EE5"/>
    <w:rsid w:val="00124CD0"/>
    <w:rsid w:val="00126495"/>
    <w:rsid w:val="0012655C"/>
    <w:rsid w:val="00127514"/>
    <w:rsid w:val="00127FB0"/>
    <w:rsid w:val="001305E6"/>
    <w:rsid w:val="0013091C"/>
    <w:rsid w:val="00130BB6"/>
    <w:rsid w:val="0013191F"/>
    <w:rsid w:val="00133EA5"/>
    <w:rsid w:val="00134A39"/>
    <w:rsid w:val="00135297"/>
    <w:rsid w:val="00136447"/>
    <w:rsid w:val="00136AA2"/>
    <w:rsid w:val="001373D4"/>
    <w:rsid w:val="0013771F"/>
    <w:rsid w:val="001378B3"/>
    <w:rsid w:val="001402CA"/>
    <w:rsid w:val="0014523A"/>
    <w:rsid w:val="0014583E"/>
    <w:rsid w:val="00145CBF"/>
    <w:rsid w:val="001461BC"/>
    <w:rsid w:val="00146CA0"/>
    <w:rsid w:val="00150EE5"/>
    <w:rsid w:val="00151FC6"/>
    <w:rsid w:val="00152C43"/>
    <w:rsid w:val="00154695"/>
    <w:rsid w:val="00154BC9"/>
    <w:rsid w:val="00154EDF"/>
    <w:rsid w:val="001552C3"/>
    <w:rsid w:val="00155A87"/>
    <w:rsid w:val="00155FE7"/>
    <w:rsid w:val="00156A6C"/>
    <w:rsid w:val="0015717B"/>
    <w:rsid w:val="00157223"/>
    <w:rsid w:val="00157370"/>
    <w:rsid w:val="00157775"/>
    <w:rsid w:val="00157B96"/>
    <w:rsid w:val="00157F0D"/>
    <w:rsid w:val="00160604"/>
    <w:rsid w:val="001606D2"/>
    <w:rsid w:val="001612F4"/>
    <w:rsid w:val="00164141"/>
    <w:rsid w:val="00164BC6"/>
    <w:rsid w:val="00165105"/>
    <w:rsid w:val="00166157"/>
    <w:rsid w:val="00167129"/>
    <w:rsid w:val="001705C6"/>
    <w:rsid w:val="00170FEA"/>
    <w:rsid w:val="0017160B"/>
    <w:rsid w:val="00171B1C"/>
    <w:rsid w:val="0017367E"/>
    <w:rsid w:val="00173BF0"/>
    <w:rsid w:val="001750A1"/>
    <w:rsid w:val="00175D75"/>
    <w:rsid w:val="00177A88"/>
    <w:rsid w:val="0018081A"/>
    <w:rsid w:val="00180FE6"/>
    <w:rsid w:val="0018464C"/>
    <w:rsid w:val="001861F8"/>
    <w:rsid w:val="00186922"/>
    <w:rsid w:val="00186B3D"/>
    <w:rsid w:val="001870D9"/>
    <w:rsid w:val="001878E6"/>
    <w:rsid w:val="001918A6"/>
    <w:rsid w:val="0019268C"/>
    <w:rsid w:val="00192F45"/>
    <w:rsid w:val="00193DD7"/>
    <w:rsid w:val="0019436B"/>
    <w:rsid w:val="00194AC9"/>
    <w:rsid w:val="00195510"/>
    <w:rsid w:val="001962B7"/>
    <w:rsid w:val="00196B04"/>
    <w:rsid w:val="001974DE"/>
    <w:rsid w:val="0019752D"/>
    <w:rsid w:val="00197B03"/>
    <w:rsid w:val="00197B7F"/>
    <w:rsid w:val="00197DEE"/>
    <w:rsid w:val="001A05DF"/>
    <w:rsid w:val="001A0DAE"/>
    <w:rsid w:val="001A19CE"/>
    <w:rsid w:val="001A19FC"/>
    <w:rsid w:val="001A1C0C"/>
    <w:rsid w:val="001A3395"/>
    <w:rsid w:val="001A3983"/>
    <w:rsid w:val="001A453F"/>
    <w:rsid w:val="001A45A9"/>
    <w:rsid w:val="001A4D4A"/>
    <w:rsid w:val="001A4DC0"/>
    <w:rsid w:val="001A4ED6"/>
    <w:rsid w:val="001A51A4"/>
    <w:rsid w:val="001A6044"/>
    <w:rsid w:val="001A6C6E"/>
    <w:rsid w:val="001A7233"/>
    <w:rsid w:val="001A7DBB"/>
    <w:rsid w:val="001A7E01"/>
    <w:rsid w:val="001B0243"/>
    <w:rsid w:val="001B2EF0"/>
    <w:rsid w:val="001B4A0C"/>
    <w:rsid w:val="001B4C21"/>
    <w:rsid w:val="001B5054"/>
    <w:rsid w:val="001B54AD"/>
    <w:rsid w:val="001B5900"/>
    <w:rsid w:val="001B5A6C"/>
    <w:rsid w:val="001B5D3F"/>
    <w:rsid w:val="001C0491"/>
    <w:rsid w:val="001C104B"/>
    <w:rsid w:val="001C1B0F"/>
    <w:rsid w:val="001C2AEE"/>
    <w:rsid w:val="001C34BC"/>
    <w:rsid w:val="001C4BDA"/>
    <w:rsid w:val="001C4F09"/>
    <w:rsid w:val="001C4F91"/>
    <w:rsid w:val="001C4FD3"/>
    <w:rsid w:val="001C52D5"/>
    <w:rsid w:val="001C53E4"/>
    <w:rsid w:val="001C5590"/>
    <w:rsid w:val="001C5942"/>
    <w:rsid w:val="001C5DB9"/>
    <w:rsid w:val="001C6440"/>
    <w:rsid w:val="001D00DC"/>
    <w:rsid w:val="001D09F6"/>
    <w:rsid w:val="001D196B"/>
    <w:rsid w:val="001D3271"/>
    <w:rsid w:val="001D3D9B"/>
    <w:rsid w:val="001D50DD"/>
    <w:rsid w:val="001D5F0C"/>
    <w:rsid w:val="001D7834"/>
    <w:rsid w:val="001E0276"/>
    <w:rsid w:val="001E0BEE"/>
    <w:rsid w:val="001E1E54"/>
    <w:rsid w:val="001E1EB3"/>
    <w:rsid w:val="001E2D95"/>
    <w:rsid w:val="001E42C5"/>
    <w:rsid w:val="001E4543"/>
    <w:rsid w:val="001E4660"/>
    <w:rsid w:val="001E5377"/>
    <w:rsid w:val="001E5DC4"/>
    <w:rsid w:val="001E69CB"/>
    <w:rsid w:val="001E71E9"/>
    <w:rsid w:val="001E7E05"/>
    <w:rsid w:val="001F0A43"/>
    <w:rsid w:val="001F0AD5"/>
    <w:rsid w:val="001F35B5"/>
    <w:rsid w:val="001F41AE"/>
    <w:rsid w:val="001F480E"/>
    <w:rsid w:val="001F5DFF"/>
    <w:rsid w:val="001F6723"/>
    <w:rsid w:val="00200403"/>
    <w:rsid w:val="002012AE"/>
    <w:rsid w:val="00201519"/>
    <w:rsid w:val="00201BD2"/>
    <w:rsid w:val="00203965"/>
    <w:rsid w:val="00203C85"/>
    <w:rsid w:val="00204156"/>
    <w:rsid w:val="00204189"/>
    <w:rsid w:val="0020445B"/>
    <w:rsid w:val="00204A10"/>
    <w:rsid w:val="00204FFF"/>
    <w:rsid w:val="00205015"/>
    <w:rsid w:val="002053BE"/>
    <w:rsid w:val="00205BE7"/>
    <w:rsid w:val="00206212"/>
    <w:rsid w:val="00206610"/>
    <w:rsid w:val="00207DB5"/>
    <w:rsid w:val="00210376"/>
    <w:rsid w:val="0021042F"/>
    <w:rsid w:val="00213F27"/>
    <w:rsid w:val="002145F1"/>
    <w:rsid w:val="00214F33"/>
    <w:rsid w:val="00215747"/>
    <w:rsid w:val="00215916"/>
    <w:rsid w:val="00215BD1"/>
    <w:rsid w:val="00215DCF"/>
    <w:rsid w:val="00216557"/>
    <w:rsid w:val="00216D00"/>
    <w:rsid w:val="00220077"/>
    <w:rsid w:val="0022013A"/>
    <w:rsid w:val="00220262"/>
    <w:rsid w:val="00220D1D"/>
    <w:rsid w:val="002217CC"/>
    <w:rsid w:val="002219BC"/>
    <w:rsid w:val="002224E5"/>
    <w:rsid w:val="0022268A"/>
    <w:rsid w:val="0022279B"/>
    <w:rsid w:val="00223A9B"/>
    <w:rsid w:val="00223B93"/>
    <w:rsid w:val="0022573F"/>
    <w:rsid w:val="00225C12"/>
    <w:rsid w:val="002275FE"/>
    <w:rsid w:val="00227F97"/>
    <w:rsid w:val="00232E46"/>
    <w:rsid w:val="00234017"/>
    <w:rsid w:val="002348FF"/>
    <w:rsid w:val="00234A53"/>
    <w:rsid w:val="00234BD6"/>
    <w:rsid w:val="00236401"/>
    <w:rsid w:val="00236BD1"/>
    <w:rsid w:val="00236F7E"/>
    <w:rsid w:val="00237E4D"/>
    <w:rsid w:val="00240E1C"/>
    <w:rsid w:val="00242F67"/>
    <w:rsid w:val="00243022"/>
    <w:rsid w:val="002453ED"/>
    <w:rsid w:val="00245CC5"/>
    <w:rsid w:val="00246822"/>
    <w:rsid w:val="002476B7"/>
    <w:rsid w:val="002478F9"/>
    <w:rsid w:val="002508FE"/>
    <w:rsid w:val="00252038"/>
    <w:rsid w:val="0025360E"/>
    <w:rsid w:val="002540FF"/>
    <w:rsid w:val="00254836"/>
    <w:rsid w:val="0025590F"/>
    <w:rsid w:val="00257040"/>
    <w:rsid w:val="00257405"/>
    <w:rsid w:val="00260494"/>
    <w:rsid w:val="00260C97"/>
    <w:rsid w:val="00261137"/>
    <w:rsid w:val="00261AA6"/>
    <w:rsid w:val="00261C79"/>
    <w:rsid w:val="00261E42"/>
    <w:rsid w:val="00262558"/>
    <w:rsid w:val="002631AD"/>
    <w:rsid w:val="00263C8B"/>
    <w:rsid w:val="00263FB8"/>
    <w:rsid w:val="00264588"/>
    <w:rsid w:val="00265B72"/>
    <w:rsid w:val="00270D5F"/>
    <w:rsid w:val="00270E20"/>
    <w:rsid w:val="002727FE"/>
    <w:rsid w:val="002729EB"/>
    <w:rsid w:val="0027371B"/>
    <w:rsid w:val="00273D48"/>
    <w:rsid w:val="002744D6"/>
    <w:rsid w:val="0027489D"/>
    <w:rsid w:val="00274EBC"/>
    <w:rsid w:val="0027559A"/>
    <w:rsid w:val="00275A31"/>
    <w:rsid w:val="002766D9"/>
    <w:rsid w:val="002779AA"/>
    <w:rsid w:val="00277D54"/>
    <w:rsid w:val="00280D90"/>
    <w:rsid w:val="00281188"/>
    <w:rsid w:val="002823E5"/>
    <w:rsid w:val="002828C5"/>
    <w:rsid w:val="002840FB"/>
    <w:rsid w:val="002844D2"/>
    <w:rsid w:val="0028494D"/>
    <w:rsid w:val="00285C68"/>
    <w:rsid w:val="00285F75"/>
    <w:rsid w:val="0028717A"/>
    <w:rsid w:val="00287B01"/>
    <w:rsid w:val="00290144"/>
    <w:rsid w:val="0029043E"/>
    <w:rsid w:val="002921BB"/>
    <w:rsid w:val="0029350A"/>
    <w:rsid w:val="0029487F"/>
    <w:rsid w:val="00294E8C"/>
    <w:rsid w:val="00295485"/>
    <w:rsid w:val="002955A1"/>
    <w:rsid w:val="00295B86"/>
    <w:rsid w:val="0029640F"/>
    <w:rsid w:val="002964F3"/>
    <w:rsid w:val="00297234"/>
    <w:rsid w:val="0029745A"/>
    <w:rsid w:val="00297E0A"/>
    <w:rsid w:val="002A0104"/>
    <w:rsid w:val="002A0FA2"/>
    <w:rsid w:val="002A111C"/>
    <w:rsid w:val="002A1747"/>
    <w:rsid w:val="002A18A5"/>
    <w:rsid w:val="002A211E"/>
    <w:rsid w:val="002A21F0"/>
    <w:rsid w:val="002A3724"/>
    <w:rsid w:val="002A4046"/>
    <w:rsid w:val="002A4243"/>
    <w:rsid w:val="002A591B"/>
    <w:rsid w:val="002A60B6"/>
    <w:rsid w:val="002A6446"/>
    <w:rsid w:val="002A6D30"/>
    <w:rsid w:val="002A6E8D"/>
    <w:rsid w:val="002A7937"/>
    <w:rsid w:val="002B0125"/>
    <w:rsid w:val="002B19BD"/>
    <w:rsid w:val="002B2257"/>
    <w:rsid w:val="002B245B"/>
    <w:rsid w:val="002B2624"/>
    <w:rsid w:val="002B359E"/>
    <w:rsid w:val="002B3F7E"/>
    <w:rsid w:val="002B4725"/>
    <w:rsid w:val="002B49B2"/>
    <w:rsid w:val="002B6347"/>
    <w:rsid w:val="002B6859"/>
    <w:rsid w:val="002B6B91"/>
    <w:rsid w:val="002B7B55"/>
    <w:rsid w:val="002C0383"/>
    <w:rsid w:val="002C038C"/>
    <w:rsid w:val="002C0CA1"/>
    <w:rsid w:val="002C2157"/>
    <w:rsid w:val="002C3CA8"/>
    <w:rsid w:val="002C40A3"/>
    <w:rsid w:val="002C4D88"/>
    <w:rsid w:val="002C607E"/>
    <w:rsid w:val="002C674E"/>
    <w:rsid w:val="002C6E20"/>
    <w:rsid w:val="002D0438"/>
    <w:rsid w:val="002D1594"/>
    <w:rsid w:val="002D243B"/>
    <w:rsid w:val="002D2EB4"/>
    <w:rsid w:val="002D2F69"/>
    <w:rsid w:val="002D3AAA"/>
    <w:rsid w:val="002D3B6B"/>
    <w:rsid w:val="002D4718"/>
    <w:rsid w:val="002D5BC2"/>
    <w:rsid w:val="002D6A2A"/>
    <w:rsid w:val="002D76C0"/>
    <w:rsid w:val="002D78C4"/>
    <w:rsid w:val="002E0FD3"/>
    <w:rsid w:val="002E107B"/>
    <w:rsid w:val="002E1679"/>
    <w:rsid w:val="002E2272"/>
    <w:rsid w:val="002E42EE"/>
    <w:rsid w:val="002E4D55"/>
    <w:rsid w:val="002E5022"/>
    <w:rsid w:val="002E799C"/>
    <w:rsid w:val="002E7A22"/>
    <w:rsid w:val="002F1735"/>
    <w:rsid w:val="002F2309"/>
    <w:rsid w:val="002F30DD"/>
    <w:rsid w:val="002F3819"/>
    <w:rsid w:val="002F4AD7"/>
    <w:rsid w:val="002F589A"/>
    <w:rsid w:val="002F58B5"/>
    <w:rsid w:val="002F62A7"/>
    <w:rsid w:val="002F67C9"/>
    <w:rsid w:val="002F720D"/>
    <w:rsid w:val="002F7770"/>
    <w:rsid w:val="003023E7"/>
    <w:rsid w:val="003031CF"/>
    <w:rsid w:val="00303C03"/>
    <w:rsid w:val="00305204"/>
    <w:rsid w:val="003058C9"/>
    <w:rsid w:val="00305B7D"/>
    <w:rsid w:val="00306FC4"/>
    <w:rsid w:val="003071F7"/>
    <w:rsid w:val="0030776D"/>
    <w:rsid w:val="00307F79"/>
    <w:rsid w:val="00310004"/>
    <w:rsid w:val="00310249"/>
    <w:rsid w:val="00310C76"/>
    <w:rsid w:val="00311262"/>
    <w:rsid w:val="00312825"/>
    <w:rsid w:val="00312B5B"/>
    <w:rsid w:val="00313248"/>
    <w:rsid w:val="003138B1"/>
    <w:rsid w:val="00314B93"/>
    <w:rsid w:val="0031530A"/>
    <w:rsid w:val="00316BCD"/>
    <w:rsid w:val="00316C0F"/>
    <w:rsid w:val="00316DD7"/>
    <w:rsid w:val="0031736B"/>
    <w:rsid w:val="00317D43"/>
    <w:rsid w:val="003227C1"/>
    <w:rsid w:val="0032284C"/>
    <w:rsid w:val="00322C2B"/>
    <w:rsid w:val="003231F7"/>
    <w:rsid w:val="00323498"/>
    <w:rsid w:val="00323D49"/>
    <w:rsid w:val="00324BFE"/>
    <w:rsid w:val="003269CD"/>
    <w:rsid w:val="00326A98"/>
    <w:rsid w:val="00327625"/>
    <w:rsid w:val="00327B9D"/>
    <w:rsid w:val="003322FE"/>
    <w:rsid w:val="0033452A"/>
    <w:rsid w:val="00336D1A"/>
    <w:rsid w:val="00337197"/>
    <w:rsid w:val="00337813"/>
    <w:rsid w:val="00340E66"/>
    <w:rsid w:val="00342580"/>
    <w:rsid w:val="00342F5E"/>
    <w:rsid w:val="00343399"/>
    <w:rsid w:val="00343AF7"/>
    <w:rsid w:val="00343EFB"/>
    <w:rsid w:val="00344314"/>
    <w:rsid w:val="0034434C"/>
    <w:rsid w:val="00345D56"/>
    <w:rsid w:val="003461D7"/>
    <w:rsid w:val="003469A5"/>
    <w:rsid w:val="00347328"/>
    <w:rsid w:val="0034741E"/>
    <w:rsid w:val="0034766E"/>
    <w:rsid w:val="00347759"/>
    <w:rsid w:val="00350098"/>
    <w:rsid w:val="0035049E"/>
    <w:rsid w:val="0035052E"/>
    <w:rsid w:val="00350BBE"/>
    <w:rsid w:val="00351D7C"/>
    <w:rsid w:val="0035202F"/>
    <w:rsid w:val="00352100"/>
    <w:rsid w:val="003558A6"/>
    <w:rsid w:val="00355E59"/>
    <w:rsid w:val="00355FBC"/>
    <w:rsid w:val="003564AC"/>
    <w:rsid w:val="00356C70"/>
    <w:rsid w:val="00357654"/>
    <w:rsid w:val="003602CA"/>
    <w:rsid w:val="00360B05"/>
    <w:rsid w:val="0036109D"/>
    <w:rsid w:val="003615AC"/>
    <w:rsid w:val="00361DAD"/>
    <w:rsid w:val="00361DDB"/>
    <w:rsid w:val="00362890"/>
    <w:rsid w:val="00363390"/>
    <w:rsid w:val="00363A9E"/>
    <w:rsid w:val="00364ADC"/>
    <w:rsid w:val="00364F93"/>
    <w:rsid w:val="00365FF4"/>
    <w:rsid w:val="003662B0"/>
    <w:rsid w:val="00366FC4"/>
    <w:rsid w:val="00370147"/>
    <w:rsid w:val="00370375"/>
    <w:rsid w:val="0037041B"/>
    <w:rsid w:val="003705F0"/>
    <w:rsid w:val="003706E9"/>
    <w:rsid w:val="00370AFC"/>
    <w:rsid w:val="00371224"/>
    <w:rsid w:val="0037123F"/>
    <w:rsid w:val="003728FF"/>
    <w:rsid w:val="00373E2D"/>
    <w:rsid w:val="003752AA"/>
    <w:rsid w:val="003757BD"/>
    <w:rsid w:val="00376E88"/>
    <w:rsid w:val="00377257"/>
    <w:rsid w:val="0037777C"/>
    <w:rsid w:val="003801DF"/>
    <w:rsid w:val="003809B7"/>
    <w:rsid w:val="003809CD"/>
    <w:rsid w:val="00383237"/>
    <w:rsid w:val="003835C7"/>
    <w:rsid w:val="00383706"/>
    <w:rsid w:val="00383DD7"/>
    <w:rsid w:val="0038526C"/>
    <w:rsid w:val="003862D5"/>
    <w:rsid w:val="00390CE2"/>
    <w:rsid w:val="003918F8"/>
    <w:rsid w:val="00393987"/>
    <w:rsid w:val="003953C9"/>
    <w:rsid w:val="003959E1"/>
    <w:rsid w:val="003962A8"/>
    <w:rsid w:val="00396670"/>
    <w:rsid w:val="00396FB4"/>
    <w:rsid w:val="0039762D"/>
    <w:rsid w:val="003A0A6B"/>
    <w:rsid w:val="003A160E"/>
    <w:rsid w:val="003A24D4"/>
    <w:rsid w:val="003A2578"/>
    <w:rsid w:val="003A26B7"/>
    <w:rsid w:val="003A2C12"/>
    <w:rsid w:val="003A2D96"/>
    <w:rsid w:val="003A39B8"/>
    <w:rsid w:val="003A451A"/>
    <w:rsid w:val="003A4838"/>
    <w:rsid w:val="003A4C96"/>
    <w:rsid w:val="003A5DF0"/>
    <w:rsid w:val="003A781C"/>
    <w:rsid w:val="003A7CC7"/>
    <w:rsid w:val="003A7E17"/>
    <w:rsid w:val="003B18D8"/>
    <w:rsid w:val="003B1FF3"/>
    <w:rsid w:val="003B32A4"/>
    <w:rsid w:val="003B3703"/>
    <w:rsid w:val="003B371C"/>
    <w:rsid w:val="003B3C51"/>
    <w:rsid w:val="003B43DA"/>
    <w:rsid w:val="003B58B3"/>
    <w:rsid w:val="003B68E5"/>
    <w:rsid w:val="003B75F4"/>
    <w:rsid w:val="003B78DD"/>
    <w:rsid w:val="003B7E02"/>
    <w:rsid w:val="003C0787"/>
    <w:rsid w:val="003C0F2E"/>
    <w:rsid w:val="003C14E8"/>
    <w:rsid w:val="003C22EA"/>
    <w:rsid w:val="003C2BF2"/>
    <w:rsid w:val="003C33FA"/>
    <w:rsid w:val="003C346A"/>
    <w:rsid w:val="003C441A"/>
    <w:rsid w:val="003C4C15"/>
    <w:rsid w:val="003C5BC4"/>
    <w:rsid w:val="003C63B0"/>
    <w:rsid w:val="003C7F06"/>
    <w:rsid w:val="003D1CA0"/>
    <w:rsid w:val="003D2BFA"/>
    <w:rsid w:val="003D4924"/>
    <w:rsid w:val="003D5036"/>
    <w:rsid w:val="003D5BD8"/>
    <w:rsid w:val="003D6D73"/>
    <w:rsid w:val="003E3A4E"/>
    <w:rsid w:val="003E64AD"/>
    <w:rsid w:val="003E6A1A"/>
    <w:rsid w:val="003E78D8"/>
    <w:rsid w:val="003F0EBA"/>
    <w:rsid w:val="003F26BE"/>
    <w:rsid w:val="003F274A"/>
    <w:rsid w:val="003F3B76"/>
    <w:rsid w:val="003F48E8"/>
    <w:rsid w:val="003F5D79"/>
    <w:rsid w:val="003F65ED"/>
    <w:rsid w:val="003F706D"/>
    <w:rsid w:val="003F7FAC"/>
    <w:rsid w:val="00400199"/>
    <w:rsid w:val="0040030B"/>
    <w:rsid w:val="004004D5"/>
    <w:rsid w:val="004004E2"/>
    <w:rsid w:val="00400E20"/>
    <w:rsid w:val="00401437"/>
    <w:rsid w:val="004019AF"/>
    <w:rsid w:val="00401DAE"/>
    <w:rsid w:val="004039E6"/>
    <w:rsid w:val="00403B47"/>
    <w:rsid w:val="00404231"/>
    <w:rsid w:val="00404F54"/>
    <w:rsid w:val="00405161"/>
    <w:rsid w:val="00405F2A"/>
    <w:rsid w:val="00406D95"/>
    <w:rsid w:val="00406E26"/>
    <w:rsid w:val="004076AA"/>
    <w:rsid w:val="00410457"/>
    <w:rsid w:val="004108C6"/>
    <w:rsid w:val="0041115D"/>
    <w:rsid w:val="00412123"/>
    <w:rsid w:val="00412B29"/>
    <w:rsid w:val="0041310B"/>
    <w:rsid w:val="00413EE3"/>
    <w:rsid w:val="00414C21"/>
    <w:rsid w:val="0041544F"/>
    <w:rsid w:val="00415D2A"/>
    <w:rsid w:val="00416E76"/>
    <w:rsid w:val="00417699"/>
    <w:rsid w:val="004177BA"/>
    <w:rsid w:val="00420173"/>
    <w:rsid w:val="00423DDC"/>
    <w:rsid w:val="00424626"/>
    <w:rsid w:val="00424B61"/>
    <w:rsid w:val="0042748A"/>
    <w:rsid w:val="00430782"/>
    <w:rsid w:val="0043079F"/>
    <w:rsid w:val="0043137F"/>
    <w:rsid w:val="00433471"/>
    <w:rsid w:val="00433652"/>
    <w:rsid w:val="00433BE4"/>
    <w:rsid w:val="0043599D"/>
    <w:rsid w:val="00437596"/>
    <w:rsid w:val="00437DB0"/>
    <w:rsid w:val="004401BC"/>
    <w:rsid w:val="00440261"/>
    <w:rsid w:val="004424FB"/>
    <w:rsid w:val="00443598"/>
    <w:rsid w:val="004436B5"/>
    <w:rsid w:val="004439C0"/>
    <w:rsid w:val="00443D18"/>
    <w:rsid w:val="00443F36"/>
    <w:rsid w:val="004440AE"/>
    <w:rsid w:val="0044490B"/>
    <w:rsid w:val="00444C6C"/>
    <w:rsid w:val="00445582"/>
    <w:rsid w:val="004464FE"/>
    <w:rsid w:val="00451447"/>
    <w:rsid w:val="00451690"/>
    <w:rsid w:val="0045184D"/>
    <w:rsid w:val="00452864"/>
    <w:rsid w:val="004536CD"/>
    <w:rsid w:val="00453F07"/>
    <w:rsid w:val="004578C2"/>
    <w:rsid w:val="0046076F"/>
    <w:rsid w:val="004607F9"/>
    <w:rsid w:val="00460B4E"/>
    <w:rsid w:val="00461953"/>
    <w:rsid w:val="004621CE"/>
    <w:rsid w:val="00462361"/>
    <w:rsid w:val="0046420D"/>
    <w:rsid w:val="00464EF0"/>
    <w:rsid w:val="00465E05"/>
    <w:rsid w:val="004662A6"/>
    <w:rsid w:val="0046668E"/>
    <w:rsid w:val="00466973"/>
    <w:rsid w:val="00466CC6"/>
    <w:rsid w:val="00467C04"/>
    <w:rsid w:val="004705DB"/>
    <w:rsid w:val="0047070B"/>
    <w:rsid w:val="004714E7"/>
    <w:rsid w:val="004719C5"/>
    <w:rsid w:val="00471C50"/>
    <w:rsid w:val="00471CA7"/>
    <w:rsid w:val="00472BF4"/>
    <w:rsid w:val="00473CCC"/>
    <w:rsid w:val="00474794"/>
    <w:rsid w:val="00474C8B"/>
    <w:rsid w:val="00474ECE"/>
    <w:rsid w:val="004757E5"/>
    <w:rsid w:val="0047591A"/>
    <w:rsid w:val="00475BE5"/>
    <w:rsid w:val="00475D15"/>
    <w:rsid w:val="00476483"/>
    <w:rsid w:val="00476CA5"/>
    <w:rsid w:val="00482C17"/>
    <w:rsid w:val="00483906"/>
    <w:rsid w:val="00483F55"/>
    <w:rsid w:val="00484D50"/>
    <w:rsid w:val="004852A1"/>
    <w:rsid w:val="0048567C"/>
    <w:rsid w:val="00485CB9"/>
    <w:rsid w:val="00485E40"/>
    <w:rsid w:val="00486547"/>
    <w:rsid w:val="00486717"/>
    <w:rsid w:val="00486CB4"/>
    <w:rsid w:val="0049010B"/>
    <w:rsid w:val="00491AD7"/>
    <w:rsid w:val="00491BE7"/>
    <w:rsid w:val="00492B6B"/>
    <w:rsid w:val="00492FDF"/>
    <w:rsid w:val="0049354F"/>
    <w:rsid w:val="004936E8"/>
    <w:rsid w:val="00494303"/>
    <w:rsid w:val="004952E5"/>
    <w:rsid w:val="00496725"/>
    <w:rsid w:val="00496726"/>
    <w:rsid w:val="004979DA"/>
    <w:rsid w:val="004A10B9"/>
    <w:rsid w:val="004A1DA3"/>
    <w:rsid w:val="004A2F50"/>
    <w:rsid w:val="004A52E7"/>
    <w:rsid w:val="004A59D0"/>
    <w:rsid w:val="004A649A"/>
    <w:rsid w:val="004B09A9"/>
    <w:rsid w:val="004B15C4"/>
    <w:rsid w:val="004B1A14"/>
    <w:rsid w:val="004B1FC0"/>
    <w:rsid w:val="004B2CA5"/>
    <w:rsid w:val="004B5340"/>
    <w:rsid w:val="004B5A05"/>
    <w:rsid w:val="004B6C56"/>
    <w:rsid w:val="004B7928"/>
    <w:rsid w:val="004B7F1A"/>
    <w:rsid w:val="004C0533"/>
    <w:rsid w:val="004C12E8"/>
    <w:rsid w:val="004C1E34"/>
    <w:rsid w:val="004C371C"/>
    <w:rsid w:val="004C3F3A"/>
    <w:rsid w:val="004C5B32"/>
    <w:rsid w:val="004C620D"/>
    <w:rsid w:val="004C625B"/>
    <w:rsid w:val="004C70A0"/>
    <w:rsid w:val="004D0A5A"/>
    <w:rsid w:val="004D16F9"/>
    <w:rsid w:val="004D2FF7"/>
    <w:rsid w:val="004D301B"/>
    <w:rsid w:val="004D3115"/>
    <w:rsid w:val="004D3A23"/>
    <w:rsid w:val="004D3D9D"/>
    <w:rsid w:val="004D4534"/>
    <w:rsid w:val="004D5C23"/>
    <w:rsid w:val="004D61F1"/>
    <w:rsid w:val="004D6562"/>
    <w:rsid w:val="004D74C5"/>
    <w:rsid w:val="004E0B85"/>
    <w:rsid w:val="004E1178"/>
    <w:rsid w:val="004E4B21"/>
    <w:rsid w:val="004E699E"/>
    <w:rsid w:val="004E736F"/>
    <w:rsid w:val="004E789E"/>
    <w:rsid w:val="004F0829"/>
    <w:rsid w:val="004F0B28"/>
    <w:rsid w:val="004F2A4D"/>
    <w:rsid w:val="004F35FD"/>
    <w:rsid w:val="004F3A87"/>
    <w:rsid w:val="004F4D8E"/>
    <w:rsid w:val="004F5016"/>
    <w:rsid w:val="00500416"/>
    <w:rsid w:val="00500D53"/>
    <w:rsid w:val="00501DA8"/>
    <w:rsid w:val="00501DC1"/>
    <w:rsid w:val="00501E93"/>
    <w:rsid w:val="00502CC8"/>
    <w:rsid w:val="0050561B"/>
    <w:rsid w:val="00505CDF"/>
    <w:rsid w:val="005062DA"/>
    <w:rsid w:val="00506BB1"/>
    <w:rsid w:val="005070B2"/>
    <w:rsid w:val="00507648"/>
    <w:rsid w:val="00507AD3"/>
    <w:rsid w:val="00507B64"/>
    <w:rsid w:val="00510344"/>
    <w:rsid w:val="00510432"/>
    <w:rsid w:val="00510887"/>
    <w:rsid w:val="00510949"/>
    <w:rsid w:val="005109A7"/>
    <w:rsid w:val="00510FA0"/>
    <w:rsid w:val="00511422"/>
    <w:rsid w:val="0051155E"/>
    <w:rsid w:val="005135CA"/>
    <w:rsid w:val="00513772"/>
    <w:rsid w:val="00514BDB"/>
    <w:rsid w:val="00515C4E"/>
    <w:rsid w:val="00515D60"/>
    <w:rsid w:val="00515DCA"/>
    <w:rsid w:val="005167F9"/>
    <w:rsid w:val="00516A30"/>
    <w:rsid w:val="00516CF5"/>
    <w:rsid w:val="00517406"/>
    <w:rsid w:val="00517A06"/>
    <w:rsid w:val="005207C8"/>
    <w:rsid w:val="0052092F"/>
    <w:rsid w:val="00520A31"/>
    <w:rsid w:val="005217F1"/>
    <w:rsid w:val="00521DA2"/>
    <w:rsid w:val="00522D5D"/>
    <w:rsid w:val="00523936"/>
    <w:rsid w:val="005270BD"/>
    <w:rsid w:val="00527261"/>
    <w:rsid w:val="00527C4D"/>
    <w:rsid w:val="00527E61"/>
    <w:rsid w:val="005304AF"/>
    <w:rsid w:val="00531A11"/>
    <w:rsid w:val="00531BAD"/>
    <w:rsid w:val="00531E58"/>
    <w:rsid w:val="0053353C"/>
    <w:rsid w:val="005340CC"/>
    <w:rsid w:val="005341FE"/>
    <w:rsid w:val="0053427A"/>
    <w:rsid w:val="00534896"/>
    <w:rsid w:val="00536FD9"/>
    <w:rsid w:val="005374E2"/>
    <w:rsid w:val="00542D78"/>
    <w:rsid w:val="00543210"/>
    <w:rsid w:val="00543781"/>
    <w:rsid w:val="005438C2"/>
    <w:rsid w:val="00543A31"/>
    <w:rsid w:val="00543D4F"/>
    <w:rsid w:val="005463D3"/>
    <w:rsid w:val="005465B6"/>
    <w:rsid w:val="00551526"/>
    <w:rsid w:val="00551F93"/>
    <w:rsid w:val="0055224E"/>
    <w:rsid w:val="005522B6"/>
    <w:rsid w:val="00552418"/>
    <w:rsid w:val="005527F9"/>
    <w:rsid w:val="005533FA"/>
    <w:rsid w:val="00554DEE"/>
    <w:rsid w:val="00556753"/>
    <w:rsid w:val="005569C6"/>
    <w:rsid w:val="00557E63"/>
    <w:rsid w:val="00560BB7"/>
    <w:rsid w:val="00561612"/>
    <w:rsid w:val="00561F45"/>
    <w:rsid w:val="00562738"/>
    <w:rsid w:val="0056286E"/>
    <w:rsid w:val="0056344D"/>
    <w:rsid w:val="00563CF7"/>
    <w:rsid w:val="00563F26"/>
    <w:rsid w:val="00564100"/>
    <w:rsid w:val="00565890"/>
    <w:rsid w:val="00565893"/>
    <w:rsid w:val="00565F83"/>
    <w:rsid w:val="005661BC"/>
    <w:rsid w:val="0056661F"/>
    <w:rsid w:val="00567422"/>
    <w:rsid w:val="00567C8A"/>
    <w:rsid w:val="00570781"/>
    <w:rsid w:val="00571159"/>
    <w:rsid w:val="0057166C"/>
    <w:rsid w:val="00571C71"/>
    <w:rsid w:val="00571F57"/>
    <w:rsid w:val="00572A5D"/>
    <w:rsid w:val="00573829"/>
    <w:rsid w:val="00573AE1"/>
    <w:rsid w:val="005748DA"/>
    <w:rsid w:val="00574B45"/>
    <w:rsid w:val="00576064"/>
    <w:rsid w:val="0057645C"/>
    <w:rsid w:val="00576A5D"/>
    <w:rsid w:val="00576C25"/>
    <w:rsid w:val="005773F5"/>
    <w:rsid w:val="00577A31"/>
    <w:rsid w:val="00577EE6"/>
    <w:rsid w:val="00580B59"/>
    <w:rsid w:val="00583D6A"/>
    <w:rsid w:val="0058452E"/>
    <w:rsid w:val="0058491C"/>
    <w:rsid w:val="00584E5D"/>
    <w:rsid w:val="0058696E"/>
    <w:rsid w:val="00586A46"/>
    <w:rsid w:val="00586AD1"/>
    <w:rsid w:val="00586AFF"/>
    <w:rsid w:val="0059018A"/>
    <w:rsid w:val="005905BA"/>
    <w:rsid w:val="00592B12"/>
    <w:rsid w:val="00593DD5"/>
    <w:rsid w:val="00595101"/>
    <w:rsid w:val="005955B1"/>
    <w:rsid w:val="005955F2"/>
    <w:rsid w:val="00596740"/>
    <w:rsid w:val="00597732"/>
    <w:rsid w:val="00597C93"/>
    <w:rsid w:val="005A0724"/>
    <w:rsid w:val="005A091F"/>
    <w:rsid w:val="005A0D9B"/>
    <w:rsid w:val="005A1119"/>
    <w:rsid w:val="005A1A15"/>
    <w:rsid w:val="005A2698"/>
    <w:rsid w:val="005A2A18"/>
    <w:rsid w:val="005A3009"/>
    <w:rsid w:val="005A3716"/>
    <w:rsid w:val="005A475C"/>
    <w:rsid w:val="005A4FF0"/>
    <w:rsid w:val="005B0607"/>
    <w:rsid w:val="005B0DE1"/>
    <w:rsid w:val="005B1CB1"/>
    <w:rsid w:val="005B3294"/>
    <w:rsid w:val="005B349A"/>
    <w:rsid w:val="005B3888"/>
    <w:rsid w:val="005B456E"/>
    <w:rsid w:val="005B51F2"/>
    <w:rsid w:val="005B62E4"/>
    <w:rsid w:val="005B663C"/>
    <w:rsid w:val="005B70D6"/>
    <w:rsid w:val="005B76FF"/>
    <w:rsid w:val="005C006E"/>
    <w:rsid w:val="005C007F"/>
    <w:rsid w:val="005C0510"/>
    <w:rsid w:val="005C19B1"/>
    <w:rsid w:val="005C1AB6"/>
    <w:rsid w:val="005C1BB2"/>
    <w:rsid w:val="005C1C65"/>
    <w:rsid w:val="005C2BC2"/>
    <w:rsid w:val="005C40C0"/>
    <w:rsid w:val="005C45A7"/>
    <w:rsid w:val="005C4665"/>
    <w:rsid w:val="005C519F"/>
    <w:rsid w:val="005C5396"/>
    <w:rsid w:val="005C5980"/>
    <w:rsid w:val="005C5B3D"/>
    <w:rsid w:val="005C64F9"/>
    <w:rsid w:val="005C6780"/>
    <w:rsid w:val="005C67E6"/>
    <w:rsid w:val="005C6F3C"/>
    <w:rsid w:val="005C7133"/>
    <w:rsid w:val="005C7BFB"/>
    <w:rsid w:val="005D1302"/>
    <w:rsid w:val="005D2422"/>
    <w:rsid w:val="005D2A70"/>
    <w:rsid w:val="005D2CB8"/>
    <w:rsid w:val="005D3CDA"/>
    <w:rsid w:val="005D41F7"/>
    <w:rsid w:val="005D446D"/>
    <w:rsid w:val="005D5D7F"/>
    <w:rsid w:val="005D68D5"/>
    <w:rsid w:val="005D7258"/>
    <w:rsid w:val="005E1376"/>
    <w:rsid w:val="005E2E23"/>
    <w:rsid w:val="005E40D8"/>
    <w:rsid w:val="005E5423"/>
    <w:rsid w:val="005E587F"/>
    <w:rsid w:val="005E60DC"/>
    <w:rsid w:val="005E6329"/>
    <w:rsid w:val="005E6D10"/>
    <w:rsid w:val="005E767D"/>
    <w:rsid w:val="005F156F"/>
    <w:rsid w:val="005F15CD"/>
    <w:rsid w:val="005F1B3F"/>
    <w:rsid w:val="005F275F"/>
    <w:rsid w:val="005F3C6B"/>
    <w:rsid w:val="005F4C4C"/>
    <w:rsid w:val="005F643E"/>
    <w:rsid w:val="005F650D"/>
    <w:rsid w:val="005F7851"/>
    <w:rsid w:val="005F78A0"/>
    <w:rsid w:val="005F78F7"/>
    <w:rsid w:val="00600342"/>
    <w:rsid w:val="00602024"/>
    <w:rsid w:val="0060225D"/>
    <w:rsid w:val="00603A13"/>
    <w:rsid w:val="00604100"/>
    <w:rsid w:val="006044DC"/>
    <w:rsid w:val="00604F70"/>
    <w:rsid w:val="00605205"/>
    <w:rsid w:val="0060621D"/>
    <w:rsid w:val="00606C5A"/>
    <w:rsid w:val="006071FC"/>
    <w:rsid w:val="00610AC0"/>
    <w:rsid w:val="0061178D"/>
    <w:rsid w:val="00612547"/>
    <w:rsid w:val="00613223"/>
    <w:rsid w:val="00615228"/>
    <w:rsid w:val="00615CE6"/>
    <w:rsid w:val="0061706B"/>
    <w:rsid w:val="00617ACE"/>
    <w:rsid w:val="00617B87"/>
    <w:rsid w:val="00617D09"/>
    <w:rsid w:val="00617E8C"/>
    <w:rsid w:val="00620684"/>
    <w:rsid w:val="00621917"/>
    <w:rsid w:val="006221C2"/>
    <w:rsid w:val="00623B17"/>
    <w:rsid w:val="00623D2F"/>
    <w:rsid w:val="00625107"/>
    <w:rsid w:val="00626EF6"/>
    <w:rsid w:val="00626F68"/>
    <w:rsid w:val="006276AB"/>
    <w:rsid w:val="00630081"/>
    <w:rsid w:val="00632A2B"/>
    <w:rsid w:val="00634980"/>
    <w:rsid w:val="00635301"/>
    <w:rsid w:val="00635FEC"/>
    <w:rsid w:val="006366F0"/>
    <w:rsid w:val="00637B00"/>
    <w:rsid w:val="0064096C"/>
    <w:rsid w:val="00641094"/>
    <w:rsid w:val="00642D41"/>
    <w:rsid w:val="0064349A"/>
    <w:rsid w:val="0064349B"/>
    <w:rsid w:val="006435FD"/>
    <w:rsid w:val="00643655"/>
    <w:rsid w:val="00643912"/>
    <w:rsid w:val="00644499"/>
    <w:rsid w:val="006444A0"/>
    <w:rsid w:val="006445BB"/>
    <w:rsid w:val="006452C5"/>
    <w:rsid w:val="00645375"/>
    <w:rsid w:val="00645977"/>
    <w:rsid w:val="00645DAB"/>
    <w:rsid w:val="00646463"/>
    <w:rsid w:val="0064665F"/>
    <w:rsid w:val="00647E40"/>
    <w:rsid w:val="00650603"/>
    <w:rsid w:val="006506BA"/>
    <w:rsid w:val="00650768"/>
    <w:rsid w:val="00650EA2"/>
    <w:rsid w:val="00651150"/>
    <w:rsid w:val="00651209"/>
    <w:rsid w:val="006536A3"/>
    <w:rsid w:val="00653914"/>
    <w:rsid w:val="00654499"/>
    <w:rsid w:val="00654530"/>
    <w:rsid w:val="00654FED"/>
    <w:rsid w:val="006575D5"/>
    <w:rsid w:val="00657846"/>
    <w:rsid w:val="0066140D"/>
    <w:rsid w:val="00661AD1"/>
    <w:rsid w:val="0066226A"/>
    <w:rsid w:val="00662558"/>
    <w:rsid w:val="00662636"/>
    <w:rsid w:val="00662F30"/>
    <w:rsid w:val="006631E9"/>
    <w:rsid w:val="00663A6A"/>
    <w:rsid w:val="00663FC5"/>
    <w:rsid w:val="00664136"/>
    <w:rsid w:val="006644E7"/>
    <w:rsid w:val="00664AF6"/>
    <w:rsid w:val="006654BB"/>
    <w:rsid w:val="00665616"/>
    <w:rsid w:val="00665722"/>
    <w:rsid w:val="00667ACA"/>
    <w:rsid w:val="00670F77"/>
    <w:rsid w:val="00671C95"/>
    <w:rsid w:val="006725B4"/>
    <w:rsid w:val="00680446"/>
    <w:rsid w:val="00680678"/>
    <w:rsid w:val="00681752"/>
    <w:rsid w:val="00681DDF"/>
    <w:rsid w:val="0068232C"/>
    <w:rsid w:val="00682729"/>
    <w:rsid w:val="00684032"/>
    <w:rsid w:val="006847D4"/>
    <w:rsid w:val="00684E17"/>
    <w:rsid w:val="00685434"/>
    <w:rsid w:val="00686A0E"/>
    <w:rsid w:val="00686F5D"/>
    <w:rsid w:val="00687000"/>
    <w:rsid w:val="006870CA"/>
    <w:rsid w:val="00690CF6"/>
    <w:rsid w:val="00690FE5"/>
    <w:rsid w:val="006911BA"/>
    <w:rsid w:val="00691279"/>
    <w:rsid w:val="006913F0"/>
    <w:rsid w:val="006917A6"/>
    <w:rsid w:val="00692CE6"/>
    <w:rsid w:val="00694320"/>
    <w:rsid w:val="006956E4"/>
    <w:rsid w:val="00696C26"/>
    <w:rsid w:val="00696CA3"/>
    <w:rsid w:val="006A010A"/>
    <w:rsid w:val="006A1D8F"/>
    <w:rsid w:val="006A25E0"/>
    <w:rsid w:val="006A3787"/>
    <w:rsid w:val="006A51CE"/>
    <w:rsid w:val="006A6086"/>
    <w:rsid w:val="006B0B86"/>
    <w:rsid w:val="006B319A"/>
    <w:rsid w:val="006B332C"/>
    <w:rsid w:val="006B3989"/>
    <w:rsid w:val="006B3F28"/>
    <w:rsid w:val="006B44AF"/>
    <w:rsid w:val="006B46B5"/>
    <w:rsid w:val="006B4AB0"/>
    <w:rsid w:val="006B4E70"/>
    <w:rsid w:val="006B6938"/>
    <w:rsid w:val="006B7A28"/>
    <w:rsid w:val="006B7F62"/>
    <w:rsid w:val="006C10FC"/>
    <w:rsid w:val="006C15C6"/>
    <w:rsid w:val="006C171B"/>
    <w:rsid w:val="006C1AB3"/>
    <w:rsid w:val="006C2698"/>
    <w:rsid w:val="006C28B7"/>
    <w:rsid w:val="006C3EDA"/>
    <w:rsid w:val="006C4E5E"/>
    <w:rsid w:val="006C5511"/>
    <w:rsid w:val="006C6190"/>
    <w:rsid w:val="006C6284"/>
    <w:rsid w:val="006C6CB7"/>
    <w:rsid w:val="006C7E2F"/>
    <w:rsid w:val="006D05AE"/>
    <w:rsid w:val="006D0C94"/>
    <w:rsid w:val="006D1143"/>
    <w:rsid w:val="006D1901"/>
    <w:rsid w:val="006D1FEC"/>
    <w:rsid w:val="006D26F1"/>
    <w:rsid w:val="006D28A3"/>
    <w:rsid w:val="006D31F2"/>
    <w:rsid w:val="006D3E73"/>
    <w:rsid w:val="006D49EC"/>
    <w:rsid w:val="006D4E41"/>
    <w:rsid w:val="006D51EE"/>
    <w:rsid w:val="006D5B18"/>
    <w:rsid w:val="006D5BDB"/>
    <w:rsid w:val="006D6719"/>
    <w:rsid w:val="006D6B10"/>
    <w:rsid w:val="006D7320"/>
    <w:rsid w:val="006D7CC3"/>
    <w:rsid w:val="006D7D80"/>
    <w:rsid w:val="006E07EA"/>
    <w:rsid w:val="006E0E70"/>
    <w:rsid w:val="006E17A1"/>
    <w:rsid w:val="006E1B63"/>
    <w:rsid w:val="006E2790"/>
    <w:rsid w:val="006E2A3D"/>
    <w:rsid w:val="006E44FC"/>
    <w:rsid w:val="006E546D"/>
    <w:rsid w:val="006E54EB"/>
    <w:rsid w:val="006E58A7"/>
    <w:rsid w:val="006E7480"/>
    <w:rsid w:val="006E7C44"/>
    <w:rsid w:val="006F0070"/>
    <w:rsid w:val="006F05D4"/>
    <w:rsid w:val="006F240F"/>
    <w:rsid w:val="006F2CBF"/>
    <w:rsid w:val="006F2FC6"/>
    <w:rsid w:val="006F3A19"/>
    <w:rsid w:val="006F3D7B"/>
    <w:rsid w:val="006F5B9B"/>
    <w:rsid w:val="006F619C"/>
    <w:rsid w:val="006F6984"/>
    <w:rsid w:val="006F6BBC"/>
    <w:rsid w:val="006F7E96"/>
    <w:rsid w:val="007003A5"/>
    <w:rsid w:val="00700C9E"/>
    <w:rsid w:val="00700E61"/>
    <w:rsid w:val="00701CA3"/>
    <w:rsid w:val="0070262E"/>
    <w:rsid w:val="00702984"/>
    <w:rsid w:val="00704418"/>
    <w:rsid w:val="007049F9"/>
    <w:rsid w:val="00705EC0"/>
    <w:rsid w:val="0070619A"/>
    <w:rsid w:val="007063E6"/>
    <w:rsid w:val="00706B79"/>
    <w:rsid w:val="00707224"/>
    <w:rsid w:val="00707CFC"/>
    <w:rsid w:val="0071082C"/>
    <w:rsid w:val="007111CC"/>
    <w:rsid w:val="00711237"/>
    <w:rsid w:val="00712706"/>
    <w:rsid w:val="00712AD9"/>
    <w:rsid w:val="00712C4C"/>
    <w:rsid w:val="00712D15"/>
    <w:rsid w:val="007130E1"/>
    <w:rsid w:val="007158CC"/>
    <w:rsid w:val="00716A2A"/>
    <w:rsid w:val="00716A67"/>
    <w:rsid w:val="007179C4"/>
    <w:rsid w:val="00721E71"/>
    <w:rsid w:val="00722251"/>
    <w:rsid w:val="0072251B"/>
    <w:rsid w:val="007230B8"/>
    <w:rsid w:val="00723B35"/>
    <w:rsid w:val="00724DA9"/>
    <w:rsid w:val="00725FC6"/>
    <w:rsid w:val="00726A00"/>
    <w:rsid w:val="00727132"/>
    <w:rsid w:val="00727855"/>
    <w:rsid w:val="00727EB0"/>
    <w:rsid w:val="0073221C"/>
    <w:rsid w:val="007325A7"/>
    <w:rsid w:val="00732823"/>
    <w:rsid w:val="0073357C"/>
    <w:rsid w:val="00736403"/>
    <w:rsid w:val="00736A73"/>
    <w:rsid w:val="00740697"/>
    <w:rsid w:val="0074098A"/>
    <w:rsid w:val="0074177A"/>
    <w:rsid w:val="00741F34"/>
    <w:rsid w:val="0074249E"/>
    <w:rsid w:val="0074289F"/>
    <w:rsid w:val="00743018"/>
    <w:rsid w:val="00743CCD"/>
    <w:rsid w:val="00744583"/>
    <w:rsid w:val="00744CB6"/>
    <w:rsid w:val="00746CC9"/>
    <w:rsid w:val="00750657"/>
    <w:rsid w:val="00750697"/>
    <w:rsid w:val="00750C70"/>
    <w:rsid w:val="00751648"/>
    <w:rsid w:val="00751B94"/>
    <w:rsid w:val="00752289"/>
    <w:rsid w:val="00752408"/>
    <w:rsid w:val="007533F3"/>
    <w:rsid w:val="007550F2"/>
    <w:rsid w:val="0075511D"/>
    <w:rsid w:val="007553DD"/>
    <w:rsid w:val="0075549D"/>
    <w:rsid w:val="007561C7"/>
    <w:rsid w:val="00756CF0"/>
    <w:rsid w:val="00757E6F"/>
    <w:rsid w:val="00760313"/>
    <w:rsid w:val="0076047B"/>
    <w:rsid w:val="00761C20"/>
    <w:rsid w:val="00761F61"/>
    <w:rsid w:val="007620C2"/>
    <w:rsid w:val="00762C1C"/>
    <w:rsid w:val="00762FDE"/>
    <w:rsid w:val="00763385"/>
    <w:rsid w:val="00763E16"/>
    <w:rsid w:val="00764317"/>
    <w:rsid w:val="00764604"/>
    <w:rsid w:val="007658C7"/>
    <w:rsid w:val="00766FCF"/>
    <w:rsid w:val="007676CC"/>
    <w:rsid w:val="007700E4"/>
    <w:rsid w:val="00770B4B"/>
    <w:rsid w:val="00770DF1"/>
    <w:rsid w:val="00771584"/>
    <w:rsid w:val="00773501"/>
    <w:rsid w:val="00773CC0"/>
    <w:rsid w:val="0077430E"/>
    <w:rsid w:val="00774C7D"/>
    <w:rsid w:val="0077531F"/>
    <w:rsid w:val="00776222"/>
    <w:rsid w:val="00776F72"/>
    <w:rsid w:val="007773CC"/>
    <w:rsid w:val="00777A91"/>
    <w:rsid w:val="00780318"/>
    <w:rsid w:val="00780587"/>
    <w:rsid w:val="007812A1"/>
    <w:rsid w:val="00781910"/>
    <w:rsid w:val="00782837"/>
    <w:rsid w:val="00784112"/>
    <w:rsid w:val="007843EC"/>
    <w:rsid w:val="00785D4C"/>
    <w:rsid w:val="007878F1"/>
    <w:rsid w:val="00787AA7"/>
    <w:rsid w:val="007916B1"/>
    <w:rsid w:val="007916E9"/>
    <w:rsid w:val="00791DF6"/>
    <w:rsid w:val="00792FF6"/>
    <w:rsid w:val="0079304B"/>
    <w:rsid w:val="00794029"/>
    <w:rsid w:val="007946D1"/>
    <w:rsid w:val="00794F2D"/>
    <w:rsid w:val="00795523"/>
    <w:rsid w:val="0079563C"/>
    <w:rsid w:val="00795718"/>
    <w:rsid w:val="0079578A"/>
    <w:rsid w:val="00797195"/>
    <w:rsid w:val="007A0DFD"/>
    <w:rsid w:val="007A2CBE"/>
    <w:rsid w:val="007A43CD"/>
    <w:rsid w:val="007A4560"/>
    <w:rsid w:val="007A5AC7"/>
    <w:rsid w:val="007A6A02"/>
    <w:rsid w:val="007A75F4"/>
    <w:rsid w:val="007B0090"/>
    <w:rsid w:val="007B02CD"/>
    <w:rsid w:val="007B1344"/>
    <w:rsid w:val="007B2BBA"/>
    <w:rsid w:val="007B3031"/>
    <w:rsid w:val="007B312A"/>
    <w:rsid w:val="007B4488"/>
    <w:rsid w:val="007B47F1"/>
    <w:rsid w:val="007B4E12"/>
    <w:rsid w:val="007B65E8"/>
    <w:rsid w:val="007B67DD"/>
    <w:rsid w:val="007B6D4B"/>
    <w:rsid w:val="007B6D80"/>
    <w:rsid w:val="007C1BE7"/>
    <w:rsid w:val="007C1EA2"/>
    <w:rsid w:val="007C2813"/>
    <w:rsid w:val="007C29AC"/>
    <w:rsid w:val="007C2B70"/>
    <w:rsid w:val="007C34A9"/>
    <w:rsid w:val="007C3B25"/>
    <w:rsid w:val="007C4220"/>
    <w:rsid w:val="007C4E49"/>
    <w:rsid w:val="007C52A3"/>
    <w:rsid w:val="007C5E91"/>
    <w:rsid w:val="007C69D6"/>
    <w:rsid w:val="007C6CAE"/>
    <w:rsid w:val="007C6FDA"/>
    <w:rsid w:val="007D0CE0"/>
    <w:rsid w:val="007D1372"/>
    <w:rsid w:val="007D1692"/>
    <w:rsid w:val="007D1698"/>
    <w:rsid w:val="007D1ADB"/>
    <w:rsid w:val="007D1B65"/>
    <w:rsid w:val="007D1BA0"/>
    <w:rsid w:val="007D2CB6"/>
    <w:rsid w:val="007D3D49"/>
    <w:rsid w:val="007D4D14"/>
    <w:rsid w:val="007D56FB"/>
    <w:rsid w:val="007D789D"/>
    <w:rsid w:val="007E0064"/>
    <w:rsid w:val="007E00C1"/>
    <w:rsid w:val="007E01DB"/>
    <w:rsid w:val="007E0974"/>
    <w:rsid w:val="007E0F86"/>
    <w:rsid w:val="007E1044"/>
    <w:rsid w:val="007E1B9F"/>
    <w:rsid w:val="007E27C2"/>
    <w:rsid w:val="007E2994"/>
    <w:rsid w:val="007E4515"/>
    <w:rsid w:val="007E5B59"/>
    <w:rsid w:val="007E5C00"/>
    <w:rsid w:val="007E6A61"/>
    <w:rsid w:val="007E7672"/>
    <w:rsid w:val="007E7AA0"/>
    <w:rsid w:val="007F1238"/>
    <w:rsid w:val="007F2154"/>
    <w:rsid w:val="007F2DA8"/>
    <w:rsid w:val="007F4315"/>
    <w:rsid w:val="007F4EB0"/>
    <w:rsid w:val="007F4EF0"/>
    <w:rsid w:val="007F531D"/>
    <w:rsid w:val="007F7186"/>
    <w:rsid w:val="007F7CD1"/>
    <w:rsid w:val="0080031D"/>
    <w:rsid w:val="008008DF"/>
    <w:rsid w:val="008025D1"/>
    <w:rsid w:val="008030A9"/>
    <w:rsid w:val="008054EE"/>
    <w:rsid w:val="00806152"/>
    <w:rsid w:val="008075AF"/>
    <w:rsid w:val="0080775B"/>
    <w:rsid w:val="00807D28"/>
    <w:rsid w:val="00810095"/>
    <w:rsid w:val="00811042"/>
    <w:rsid w:val="0081291E"/>
    <w:rsid w:val="008130B3"/>
    <w:rsid w:val="00813A9C"/>
    <w:rsid w:val="00814EF4"/>
    <w:rsid w:val="0081517F"/>
    <w:rsid w:val="00815B2F"/>
    <w:rsid w:val="00817850"/>
    <w:rsid w:val="008200F0"/>
    <w:rsid w:val="0082027D"/>
    <w:rsid w:val="00820B8E"/>
    <w:rsid w:val="00821CCB"/>
    <w:rsid w:val="008227F3"/>
    <w:rsid w:val="00823563"/>
    <w:rsid w:val="00823B9E"/>
    <w:rsid w:val="00823C3A"/>
    <w:rsid w:val="00824BE3"/>
    <w:rsid w:val="00824E92"/>
    <w:rsid w:val="00827053"/>
    <w:rsid w:val="00827868"/>
    <w:rsid w:val="0082798C"/>
    <w:rsid w:val="00827B33"/>
    <w:rsid w:val="00827E61"/>
    <w:rsid w:val="00830FE2"/>
    <w:rsid w:val="00831084"/>
    <w:rsid w:val="00831107"/>
    <w:rsid w:val="008314C3"/>
    <w:rsid w:val="00831E4A"/>
    <w:rsid w:val="00831EE6"/>
    <w:rsid w:val="00831F55"/>
    <w:rsid w:val="00832B8C"/>
    <w:rsid w:val="00833620"/>
    <w:rsid w:val="00833EEA"/>
    <w:rsid w:val="00834DE8"/>
    <w:rsid w:val="00835519"/>
    <w:rsid w:val="00836503"/>
    <w:rsid w:val="00837142"/>
    <w:rsid w:val="00837A69"/>
    <w:rsid w:val="00837BD0"/>
    <w:rsid w:val="00840985"/>
    <w:rsid w:val="00840AED"/>
    <w:rsid w:val="00840FAC"/>
    <w:rsid w:val="00841397"/>
    <w:rsid w:val="008416BF"/>
    <w:rsid w:val="00841743"/>
    <w:rsid w:val="00841DBE"/>
    <w:rsid w:val="008422CF"/>
    <w:rsid w:val="00842627"/>
    <w:rsid w:val="00842D5F"/>
    <w:rsid w:val="008432AF"/>
    <w:rsid w:val="00843889"/>
    <w:rsid w:val="00843C10"/>
    <w:rsid w:val="00843CD0"/>
    <w:rsid w:val="00843F29"/>
    <w:rsid w:val="0084761F"/>
    <w:rsid w:val="0085051F"/>
    <w:rsid w:val="00850667"/>
    <w:rsid w:val="00850C30"/>
    <w:rsid w:val="00851151"/>
    <w:rsid w:val="0085122B"/>
    <w:rsid w:val="0085131F"/>
    <w:rsid w:val="00852733"/>
    <w:rsid w:val="00852FBE"/>
    <w:rsid w:val="0085399B"/>
    <w:rsid w:val="00854158"/>
    <w:rsid w:val="00854195"/>
    <w:rsid w:val="00854918"/>
    <w:rsid w:val="00855467"/>
    <w:rsid w:val="0085636B"/>
    <w:rsid w:val="00856A74"/>
    <w:rsid w:val="00856B5A"/>
    <w:rsid w:val="00857B92"/>
    <w:rsid w:val="00860BDB"/>
    <w:rsid w:val="00860CFF"/>
    <w:rsid w:val="00861ACF"/>
    <w:rsid w:val="00863128"/>
    <w:rsid w:val="00863A35"/>
    <w:rsid w:val="00863A6A"/>
    <w:rsid w:val="008654CE"/>
    <w:rsid w:val="00865E7F"/>
    <w:rsid w:val="00866072"/>
    <w:rsid w:val="008667C5"/>
    <w:rsid w:val="00866E22"/>
    <w:rsid w:val="0086703D"/>
    <w:rsid w:val="00867CD1"/>
    <w:rsid w:val="00871737"/>
    <w:rsid w:val="0087382D"/>
    <w:rsid w:val="0087422C"/>
    <w:rsid w:val="00874C1B"/>
    <w:rsid w:val="00875320"/>
    <w:rsid w:val="00877C3F"/>
    <w:rsid w:val="0088032E"/>
    <w:rsid w:val="008803DB"/>
    <w:rsid w:val="008813CE"/>
    <w:rsid w:val="00881EA9"/>
    <w:rsid w:val="00882E4D"/>
    <w:rsid w:val="00883352"/>
    <w:rsid w:val="00883CD9"/>
    <w:rsid w:val="0088452E"/>
    <w:rsid w:val="008848F1"/>
    <w:rsid w:val="008850E7"/>
    <w:rsid w:val="00885E29"/>
    <w:rsid w:val="00886E5B"/>
    <w:rsid w:val="00887756"/>
    <w:rsid w:val="00887BD7"/>
    <w:rsid w:val="00890266"/>
    <w:rsid w:val="00890BC9"/>
    <w:rsid w:val="008915F5"/>
    <w:rsid w:val="00891A97"/>
    <w:rsid w:val="0089288E"/>
    <w:rsid w:val="00892E6E"/>
    <w:rsid w:val="00893EF3"/>
    <w:rsid w:val="008951AF"/>
    <w:rsid w:val="00895914"/>
    <w:rsid w:val="00897501"/>
    <w:rsid w:val="00897605"/>
    <w:rsid w:val="00897792"/>
    <w:rsid w:val="008A08D7"/>
    <w:rsid w:val="008A1771"/>
    <w:rsid w:val="008A2108"/>
    <w:rsid w:val="008A22F5"/>
    <w:rsid w:val="008A3693"/>
    <w:rsid w:val="008A395D"/>
    <w:rsid w:val="008A459C"/>
    <w:rsid w:val="008A4BB5"/>
    <w:rsid w:val="008A4CE9"/>
    <w:rsid w:val="008A50E7"/>
    <w:rsid w:val="008A5A62"/>
    <w:rsid w:val="008A5B41"/>
    <w:rsid w:val="008A6E94"/>
    <w:rsid w:val="008A7757"/>
    <w:rsid w:val="008A7C0E"/>
    <w:rsid w:val="008B01C9"/>
    <w:rsid w:val="008B21A6"/>
    <w:rsid w:val="008B3122"/>
    <w:rsid w:val="008B430B"/>
    <w:rsid w:val="008B4AA8"/>
    <w:rsid w:val="008B64B6"/>
    <w:rsid w:val="008B6938"/>
    <w:rsid w:val="008B6E6B"/>
    <w:rsid w:val="008B71D2"/>
    <w:rsid w:val="008B7730"/>
    <w:rsid w:val="008B78B0"/>
    <w:rsid w:val="008B7CBB"/>
    <w:rsid w:val="008C1322"/>
    <w:rsid w:val="008C19DD"/>
    <w:rsid w:val="008C1D4E"/>
    <w:rsid w:val="008C2B74"/>
    <w:rsid w:val="008C356B"/>
    <w:rsid w:val="008C407C"/>
    <w:rsid w:val="008C40D1"/>
    <w:rsid w:val="008C420C"/>
    <w:rsid w:val="008C4C3E"/>
    <w:rsid w:val="008C592D"/>
    <w:rsid w:val="008C6354"/>
    <w:rsid w:val="008C66FD"/>
    <w:rsid w:val="008C73D6"/>
    <w:rsid w:val="008C759F"/>
    <w:rsid w:val="008D2D0A"/>
    <w:rsid w:val="008D3351"/>
    <w:rsid w:val="008D3F0E"/>
    <w:rsid w:val="008D44B0"/>
    <w:rsid w:val="008D625B"/>
    <w:rsid w:val="008D6DF9"/>
    <w:rsid w:val="008D6EB9"/>
    <w:rsid w:val="008D7941"/>
    <w:rsid w:val="008E05EE"/>
    <w:rsid w:val="008E0A03"/>
    <w:rsid w:val="008E1DEB"/>
    <w:rsid w:val="008E24C4"/>
    <w:rsid w:val="008E382A"/>
    <w:rsid w:val="008E7024"/>
    <w:rsid w:val="008E778B"/>
    <w:rsid w:val="008E79EC"/>
    <w:rsid w:val="008F0E2C"/>
    <w:rsid w:val="008F225C"/>
    <w:rsid w:val="008F3569"/>
    <w:rsid w:val="008F3D5F"/>
    <w:rsid w:val="008F404F"/>
    <w:rsid w:val="008F43E5"/>
    <w:rsid w:val="008F4673"/>
    <w:rsid w:val="008F5AB5"/>
    <w:rsid w:val="008F637C"/>
    <w:rsid w:val="008F6868"/>
    <w:rsid w:val="009008FB"/>
    <w:rsid w:val="00900C5C"/>
    <w:rsid w:val="00900D6D"/>
    <w:rsid w:val="00900EE9"/>
    <w:rsid w:val="00901075"/>
    <w:rsid w:val="00902D87"/>
    <w:rsid w:val="00903FAC"/>
    <w:rsid w:val="0090437E"/>
    <w:rsid w:val="00904ECC"/>
    <w:rsid w:val="0090547D"/>
    <w:rsid w:val="00905488"/>
    <w:rsid w:val="0090746E"/>
    <w:rsid w:val="009116E7"/>
    <w:rsid w:val="009117F6"/>
    <w:rsid w:val="00911E67"/>
    <w:rsid w:val="009124E0"/>
    <w:rsid w:val="00913348"/>
    <w:rsid w:val="0091408D"/>
    <w:rsid w:val="009143F3"/>
    <w:rsid w:val="00915185"/>
    <w:rsid w:val="00916D1E"/>
    <w:rsid w:val="009173B3"/>
    <w:rsid w:val="00917C1A"/>
    <w:rsid w:val="00917F10"/>
    <w:rsid w:val="00921231"/>
    <w:rsid w:val="00921CB3"/>
    <w:rsid w:val="009222C2"/>
    <w:rsid w:val="00922B8E"/>
    <w:rsid w:val="00922F6D"/>
    <w:rsid w:val="00923686"/>
    <w:rsid w:val="00923988"/>
    <w:rsid w:val="00924AF5"/>
    <w:rsid w:val="00924BF6"/>
    <w:rsid w:val="00924CB8"/>
    <w:rsid w:val="009252E0"/>
    <w:rsid w:val="009267EA"/>
    <w:rsid w:val="00927819"/>
    <w:rsid w:val="00927E1C"/>
    <w:rsid w:val="009304F3"/>
    <w:rsid w:val="0093097D"/>
    <w:rsid w:val="00930AD9"/>
    <w:rsid w:val="009358C4"/>
    <w:rsid w:val="00935B3A"/>
    <w:rsid w:val="009367D1"/>
    <w:rsid w:val="00936FCB"/>
    <w:rsid w:val="0093774C"/>
    <w:rsid w:val="00937A8E"/>
    <w:rsid w:val="00940ABF"/>
    <w:rsid w:val="009414EB"/>
    <w:rsid w:val="00942B0A"/>
    <w:rsid w:val="009441B9"/>
    <w:rsid w:val="00944BDD"/>
    <w:rsid w:val="009462C2"/>
    <w:rsid w:val="00946CD8"/>
    <w:rsid w:val="00947A65"/>
    <w:rsid w:val="009516E6"/>
    <w:rsid w:val="00951D91"/>
    <w:rsid w:val="00953292"/>
    <w:rsid w:val="0095416A"/>
    <w:rsid w:val="009541C0"/>
    <w:rsid w:val="009557BF"/>
    <w:rsid w:val="00955C17"/>
    <w:rsid w:val="00955E8F"/>
    <w:rsid w:val="00957F5C"/>
    <w:rsid w:val="009606E7"/>
    <w:rsid w:val="00960773"/>
    <w:rsid w:val="00960C0A"/>
    <w:rsid w:val="00960F1C"/>
    <w:rsid w:val="00961435"/>
    <w:rsid w:val="00962CFB"/>
    <w:rsid w:val="009647AC"/>
    <w:rsid w:val="00964862"/>
    <w:rsid w:val="00964A13"/>
    <w:rsid w:val="009651B0"/>
    <w:rsid w:val="009664E4"/>
    <w:rsid w:val="00967C00"/>
    <w:rsid w:val="009709F8"/>
    <w:rsid w:val="00971161"/>
    <w:rsid w:val="00971859"/>
    <w:rsid w:val="009726D2"/>
    <w:rsid w:val="00974DFB"/>
    <w:rsid w:val="00975CC4"/>
    <w:rsid w:val="009771CA"/>
    <w:rsid w:val="00977699"/>
    <w:rsid w:val="00980504"/>
    <w:rsid w:val="009806DE"/>
    <w:rsid w:val="00980C47"/>
    <w:rsid w:val="0098123F"/>
    <w:rsid w:val="00982C5D"/>
    <w:rsid w:val="00984D35"/>
    <w:rsid w:val="0098551C"/>
    <w:rsid w:val="00985705"/>
    <w:rsid w:val="00985901"/>
    <w:rsid w:val="0098598F"/>
    <w:rsid w:val="00985F03"/>
    <w:rsid w:val="00986939"/>
    <w:rsid w:val="009870F8"/>
    <w:rsid w:val="00990039"/>
    <w:rsid w:val="00990FDC"/>
    <w:rsid w:val="00991A88"/>
    <w:rsid w:val="009924C8"/>
    <w:rsid w:val="009943EE"/>
    <w:rsid w:val="0099482A"/>
    <w:rsid w:val="00995458"/>
    <w:rsid w:val="00995614"/>
    <w:rsid w:val="00995C2C"/>
    <w:rsid w:val="00996D18"/>
    <w:rsid w:val="00997B44"/>
    <w:rsid w:val="009A0D9C"/>
    <w:rsid w:val="009A2F11"/>
    <w:rsid w:val="009A2FD0"/>
    <w:rsid w:val="009A3098"/>
    <w:rsid w:val="009A32B5"/>
    <w:rsid w:val="009A33B7"/>
    <w:rsid w:val="009A3E35"/>
    <w:rsid w:val="009A4FC6"/>
    <w:rsid w:val="009A5DA4"/>
    <w:rsid w:val="009A5E60"/>
    <w:rsid w:val="009A5F34"/>
    <w:rsid w:val="009A6047"/>
    <w:rsid w:val="009B0819"/>
    <w:rsid w:val="009B1C19"/>
    <w:rsid w:val="009B3A91"/>
    <w:rsid w:val="009B495A"/>
    <w:rsid w:val="009B4DD3"/>
    <w:rsid w:val="009B5483"/>
    <w:rsid w:val="009B5692"/>
    <w:rsid w:val="009B5DF8"/>
    <w:rsid w:val="009B67D8"/>
    <w:rsid w:val="009B67F3"/>
    <w:rsid w:val="009B6ADB"/>
    <w:rsid w:val="009B74D5"/>
    <w:rsid w:val="009B7AE2"/>
    <w:rsid w:val="009B7CAF"/>
    <w:rsid w:val="009C07E5"/>
    <w:rsid w:val="009C09E7"/>
    <w:rsid w:val="009C1A8E"/>
    <w:rsid w:val="009C3065"/>
    <w:rsid w:val="009C34FB"/>
    <w:rsid w:val="009C38E5"/>
    <w:rsid w:val="009C395F"/>
    <w:rsid w:val="009C39BB"/>
    <w:rsid w:val="009C3DC0"/>
    <w:rsid w:val="009C4A11"/>
    <w:rsid w:val="009C5BCF"/>
    <w:rsid w:val="009C6221"/>
    <w:rsid w:val="009C78E8"/>
    <w:rsid w:val="009D25C1"/>
    <w:rsid w:val="009D2689"/>
    <w:rsid w:val="009D2C03"/>
    <w:rsid w:val="009D2F90"/>
    <w:rsid w:val="009D34C4"/>
    <w:rsid w:val="009D3913"/>
    <w:rsid w:val="009D3F3A"/>
    <w:rsid w:val="009D4120"/>
    <w:rsid w:val="009D51B0"/>
    <w:rsid w:val="009D5CA4"/>
    <w:rsid w:val="009D5E35"/>
    <w:rsid w:val="009D60AD"/>
    <w:rsid w:val="009D6F1C"/>
    <w:rsid w:val="009E06E3"/>
    <w:rsid w:val="009E1F1B"/>
    <w:rsid w:val="009E20AF"/>
    <w:rsid w:val="009E20F9"/>
    <w:rsid w:val="009E2B40"/>
    <w:rsid w:val="009E3044"/>
    <w:rsid w:val="009E3487"/>
    <w:rsid w:val="009E37F3"/>
    <w:rsid w:val="009E393C"/>
    <w:rsid w:val="009E40B3"/>
    <w:rsid w:val="009E4595"/>
    <w:rsid w:val="009E580C"/>
    <w:rsid w:val="009E5CA4"/>
    <w:rsid w:val="009E6A0A"/>
    <w:rsid w:val="009E6F93"/>
    <w:rsid w:val="009E725F"/>
    <w:rsid w:val="009F0FE8"/>
    <w:rsid w:val="009F13D8"/>
    <w:rsid w:val="009F19C6"/>
    <w:rsid w:val="009F1ED3"/>
    <w:rsid w:val="009F254A"/>
    <w:rsid w:val="009F2BBC"/>
    <w:rsid w:val="009F33AB"/>
    <w:rsid w:val="009F3766"/>
    <w:rsid w:val="009F5527"/>
    <w:rsid w:val="009F5EBC"/>
    <w:rsid w:val="009F6982"/>
    <w:rsid w:val="009F6B61"/>
    <w:rsid w:val="009F714C"/>
    <w:rsid w:val="009F7247"/>
    <w:rsid w:val="009F72BA"/>
    <w:rsid w:val="009F75EE"/>
    <w:rsid w:val="00A004D4"/>
    <w:rsid w:val="00A02763"/>
    <w:rsid w:val="00A0329B"/>
    <w:rsid w:val="00A03D69"/>
    <w:rsid w:val="00A0429B"/>
    <w:rsid w:val="00A04527"/>
    <w:rsid w:val="00A045F5"/>
    <w:rsid w:val="00A053C9"/>
    <w:rsid w:val="00A06672"/>
    <w:rsid w:val="00A074A6"/>
    <w:rsid w:val="00A07A3E"/>
    <w:rsid w:val="00A10660"/>
    <w:rsid w:val="00A1081F"/>
    <w:rsid w:val="00A10D53"/>
    <w:rsid w:val="00A10D67"/>
    <w:rsid w:val="00A1197E"/>
    <w:rsid w:val="00A11D71"/>
    <w:rsid w:val="00A12068"/>
    <w:rsid w:val="00A1259C"/>
    <w:rsid w:val="00A128F8"/>
    <w:rsid w:val="00A13396"/>
    <w:rsid w:val="00A134A6"/>
    <w:rsid w:val="00A13CC7"/>
    <w:rsid w:val="00A141B6"/>
    <w:rsid w:val="00A14882"/>
    <w:rsid w:val="00A15568"/>
    <w:rsid w:val="00A160B8"/>
    <w:rsid w:val="00A170B8"/>
    <w:rsid w:val="00A20385"/>
    <w:rsid w:val="00A22E0E"/>
    <w:rsid w:val="00A24BC5"/>
    <w:rsid w:val="00A26F36"/>
    <w:rsid w:val="00A27924"/>
    <w:rsid w:val="00A3294F"/>
    <w:rsid w:val="00A33DE7"/>
    <w:rsid w:val="00A344BC"/>
    <w:rsid w:val="00A36602"/>
    <w:rsid w:val="00A36964"/>
    <w:rsid w:val="00A37002"/>
    <w:rsid w:val="00A379A0"/>
    <w:rsid w:val="00A37E8E"/>
    <w:rsid w:val="00A40FE2"/>
    <w:rsid w:val="00A41EFB"/>
    <w:rsid w:val="00A4307F"/>
    <w:rsid w:val="00A43349"/>
    <w:rsid w:val="00A445DA"/>
    <w:rsid w:val="00A446D8"/>
    <w:rsid w:val="00A446FF"/>
    <w:rsid w:val="00A44C40"/>
    <w:rsid w:val="00A454F4"/>
    <w:rsid w:val="00A458A5"/>
    <w:rsid w:val="00A45916"/>
    <w:rsid w:val="00A45D33"/>
    <w:rsid w:val="00A47706"/>
    <w:rsid w:val="00A5096B"/>
    <w:rsid w:val="00A50A9A"/>
    <w:rsid w:val="00A515E6"/>
    <w:rsid w:val="00A516F2"/>
    <w:rsid w:val="00A533BC"/>
    <w:rsid w:val="00A53828"/>
    <w:rsid w:val="00A53F45"/>
    <w:rsid w:val="00A549AD"/>
    <w:rsid w:val="00A54AEB"/>
    <w:rsid w:val="00A559BB"/>
    <w:rsid w:val="00A559E6"/>
    <w:rsid w:val="00A5685B"/>
    <w:rsid w:val="00A61CAF"/>
    <w:rsid w:val="00A6248B"/>
    <w:rsid w:val="00A632E9"/>
    <w:rsid w:val="00A6496D"/>
    <w:rsid w:val="00A6589D"/>
    <w:rsid w:val="00A6602B"/>
    <w:rsid w:val="00A66389"/>
    <w:rsid w:val="00A66F36"/>
    <w:rsid w:val="00A6754F"/>
    <w:rsid w:val="00A67928"/>
    <w:rsid w:val="00A706AF"/>
    <w:rsid w:val="00A70BD5"/>
    <w:rsid w:val="00A70F09"/>
    <w:rsid w:val="00A7107F"/>
    <w:rsid w:val="00A72E81"/>
    <w:rsid w:val="00A73954"/>
    <w:rsid w:val="00A75829"/>
    <w:rsid w:val="00A75A88"/>
    <w:rsid w:val="00A75D5B"/>
    <w:rsid w:val="00A762DA"/>
    <w:rsid w:val="00A764A1"/>
    <w:rsid w:val="00A76E46"/>
    <w:rsid w:val="00A773C8"/>
    <w:rsid w:val="00A8169A"/>
    <w:rsid w:val="00A8261F"/>
    <w:rsid w:val="00A83223"/>
    <w:rsid w:val="00A8371B"/>
    <w:rsid w:val="00A83B65"/>
    <w:rsid w:val="00A8427C"/>
    <w:rsid w:val="00A85615"/>
    <w:rsid w:val="00A85C26"/>
    <w:rsid w:val="00A86DCD"/>
    <w:rsid w:val="00A87257"/>
    <w:rsid w:val="00A87C80"/>
    <w:rsid w:val="00A90640"/>
    <w:rsid w:val="00A90B08"/>
    <w:rsid w:val="00A91105"/>
    <w:rsid w:val="00A91EC1"/>
    <w:rsid w:val="00A92957"/>
    <w:rsid w:val="00A9314C"/>
    <w:rsid w:val="00A93259"/>
    <w:rsid w:val="00A937DE"/>
    <w:rsid w:val="00A947F3"/>
    <w:rsid w:val="00A9563A"/>
    <w:rsid w:val="00A95945"/>
    <w:rsid w:val="00A95E42"/>
    <w:rsid w:val="00A976BB"/>
    <w:rsid w:val="00AA0F75"/>
    <w:rsid w:val="00AA10B2"/>
    <w:rsid w:val="00AA1BC7"/>
    <w:rsid w:val="00AA2496"/>
    <w:rsid w:val="00AA258C"/>
    <w:rsid w:val="00AA2D4B"/>
    <w:rsid w:val="00AA3241"/>
    <w:rsid w:val="00AA38B5"/>
    <w:rsid w:val="00AA6988"/>
    <w:rsid w:val="00AA6DD9"/>
    <w:rsid w:val="00AA72F0"/>
    <w:rsid w:val="00AA7491"/>
    <w:rsid w:val="00AA7566"/>
    <w:rsid w:val="00AB279D"/>
    <w:rsid w:val="00AB379B"/>
    <w:rsid w:val="00AB396E"/>
    <w:rsid w:val="00AB4839"/>
    <w:rsid w:val="00AB4A09"/>
    <w:rsid w:val="00AB5318"/>
    <w:rsid w:val="00AB5DE2"/>
    <w:rsid w:val="00AB6D3F"/>
    <w:rsid w:val="00AB79E1"/>
    <w:rsid w:val="00AB7AAB"/>
    <w:rsid w:val="00AC0A00"/>
    <w:rsid w:val="00AC11ED"/>
    <w:rsid w:val="00AC1460"/>
    <w:rsid w:val="00AC1F44"/>
    <w:rsid w:val="00AC3444"/>
    <w:rsid w:val="00AC3C04"/>
    <w:rsid w:val="00AC4979"/>
    <w:rsid w:val="00AC4F13"/>
    <w:rsid w:val="00AC4F2F"/>
    <w:rsid w:val="00AC53E7"/>
    <w:rsid w:val="00AC663E"/>
    <w:rsid w:val="00AC6811"/>
    <w:rsid w:val="00AC6C20"/>
    <w:rsid w:val="00AC7CE1"/>
    <w:rsid w:val="00AD001B"/>
    <w:rsid w:val="00AD14B0"/>
    <w:rsid w:val="00AD211A"/>
    <w:rsid w:val="00AD27B6"/>
    <w:rsid w:val="00AD2F75"/>
    <w:rsid w:val="00AD375D"/>
    <w:rsid w:val="00AD3A3A"/>
    <w:rsid w:val="00AD4DE4"/>
    <w:rsid w:val="00AD514D"/>
    <w:rsid w:val="00AD5F9F"/>
    <w:rsid w:val="00AD6854"/>
    <w:rsid w:val="00AE0032"/>
    <w:rsid w:val="00AE027D"/>
    <w:rsid w:val="00AE087D"/>
    <w:rsid w:val="00AE0F11"/>
    <w:rsid w:val="00AE169E"/>
    <w:rsid w:val="00AE1DAD"/>
    <w:rsid w:val="00AE2612"/>
    <w:rsid w:val="00AE3781"/>
    <w:rsid w:val="00AE5DA3"/>
    <w:rsid w:val="00AE77EE"/>
    <w:rsid w:val="00AF00A7"/>
    <w:rsid w:val="00AF06C1"/>
    <w:rsid w:val="00AF0BBD"/>
    <w:rsid w:val="00AF2311"/>
    <w:rsid w:val="00AF2B08"/>
    <w:rsid w:val="00AF3413"/>
    <w:rsid w:val="00AF377A"/>
    <w:rsid w:val="00AF3870"/>
    <w:rsid w:val="00AF3BD7"/>
    <w:rsid w:val="00AF3FB7"/>
    <w:rsid w:val="00AF4865"/>
    <w:rsid w:val="00AF5BD5"/>
    <w:rsid w:val="00B00C55"/>
    <w:rsid w:val="00B039AB"/>
    <w:rsid w:val="00B057A7"/>
    <w:rsid w:val="00B068CA"/>
    <w:rsid w:val="00B06FD0"/>
    <w:rsid w:val="00B1011C"/>
    <w:rsid w:val="00B132C0"/>
    <w:rsid w:val="00B1543C"/>
    <w:rsid w:val="00B157C0"/>
    <w:rsid w:val="00B15C49"/>
    <w:rsid w:val="00B16263"/>
    <w:rsid w:val="00B174DA"/>
    <w:rsid w:val="00B17E4C"/>
    <w:rsid w:val="00B20F4D"/>
    <w:rsid w:val="00B21439"/>
    <w:rsid w:val="00B22041"/>
    <w:rsid w:val="00B22222"/>
    <w:rsid w:val="00B22921"/>
    <w:rsid w:val="00B23408"/>
    <w:rsid w:val="00B23CE1"/>
    <w:rsid w:val="00B23ED4"/>
    <w:rsid w:val="00B23F60"/>
    <w:rsid w:val="00B23F61"/>
    <w:rsid w:val="00B26165"/>
    <w:rsid w:val="00B27847"/>
    <w:rsid w:val="00B2794B"/>
    <w:rsid w:val="00B279F4"/>
    <w:rsid w:val="00B30852"/>
    <w:rsid w:val="00B30A39"/>
    <w:rsid w:val="00B31386"/>
    <w:rsid w:val="00B313D1"/>
    <w:rsid w:val="00B31DFA"/>
    <w:rsid w:val="00B33E08"/>
    <w:rsid w:val="00B37DBE"/>
    <w:rsid w:val="00B40718"/>
    <w:rsid w:val="00B40A53"/>
    <w:rsid w:val="00B40E0F"/>
    <w:rsid w:val="00B449A5"/>
    <w:rsid w:val="00B44D6F"/>
    <w:rsid w:val="00B4548B"/>
    <w:rsid w:val="00B45520"/>
    <w:rsid w:val="00B462FB"/>
    <w:rsid w:val="00B46373"/>
    <w:rsid w:val="00B464D3"/>
    <w:rsid w:val="00B46513"/>
    <w:rsid w:val="00B467F5"/>
    <w:rsid w:val="00B474CA"/>
    <w:rsid w:val="00B477DB"/>
    <w:rsid w:val="00B50445"/>
    <w:rsid w:val="00B505E7"/>
    <w:rsid w:val="00B50FD6"/>
    <w:rsid w:val="00B51525"/>
    <w:rsid w:val="00B51ABC"/>
    <w:rsid w:val="00B53323"/>
    <w:rsid w:val="00B53495"/>
    <w:rsid w:val="00B53E27"/>
    <w:rsid w:val="00B55AF8"/>
    <w:rsid w:val="00B61707"/>
    <w:rsid w:val="00B623C2"/>
    <w:rsid w:val="00B62813"/>
    <w:rsid w:val="00B62C10"/>
    <w:rsid w:val="00B632F2"/>
    <w:rsid w:val="00B635D2"/>
    <w:rsid w:val="00B63A3D"/>
    <w:rsid w:val="00B66074"/>
    <w:rsid w:val="00B674EF"/>
    <w:rsid w:val="00B7036E"/>
    <w:rsid w:val="00B710F7"/>
    <w:rsid w:val="00B71E99"/>
    <w:rsid w:val="00B722C4"/>
    <w:rsid w:val="00B7396C"/>
    <w:rsid w:val="00B73AB2"/>
    <w:rsid w:val="00B7433A"/>
    <w:rsid w:val="00B75725"/>
    <w:rsid w:val="00B75B82"/>
    <w:rsid w:val="00B761D8"/>
    <w:rsid w:val="00B76A67"/>
    <w:rsid w:val="00B77E78"/>
    <w:rsid w:val="00B8035E"/>
    <w:rsid w:val="00B80D07"/>
    <w:rsid w:val="00B80E2C"/>
    <w:rsid w:val="00B82409"/>
    <w:rsid w:val="00B82936"/>
    <w:rsid w:val="00B832C8"/>
    <w:rsid w:val="00B83C2B"/>
    <w:rsid w:val="00B84AE9"/>
    <w:rsid w:val="00B84BD0"/>
    <w:rsid w:val="00B84D8F"/>
    <w:rsid w:val="00B85354"/>
    <w:rsid w:val="00B858E1"/>
    <w:rsid w:val="00B91963"/>
    <w:rsid w:val="00B91D15"/>
    <w:rsid w:val="00B92EB3"/>
    <w:rsid w:val="00B93262"/>
    <w:rsid w:val="00B934C8"/>
    <w:rsid w:val="00B956FF"/>
    <w:rsid w:val="00BA1070"/>
    <w:rsid w:val="00BA39BA"/>
    <w:rsid w:val="00BA437D"/>
    <w:rsid w:val="00BA54B7"/>
    <w:rsid w:val="00BA5998"/>
    <w:rsid w:val="00BA6253"/>
    <w:rsid w:val="00BA6857"/>
    <w:rsid w:val="00BA774A"/>
    <w:rsid w:val="00BB0E91"/>
    <w:rsid w:val="00BB12B6"/>
    <w:rsid w:val="00BB14B4"/>
    <w:rsid w:val="00BB166B"/>
    <w:rsid w:val="00BB1A8A"/>
    <w:rsid w:val="00BB1D8B"/>
    <w:rsid w:val="00BB4555"/>
    <w:rsid w:val="00BB548A"/>
    <w:rsid w:val="00BB5F0D"/>
    <w:rsid w:val="00BB6622"/>
    <w:rsid w:val="00BB72F1"/>
    <w:rsid w:val="00BC08DB"/>
    <w:rsid w:val="00BC1734"/>
    <w:rsid w:val="00BC254D"/>
    <w:rsid w:val="00BC2AE5"/>
    <w:rsid w:val="00BC354F"/>
    <w:rsid w:val="00BC39B3"/>
    <w:rsid w:val="00BC3CD2"/>
    <w:rsid w:val="00BC48B9"/>
    <w:rsid w:val="00BC493D"/>
    <w:rsid w:val="00BC597B"/>
    <w:rsid w:val="00BC5BD3"/>
    <w:rsid w:val="00BC6D5E"/>
    <w:rsid w:val="00BD076B"/>
    <w:rsid w:val="00BD08A3"/>
    <w:rsid w:val="00BD1943"/>
    <w:rsid w:val="00BD1D1D"/>
    <w:rsid w:val="00BD22CC"/>
    <w:rsid w:val="00BD3503"/>
    <w:rsid w:val="00BD4108"/>
    <w:rsid w:val="00BD478C"/>
    <w:rsid w:val="00BD49F8"/>
    <w:rsid w:val="00BD6E20"/>
    <w:rsid w:val="00BD72DD"/>
    <w:rsid w:val="00BD7B17"/>
    <w:rsid w:val="00BD7B3E"/>
    <w:rsid w:val="00BD7D7A"/>
    <w:rsid w:val="00BE0A27"/>
    <w:rsid w:val="00BE0C27"/>
    <w:rsid w:val="00BE1299"/>
    <w:rsid w:val="00BE15E6"/>
    <w:rsid w:val="00BE1D04"/>
    <w:rsid w:val="00BE3916"/>
    <w:rsid w:val="00BE460B"/>
    <w:rsid w:val="00BE4F25"/>
    <w:rsid w:val="00BE55A9"/>
    <w:rsid w:val="00BE57EB"/>
    <w:rsid w:val="00BE5B64"/>
    <w:rsid w:val="00BE5F51"/>
    <w:rsid w:val="00BE6271"/>
    <w:rsid w:val="00BE6CC0"/>
    <w:rsid w:val="00BE70F6"/>
    <w:rsid w:val="00BE74E6"/>
    <w:rsid w:val="00BE7E11"/>
    <w:rsid w:val="00BF1011"/>
    <w:rsid w:val="00BF1C9F"/>
    <w:rsid w:val="00BF2BFF"/>
    <w:rsid w:val="00BF39A3"/>
    <w:rsid w:val="00BF3EA3"/>
    <w:rsid w:val="00BF704E"/>
    <w:rsid w:val="00BF72D4"/>
    <w:rsid w:val="00BF74FD"/>
    <w:rsid w:val="00BF7737"/>
    <w:rsid w:val="00BF7743"/>
    <w:rsid w:val="00BF7A41"/>
    <w:rsid w:val="00C00BEC"/>
    <w:rsid w:val="00C010B4"/>
    <w:rsid w:val="00C020E8"/>
    <w:rsid w:val="00C02544"/>
    <w:rsid w:val="00C02908"/>
    <w:rsid w:val="00C02A2F"/>
    <w:rsid w:val="00C032E5"/>
    <w:rsid w:val="00C036BD"/>
    <w:rsid w:val="00C03C1B"/>
    <w:rsid w:val="00C04086"/>
    <w:rsid w:val="00C04740"/>
    <w:rsid w:val="00C04B69"/>
    <w:rsid w:val="00C04F66"/>
    <w:rsid w:val="00C064AD"/>
    <w:rsid w:val="00C067BD"/>
    <w:rsid w:val="00C0695A"/>
    <w:rsid w:val="00C06CF5"/>
    <w:rsid w:val="00C0733F"/>
    <w:rsid w:val="00C07F43"/>
    <w:rsid w:val="00C100AE"/>
    <w:rsid w:val="00C10714"/>
    <w:rsid w:val="00C113D5"/>
    <w:rsid w:val="00C12B7E"/>
    <w:rsid w:val="00C13B07"/>
    <w:rsid w:val="00C13DE6"/>
    <w:rsid w:val="00C13FB0"/>
    <w:rsid w:val="00C14E94"/>
    <w:rsid w:val="00C14EF8"/>
    <w:rsid w:val="00C14F3B"/>
    <w:rsid w:val="00C154CE"/>
    <w:rsid w:val="00C1562A"/>
    <w:rsid w:val="00C156A3"/>
    <w:rsid w:val="00C166AB"/>
    <w:rsid w:val="00C175D3"/>
    <w:rsid w:val="00C2082C"/>
    <w:rsid w:val="00C20B10"/>
    <w:rsid w:val="00C2175E"/>
    <w:rsid w:val="00C22110"/>
    <w:rsid w:val="00C223A6"/>
    <w:rsid w:val="00C23494"/>
    <w:rsid w:val="00C23604"/>
    <w:rsid w:val="00C23A8F"/>
    <w:rsid w:val="00C23F47"/>
    <w:rsid w:val="00C2566C"/>
    <w:rsid w:val="00C25EA6"/>
    <w:rsid w:val="00C26B2C"/>
    <w:rsid w:val="00C27147"/>
    <w:rsid w:val="00C3014D"/>
    <w:rsid w:val="00C30FC5"/>
    <w:rsid w:val="00C310D8"/>
    <w:rsid w:val="00C322FD"/>
    <w:rsid w:val="00C32CBF"/>
    <w:rsid w:val="00C3429E"/>
    <w:rsid w:val="00C35F6F"/>
    <w:rsid w:val="00C40222"/>
    <w:rsid w:val="00C41B71"/>
    <w:rsid w:val="00C428D1"/>
    <w:rsid w:val="00C42C7B"/>
    <w:rsid w:val="00C4304C"/>
    <w:rsid w:val="00C4489A"/>
    <w:rsid w:val="00C44B8B"/>
    <w:rsid w:val="00C456EB"/>
    <w:rsid w:val="00C464B6"/>
    <w:rsid w:val="00C51689"/>
    <w:rsid w:val="00C51D14"/>
    <w:rsid w:val="00C52A62"/>
    <w:rsid w:val="00C532C5"/>
    <w:rsid w:val="00C53484"/>
    <w:rsid w:val="00C534E2"/>
    <w:rsid w:val="00C53533"/>
    <w:rsid w:val="00C5409D"/>
    <w:rsid w:val="00C54513"/>
    <w:rsid w:val="00C54BEE"/>
    <w:rsid w:val="00C55706"/>
    <w:rsid w:val="00C55A05"/>
    <w:rsid w:val="00C560E8"/>
    <w:rsid w:val="00C567B8"/>
    <w:rsid w:val="00C570B5"/>
    <w:rsid w:val="00C570F7"/>
    <w:rsid w:val="00C572D2"/>
    <w:rsid w:val="00C574A6"/>
    <w:rsid w:val="00C57610"/>
    <w:rsid w:val="00C57669"/>
    <w:rsid w:val="00C57736"/>
    <w:rsid w:val="00C57E21"/>
    <w:rsid w:val="00C60F2F"/>
    <w:rsid w:val="00C62513"/>
    <w:rsid w:val="00C62F52"/>
    <w:rsid w:val="00C62FA4"/>
    <w:rsid w:val="00C634A6"/>
    <w:rsid w:val="00C638EC"/>
    <w:rsid w:val="00C63E94"/>
    <w:rsid w:val="00C64066"/>
    <w:rsid w:val="00C64268"/>
    <w:rsid w:val="00C64977"/>
    <w:rsid w:val="00C649D2"/>
    <w:rsid w:val="00C6501C"/>
    <w:rsid w:val="00C66BFC"/>
    <w:rsid w:val="00C67A49"/>
    <w:rsid w:val="00C67EC0"/>
    <w:rsid w:val="00C7035E"/>
    <w:rsid w:val="00C70B58"/>
    <w:rsid w:val="00C71EBE"/>
    <w:rsid w:val="00C71ECF"/>
    <w:rsid w:val="00C7398D"/>
    <w:rsid w:val="00C743AB"/>
    <w:rsid w:val="00C749FD"/>
    <w:rsid w:val="00C761DF"/>
    <w:rsid w:val="00C771E4"/>
    <w:rsid w:val="00C7792F"/>
    <w:rsid w:val="00C779FD"/>
    <w:rsid w:val="00C80AFA"/>
    <w:rsid w:val="00C811EC"/>
    <w:rsid w:val="00C81D7C"/>
    <w:rsid w:val="00C81EFD"/>
    <w:rsid w:val="00C82921"/>
    <w:rsid w:val="00C82EF2"/>
    <w:rsid w:val="00C832A2"/>
    <w:rsid w:val="00C83373"/>
    <w:rsid w:val="00C83C56"/>
    <w:rsid w:val="00C84232"/>
    <w:rsid w:val="00C8472C"/>
    <w:rsid w:val="00C863B7"/>
    <w:rsid w:val="00C864AC"/>
    <w:rsid w:val="00C869D0"/>
    <w:rsid w:val="00C91216"/>
    <w:rsid w:val="00C91447"/>
    <w:rsid w:val="00C91935"/>
    <w:rsid w:val="00C9204F"/>
    <w:rsid w:val="00C92DC7"/>
    <w:rsid w:val="00C92E77"/>
    <w:rsid w:val="00C931BB"/>
    <w:rsid w:val="00C93545"/>
    <w:rsid w:val="00C93CB5"/>
    <w:rsid w:val="00C9419E"/>
    <w:rsid w:val="00C94400"/>
    <w:rsid w:val="00C94952"/>
    <w:rsid w:val="00C952FE"/>
    <w:rsid w:val="00C954B4"/>
    <w:rsid w:val="00C956E6"/>
    <w:rsid w:val="00C96528"/>
    <w:rsid w:val="00C96716"/>
    <w:rsid w:val="00C968C9"/>
    <w:rsid w:val="00C96A38"/>
    <w:rsid w:val="00C96AD1"/>
    <w:rsid w:val="00C976DA"/>
    <w:rsid w:val="00C97D38"/>
    <w:rsid w:val="00CA057F"/>
    <w:rsid w:val="00CA0AC6"/>
    <w:rsid w:val="00CA202A"/>
    <w:rsid w:val="00CA24A3"/>
    <w:rsid w:val="00CA2EE3"/>
    <w:rsid w:val="00CA33C5"/>
    <w:rsid w:val="00CA3A12"/>
    <w:rsid w:val="00CA41BF"/>
    <w:rsid w:val="00CA5DA3"/>
    <w:rsid w:val="00CA5E12"/>
    <w:rsid w:val="00CA6DC3"/>
    <w:rsid w:val="00CA74E5"/>
    <w:rsid w:val="00CA78C1"/>
    <w:rsid w:val="00CA7ABB"/>
    <w:rsid w:val="00CB0459"/>
    <w:rsid w:val="00CB04A8"/>
    <w:rsid w:val="00CB05C0"/>
    <w:rsid w:val="00CB208B"/>
    <w:rsid w:val="00CB24CB"/>
    <w:rsid w:val="00CB25C5"/>
    <w:rsid w:val="00CB2891"/>
    <w:rsid w:val="00CB354E"/>
    <w:rsid w:val="00CB5856"/>
    <w:rsid w:val="00CB5CB3"/>
    <w:rsid w:val="00CB625A"/>
    <w:rsid w:val="00CB6D3D"/>
    <w:rsid w:val="00CB6D7C"/>
    <w:rsid w:val="00CB6D97"/>
    <w:rsid w:val="00CB71A9"/>
    <w:rsid w:val="00CB7343"/>
    <w:rsid w:val="00CB7981"/>
    <w:rsid w:val="00CB7BEF"/>
    <w:rsid w:val="00CC1DEB"/>
    <w:rsid w:val="00CC3164"/>
    <w:rsid w:val="00CC32AD"/>
    <w:rsid w:val="00CC5522"/>
    <w:rsid w:val="00CC5D4B"/>
    <w:rsid w:val="00CC6313"/>
    <w:rsid w:val="00CD029D"/>
    <w:rsid w:val="00CD041E"/>
    <w:rsid w:val="00CD13D5"/>
    <w:rsid w:val="00CD33DE"/>
    <w:rsid w:val="00CD38A4"/>
    <w:rsid w:val="00CD43CB"/>
    <w:rsid w:val="00CD49E4"/>
    <w:rsid w:val="00CD549C"/>
    <w:rsid w:val="00CD5E48"/>
    <w:rsid w:val="00CE09D6"/>
    <w:rsid w:val="00CE0BAC"/>
    <w:rsid w:val="00CE0BDB"/>
    <w:rsid w:val="00CE12D7"/>
    <w:rsid w:val="00CE2755"/>
    <w:rsid w:val="00CE27EE"/>
    <w:rsid w:val="00CE2A80"/>
    <w:rsid w:val="00CE2E48"/>
    <w:rsid w:val="00CE3321"/>
    <w:rsid w:val="00CE33C6"/>
    <w:rsid w:val="00CE42A7"/>
    <w:rsid w:val="00CE5705"/>
    <w:rsid w:val="00CE5E82"/>
    <w:rsid w:val="00CE7585"/>
    <w:rsid w:val="00CE7696"/>
    <w:rsid w:val="00CF0A87"/>
    <w:rsid w:val="00CF10B8"/>
    <w:rsid w:val="00CF1EF5"/>
    <w:rsid w:val="00CF2E18"/>
    <w:rsid w:val="00CF2E4C"/>
    <w:rsid w:val="00CF3066"/>
    <w:rsid w:val="00CF3897"/>
    <w:rsid w:val="00CF3BED"/>
    <w:rsid w:val="00CF404F"/>
    <w:rsid w:val="00CF5302"/>
    <w:rsid w:val="00CF5DEA"/>
    <w:rsid w:val="00CF6B33"/>
    <w:rsid w:val="00CF784C"/>
    <w:rsid w:val="00CF7B10"/>
    <w:rsid w:val="00CF7FDA"/>
    <w:rsid w:val="00D00076"/>
    <w:rsid w:val="00D00566"/>
    <w:rsid w:val="00D014FA"/>
    <w:rsid w:val="00D0222D"/>
    <w:rsid w:val="00D02372"/>
    <w:rsid w:val="00D0239D"/>
    <w:rsid w:val="00D03E4B"/>
    <w:rsid w:val="00D0667F"/>
    <w:rsid w:val="00D0731C"/>
    <w:rsid w:val="00D101D6"/>
    <w:rsid w:val="00D1085B"/>
    <w:rsid w:val="00D115EA"/>
    <w:rsid w:val="00D11895"/>
    <w:rsid w:val="00D118FD"/>
    <w:rsid w:val="00D1198E"/>
    <w:rsid w:val="00D14265"/>
    <w:rsid w:val="00D1559A"/>
    <w:rsid w:val="00D15F10"/>
    <w:rsid w:val="00D17CA6"/>
    <w:rsid w:val="00D20CE9"/>
    <w:rsid w:val="00D215DC"/>
    <w:rsid w:val="00D2243D"/>
    <w:rsid w:val="00D22C3D"/>
    <w:rsid w:val="00D22C55"/>
    <w:rsid w:val="00D23FF3"/>
    <w:rsid w:val="00D24995"/>
    <w:rsid w:val="00D27203"/>
    <w:rsid w:val="00D27231"/>
    <w:rsid w:val="00D2732B"/>
    <w:rsid w:val="00D3002A"/>
    <w:rsid w:val="00D30395"/>
    <w:rsid w:val="00D30FF8"/>
    <w:rsid w:val="00D31317"/>
    <w:rsid w:val="00D31592"/>
    <w:rsid w:val="00D31D9F"/>
    <w:rsid w:val="00D32AE1"/>
    <w:rsid w:val="00D34A21"/>
    <w:rsid w:val="00D3554F"/>
    <w:rsid w:val="00D35F9D"/>
    <w:rsid w:val="00D36998"/>
    <w:rsid w:val="00D36C6B"/>
    <w:rsid w:val="00D36CA2"/>
    <w:rsid w:val="00D36DA0"/>
    <w:rsid w:val="00D379C3"/>
    <w:rsid w:val="00D379F3"/>
    <w:rsid w:val="00D37DE0"/>
    <w:rsid w:val="00D40986"/>
    <w:rsid w:val="00D41AE2"/>
    <w:rsid w:val="00D41F53"/>
    <w:rsid w:val="00D421AE"/>
    <w:rsid w:val="00D42DB3"/>
    <w:rsid w:val="00D42F23"/>
    <w:rsid w:val="00D43193"/>
    <w:rsid w:val="00D43230"/>
    <w:rsid w:val="00D4376E"/>
    <w:rsid w:val="00D44B91"/>
    <w:rsid w:val="00D45D72"/>
    <w:rsid w:val="00D4665F"/>
    <w:rsid w:val="00D46811"/>
    <w:rsid w:val="00D46FC8"/>
    <w:rsid w:val="00D474D1"/>
    <w:rsid w:val="00D50FC8"/>
    <w:rsid w:val="00D51F77"/>
    <w:rsid w:val="00D530D8"/>
    <w:rsid w:val="00D54E65"/>
    <w:rsid w:val="00D55476"/>
    <w:rsid w:val="00D55DED"/>
    <w:rsid w:val="00D578EB"/>
    <w:rsid w:val="00D6111F"/>
    <w:rsid w:val="00D61416"/>
    <w:rsid w:val="00D63479"/>
    <w:rsid w:val="00D644A4"/>
    <w:rsid w:val="00D650AD"/>
    <w:rsid w:val="00D6628D"/>
    <w:rsid w:val="00D66D64"/>
    <w:rsid w:val="00D705EE"/>
    <w:rsid w:val="00D708F0"/>
    <w:rsid w:val="00D70FE7"/>
    <w:rsid w:val="00D712B9"/>
    <w:rsid w:val="00D71423"/>
    <w:rsid w:val="00D722D6"/>
    <w:rsid w:val="00D72E48"/>
    <w:rsid w:val="00D73F0B"/>
    <w:rsid w:val="00D746B9"/>
    <w:rsid w:val="00D75692"/>
    <w:rsid w:val="00D7573D"/>
    <w:rsid w:val="00D75AF3"/>
    <w:rsid w:val="00D7694E"/>
    <w:rsid w:val="00D770AB"/>
    <w:rsid w:val="00D773B6"/>
    <w:rsid w:val="00D8098F"/>
    <w:rsid w:val="00D824CF"/>
    <w:rsid w:val="00D82EAE"/>
    <w:rsid w:val="00D82EFD"/>
    <w:rsid w:val="00D84C00"/>
    <w:rsid w:val="00D8512E"/>
    <w:rsid w:val="00D8553B"/>
    <w:rsid w:val="00D867A1"/>
    <w:rsid w:val="00D86F55"/>
    <w:rsid w:val="00D87198"/>
    <w:rsid w:val="00D8772B"/>
    <w:rsid w:val="00D9003A"/>
    <w:rsid w:val="00D908EB"/>
    <w:rsid w:val="00D90BD9"/>
    <w:rsid w:val="00D91986"/>
    <w:rsid w:val="00D93472"/>
    <w:rsid w:val="00D93AED"/>
    <w:rsid w:val="00D93CFB"/>
    <w:rsid w:val="00D94C5E"/>
    <w:rsid w:val="00D957C4"/>
    <w:rsid w:val="00D95BB8"/>
    <w:rsid w:val="00D97626"/>
    <w:rsid w:val="00D97FC0"/>
    <w:rsid w:val="00DA29F3"/>
    <w:rsid w:val="00DA2DCD"/>
    <w:rsid w:val="00DA3697"/>
    <w:rsid w:val="00DA38E7"/>
    <w:rsid w:val="00DA430F"/>
    <w:rsid w:val="00DA4D2E"/>
    <w:rsid w:val="00DA668C"/>
    <w:rsid w:val="00DA66C9"/>
    <w:rsid w:val="00DA6852"/>
    <w:rsid w:val="00DA6C7A"/>
    <w:rsid w:val="00DB050C"/>
    <w:rsid w:val="00DB0BD8"/>
    <w:rsid w:val="00DB158F"/>
    <w:rsid w:val="00DB1E80"/>
    <w:rsid w:val="00DB248F"/>
    <w:rsid w:val="00DB3303"/>
    <w:rsid w:val="00DB44E7"/>
    <w:rsid w:val="00DB4538"/>
    <w:rsid w:val="00DB4D7F"/>
    <w:rsid w:val="00DB52EA"/>
    <w:rsid w:val="00DB574B"/>
    <w:rsid w:val="00DC010C"/>
    <w:rsid w:val="00DC024C"/>
    <w:rsid w:val="00DC0410"/>
    <w:rsid w:val="00DC05EA"/>
    <w:rsid w:val="00DC062B"/>
    <w:rsid w:val="00DC0760"/>
    <w:rsid w:val="00DC298C"/>
    <w:rsid w:val="00DC2F53"/>
    <w:rsid w:val="00DC3258"/>
    <w:rsid w:val="00DC3296"/>
    <w:rsid w:val="00DC3C06"/>
    <w:rsid w:val="00DC3FFD"/>
    <w:rsid w:val="00DC44E4"/>
    <w:rsid w:val="00DC4954"/>
    <w:rsid w:val="00DC4FEE"/>
    <w:rsid w:val="00DC5ADE"/>
    <w:rsid w:val="00DC6083"/>
    <w:rsid w:val="00DC6403"/>
    <w:rsid w:val="00DC6DA7"/>
    <w:rsid w:val="00DC782B"/>
    <w:rsid w:val="00DC7CA5"/>
    <w:rsid w:val="00DC7EBA"/>
    <w:rsid w:val="00DD01AE"/>
    <w:rsid w:val="00DD036C"/>
    <w:rsid w:val="00DD06F2"/>
    <w:rsid w:val="00DD11B6"/>
    <w:rsid w:val="00DD149A"/>
    <w:rsid w:val="00DD1B5F"/>
    <w:rsid w:val="00DD1E94"/>
    <w:rsid w:val="00DD210E"/>
    <w:rsid w:val="00DD22B6"/>
    <w:rsid w:val="00DD24FC"/>
    <w:rsid w:val="00DD4986"/>
    <w:rsid w:val="00DD65BF"/>
    <w:rsid w:val="00DE2774"/>
    <w:rsid w:val="00DE28C3"/>
    <w:rsid w:val="00DE2F91"/>
    <w:rsid w:val="00DE476D"/>
    <w:rsid w:val="00DE507E"/>
    <w:rsid w:val="00DE5481"/>
    <w:rsid w:val="00DE6945"/>
    <w:rsid w:val="00DE759D"/>
    <w:rsid w:val="00DE784C"/>
    <w:rsid w:val="00DF143C"/>
    <w:rsid w:val="00DF23A8"/>
    <w:rsid w:val="00DF3B12"/>
    <w:rsid w:val="00DF54EA"/>
    <w:rsid w:val="00DF5E5C"/>
    <w:rsid w:val="00DF5FAF"/>
    <w:rsid w:val="00DF5FFB"/>
    <w:rsid w:val="00DF66B3"/>
    <w:rsid w:val="00DF69AF"/>
    <w:rsid w:val="00DF6F2F"/>
    <w:rsid w:val="00E00178"/>
    <w:rsid w:val="00E0038B"/>
    <w:rsid w:val="00E0078F"/>
    <w:rsid w:val="00E00E30"/>
    <w:rsid w:val="00E00F2A"/>
    <w:rsid w:val="00E0181F"/>
    <w:rsid w:val="00E018C4"/>
    <w:rsid w:val="00E02425"/>
    <w:rsid w:val="00E02881"/>
    <w:rsid w:val="00E03720"/>
    <w:rsid w:val="00E03D9A"/>
    <w:rsid w:val="00E05915"/>
    <w:rsid w:val="00E05FEE"/>
    <w:rsid w:val="00E0639C"/>
    <w:rsid w:val="00E06EC2"/>
    <w:rsid w:val="00E07E67"/>
    <w:rsid w:val="00E11C32"/>
    <w:rsid w:val="00E11E0F"/>
    <w:rsid w:val="00E125ED"/>
    <w:rsid w:val="00E15B01"/>
    <w:rsid w:val="00E1640A"/>
    <w:rsid w:val="00E164FA"/>
    <w:rsid w:val="00E16798"/>
    <w:rsid w:val="00E16C74"/>
    <w:rsid w:val="00E17393"/>
    <w:rsid w:val="00E17B1D"/>
    <w:rsid w:val="00E20CF7"/>
    <w:rsid w:val="00E215CF"/>
    <w:rsid w:val="00E24FEB"/>
    <w:rsid w:val="00E2532A"/>
    <w:rsid w:val="00E25597"/>
    <w:rsid w:val="00E26C14"/>
    <w:rsid w:val="00E271CD"/>
    <w:rsid w:val="00E310F3"/>
    <w:rsid w:val="00E311F2"/>
    <w:rsid w:val="00E33DA7"/>
    <w:rsid w:val="00E367FB"/>
    <w:rsid w:val="00E37BDD"/>
    <w:rsid w:val="00E40890"/>
    <w:rsid w:val="00E40D5F"/>
    <w:rsid w:val="00E42D1A"/>
    <w:rsid w:val="00E42DEE"/>
    <w:rsid w:val="00E42F75"/>
    <w:rsid w:val="00E43100"/>
    <w:rsid w:val="00E4447F"/>
    <w:rsid w:val="00E44582"/>
    <w:rsid w:val="00E451F9"/>
    <w:rsid w:val="00E45468"/>
    <w:rsid w:val="00E45A0A"/>
    <w:rsid w:val="00E466F2"/>
    <w:rsid w:val="00E46701"/>
    <w:rsid w:val="00E47028"/>
    <w:rsid w:val="00E508EB"/>
    <w:rsid w:val="00E510CA"/>
    <w:rsid w:val="00E51D0E"/>
    <w:rsid w:val="00E51DE3"/>
    <w:rsid w:val="00E52D9E"/>
    <w:rsid w:val="00E54D36"/>
    <w:rsid w:val="00E56CA6"/>
    <w:rsid w:val="00E56DB0"/>
    <w:rsid w:val="00E56F08"/>
    <w:rsid w:val="00E57CC2"/>
    <w:rsid w:val="00E600C2"/>
    <w:rsid w:val="00E60DEE"/>
    <w:rsid w:val="00E614BB"/>
    <w:rsid w:val="00E61AA4"/>
    <w:rsid w:val="00E6233C"/>
    <w:rsid w:val="00E62574"/>
    <w:rsid w:val="00E62684"/>
    <w:rsid w:val="00E62F99"/>
    <w:rsid w:val="00E6396C"/>
    <w:rsid w:val="00E6410C"/>
    <w:rsid w:val="00E6495A"/>
    <w:rsid w:val="00E659CB"/>
    <w:rsid w:val="00E66015"/>
    <w:rsid w:val="00E66325"/>
    <w:rsid w:val="00E66528"/>
    <w:rsid w:val="00E675A2"/>
    <w:rsid w:val="00E679B8"/>
    <w:rsid w:val="00E7091A"/>
    <w:rsid w:val="00E70ED5"/>
    <w:rsid w:val="00E712A3"/>
    <w:rsid w:val="00E716E4"/>
    <w:rsid w:val="00E7257A"/>
    <w:rsid w:val="00E725E3"/>
    <w:rsid w:val="00E726A2"/>
    <w:rsid w:val="00E72F4A"/>
    <w:rsid w:val="00E73C15"/>
    <w:rsid w:val="00E76F54"/>
    <w:rsid w:val="00E77172"/>
    <w:rsid w:val="00E77241"/>
    <w:rsid w:val="00E7735C"/>
    <w:rsid w:val="00E806A8"/>
    <w:rsid w:val="00E81833"/>
    <w:rsid w:val="00E823F9"/>
    <w:rsid w:val="00E83F47"/>
    <w:rsid w:val="00E8442D"/>
    <w:rsid w:val="00E84869"/>
    <w:rsid w:val="00E85022"/>
    <w:rsid w:val="00E85331"/>
    <w:rsid w:val="00E86324"/>
    <w:rsid w:val="00E87506"/>
    <w:rsid w:val="00E875DF"/>
    <w:rsid w:val="00E90187"/>
    <w:rsid w:val="00E909E0"/>
    <w:rsid w:val="00E92258"/>
    <w:rsid w:val="00E92290"/>
    <w:rsid w:val="00E92DB1"/>
    <w:rsid w:val="00E93A0A"/>
    <w:rsid w:val="00E94CD7"/>
    <w:rsid w:val="00E95F31"/>
    <w:rsid w:val="00E9691E"/>
    <w:rsid w:val="00E96E82"/>
    <w:rsid w:val="00E96F19"/>
    <w:rsid w:val="00E979A1"/>
    <w:rsid w:val="00EA16E6"/>
    <w:rsid w:val="00EA2B5C"/>
    <w:rsid w:val="00EA33BF"/>
    <w:rsid w:val="00EA386A"/>
    <w:rsid w:val="00EA3890"/>
    <w:rsid w:val="00EA3F44"/>
    <w:rsid w:val="00EA5500"/>
    <w:rsid w:val="00EA5C4F"/>
    <w:rsid w:val="00EA5F5B"/>
    <w:rsid w:val="00EA737A"/>
    <w:rsid w:val="00EA780C"/>
    <w:rsid w:val="00EB093D"/>
    <w:rsid w:val="00EB0FD2"/>
    <w:rsid w:val="00EB14F7"/>
    <w:rsid w:val="00EB18A0"/>
    <w:rsid w:val="00EB18FA"/>
    <w:rsid w:val="00EB2767"/>
    <w:rsid w:val="00EB38E7"/>
    <w:rsid w:val="00EB4B75"/>
    <w:rsid w:val="00EB4FD8"/>
    <w:rsid w:val="00EB515B"/>
    <w:rsid w:val="00EB5DA1"/>
    <w:rsid w:val="00EB6187"/>
    <w:rsid w:val="00EB622E"/>
    <w:rsid w:val="00EB7427"/>
    <w:rsid w:val="00EC03FF"/>
    <w:rsid w:val="00EC0779"/>
    <w:rsid w:val="00EC09E3"/>
    <w:rsid w:val="00EC15F4"/>
    <w:rsid w:val="00EC1630"/>
    <w:rsid w:val="00EC2059"/>
    <w:rsid w:val="00EC3F3D"/>
    <w:rsid w:val="00EC4025"/>
    <w:rsid w:val="00EC47C9"/>
    <w:rsid w:val="00EC480B"/>
    <w:rsid w:val="00EC4841"/>
    <w:rsid w:val="00EC4C18"/>
    <w:rsid w:val="00EC4FD5"/>
    <w:rsid w:val="00EC51C1"/>
    <w:rsid w:val="00EC5C2C"/>
    <w:rsid w:val="00EC65FA"/>
    <w:rsid w:val="00EC66BB"/>
    <w:rsid w:val="00EC66D6"/>
    <w:rsid w:val="00ED09C1"/>
    <w:rsid w:val="00ED0DAD"/>
    <w:rsid w:val="00ED1299"/>
    <w:rsid w:val="00ED1E78"/>
    <w:rsid w:val="00ED2DF8"/>
    <w:rsid w:val="00ED2EA7"/>
    <w:rsid w:val="00ED3391"/>
    <w:rsid w:val="00ED4466"/>
    <w:rsid w:val="00ED661C"/>
    <w:rsid w:val="00ED7B21"/>
    <w:rsid w:val="00EE1482"/>
    <w:rsid w:val="00EE3AB5"/>
    <w:rsid w:val="00EE44A5"/>
    <w:rsid w:val="00EE6562"/>
    <w:rsid w:val="00EE7029"/>
    <w:rsid w:val="00EE78E9"/>
    <w:rsid w:val="00EE7C25"/>
    <w:rsid w:val="00EF0223"/>
    <w:rsid w:val="00EF1959"/>
    <w:rsid w:val="00EF2FA4"/>
    <w:rsid w:val="00EF3109"/>
    <w:rsid w:val="00EF4594"/>
    <w:rsid w:val="00EF46A1"/>
    <w:rsid w:val="00EF5892"/>
    <w:rsid w:val="00EF5F5D"/>
    <w:rsid w:val="00EF61E2"/>
    <w:rsid w:val="00EF6600"/>
    <w:rsid w:val="00EF68F0"/>
    <w:rsid w:val="00EF6FA9"/>
    <w:rsid w:val="00EF7777"/>
    <w:rsid w:val="00F001C1"/>
    <w:rsid w:val="00F009A3"/>
    <w:rsid w:val="00F00B1C"/>
    <w:rsid w:val="00F011C5"/>
    <w:rsid w:val="00F013EB"/>
    <w:rsid w:val="00F0144E"/>
    <w:rsid w:val="00F0157F"/>
    <w:rsid w:val="00F036A0"/>
    <w:rsid w:val="00F0384F"/>
    <w:rsid w:val="00F04711"/>
    <w:rsid w:val="00F06479"/>
    <w:rsid w:val="00F075B0"/>
    <w:rsid w:val="00F077B5"/>
    <w:rsid w:val="00F07D2C"/>
    <w:rsid w:val="00F07FD2"/>
    <w:rsid w:val="00F10476"/>
    <w:rsid w:val="00F108F5"/>
    <w:rsid w:val="00F125AB"/>
    <w:rsid w:val="00F129DE"/>
    <w:rsid w:val="00F1346C"/>
    <w:rsid w:val="00F13886"/>
    <w:rsid w:val="00F145FD"/>
    <w:rsid w:val="00F156A4"/>
    <w:rsid w:val="00F156D3"/>
    <w:rsid w:val="00F16F3A"/>
    <w:rsid w:val="00F17042"/>
    <w:rsid w:val="00F179FE"/>
    <w:rsid w:val="00F209AA"/>
    <w:rsid w:val="00F20AE6"/>
    <w:rsid w:val="00F219DE"/>
    <w:rsid w:val="00F226ED"/>
    <w:rsid w:val="00F226FA"/>
    <w:rsid w:val="00F244A6"/>
    <w:rsid w:val="00F24E9E"/>
    <w:rsid w:val="00F25D94"/>
    <w:rsid w:val="00F2794F"/>
    <w:rsid w:val="00F27C1E"/>
    <w:rsid w:val="00F30141"/>
    <w:rsid w:val="00F30173"/>
    <w:rsid w:val="00F30E07"/>
    <w:rsid w:val="00F31BB7"/>
    <w:rsid w:val="00F32312"/>
    <w:rsid w:val="00F32741"/>
    <w:rsid w:val="00F32A76"/>
    <w:rsid w:val="00F34553"/>
    <w:rsid w:val="00F35048"/>
    <w:rsid w:val="00F35271"/>
    <w:rsid w:val="00F40342"/>
    <w:rsid w:val="00F407E6"/>
    <w:rsid w:val="00F41B1C"/>
    <w:rsid w:val="00F42964"/>
    <w:rsid w:val="00F42CA2"/>
    <w:rsid w:val="00F42DBE"/>
    <w:rsid w:val="00F43047"/>
    <w:rsid w:val="00F43247"/>
    <w:rsid w:val="00F45829"/>
    <w:rsid w:val="00F45AB3"/>
    <w:rsid w:val="00F46D9F"/>
    <w:rsid w:val="00F50331"/>
    <w:rsid w:val="00F51E42"/>
    <w:rsid w:val="00F52450"/>
    <w:rsid w:val="00F5358F"/>
    <w:rsid w:val="00F53B4C"/>
    <w:rsid w:val="00F5493D"/>
    <w:rsid w:val="00F54ACA"/>
    <w:rsid w:val="00F54D37"/>
    <w:rsid w:val="00F552B3"/>
    <w:rsid w:val="00F560B1"/>
    <w:rsid w:val="00F577B4"/>
    <w:rsid w:val="00F609CF"/>
    <w:rsid w:val="00F6138E"/>
    <w:rsid w:val="00F61F92"/>
    <w:rsid w:val="00F655F1"/>
    <w:rsid w:val="00F67959"/>
    <w:rsid w:val="00F704E1"/>
    <w:rsid w:val="00F71F66"/>
    <w:rsid w:val="00F7350B"/>
    <w:rsid w:val="00F74B47"/>
    <w:rsid w:val="00F75050"/>
    <w:rsid w:val="00F75285"/>
    <w:rsid w:val="00F756D9"/>
    <w:rsid w:val="00F7586E"/>
    <w:rsid w:val="00F761CC"/>
    <w:rsid w:val="00F76ABF"/>
    <w:rsid w:val="00F76F09"/>
    <w:rsid w:val="00F77BB1"/>
    <w:rsid w:val="00F8038B"/>
    <w:rsid w:val="00F80458"/>
    <w:rsid w:val="00F808B7"/>
    <w:rsid w:val="00F80E7E"/>
    <w:rsid w:val="00F81191"/>
    <w:rsid w:val="00F8136B"/>
    <w:rsid w:val="00F81417"/>
    <w:rsid w:val="00F81726"/>
    <w:rsid w:val="00F8180B"/>
    <w:rsid w:val="00F831C2"/>
    <w:rsid w:val="00F83C3D"/>
    <w:rsid w:val="00F8489F"/>
    <w:rsid w:val="00F850AB"/>
    <w:rsid w:val="00F85377"/>
    <w:rsid w:val="00F856E3"/>
    <w:rsid w:val="00F85FF4"/>
    <w:rsid w:val="00F865AA"/>
    <w:rsid w:val="00F876C9"/>
    <w:rsid w:val="00F87B08"/>
    <w:rsid w:val="00F87C75"/>
    <w:rsid w:val="00F900B2"/>
    <w:rsid w:val="00F90570"/>
    <w:rsid w:val="00F905DF"/>
    <w:rsid w:val="00F90C9C"/>
    <w:rsid w:val="00F911BD"/>
    <w:rsid w:val="00F93526"/>
    <w:rsid w:val="00F93911"/>
    <w:rsid w:val="00F93BFD"/>
    <w:rsid w:val="00F94A45"/>
    <w:rsid w:val="00F94B37"/>
    <w:rsid w:val="00F95109"/>
    <w:rsid w:val="00F95500"/>
    <w:rsid w:val="00F95D9C"/>
    <w:rsid w:val="00F95E0F"/>
    <w:rsid w:val="00F9608C"/>
    <w:rsid w:val="00F9638A"/>
    <w:rsid w:val="00F96459"/>
    <w:rsid w:val="00F9663A"/>
    <w:rsid w:val="00F96A18"/>
    <w:rsid w:val="00F96A91"/>
    <w:rsid w:val="00F978CD"/>
    <w:rsid w:val="00FA041B"/>
    <w:rsid w:val="00FA06E2"/>
    <w:rsid w:val="00FA0B10"/>
    <w:rsid w:val="00FA0EDD"/>
    <w:rsid w:val="00FA1BB4"/>
    <w:rsid w:val="00FA20A4"/>
    <w:rsid w:val="00FA29B9"/>
    <w:rsid w:val="00FA2B89"/>
    <w:rsid w:val="00FA2C19"/>
    <w:rsid w:val="00FA355F"/>
    <w:rsid w:val="00FA41BE"/>
    <w:rsid w:val="00FA4374"/>
    <w:rsid w:val="00FA457D"/>
    <w:rsid w:val="00FA4C29"/>
    <w:rsid w:val="00FA57A9"/>
    <w:rsid w:val="00FA58A4"/>
    <w:rsid w:val="00FA5DAA"/>
    <w:rsid w:val="00FA5F66"/>
    <w:rsid w:val="00FA6571"/>
    <w:rsid w:val="00FA7B15"/>
    <w:rsid w:val="00FB02D9"/>
    <w:rsid w:val="00FB0C35"/>
    <w:rsid w:val="00FB1167"/>
    <w:rsid w:val="00FB1620"/>
    <w:rsid w:val="00FB41A4"/>
    <w:rsid w:val="00FB42EC"/>
    <w:rsid w:val="00FB4343"/>
    <w:rsid w:val="00FB4772"/>
    <w:rsid w:val="00FB48F1"/>
    <w:rsid w:val="00FB582F"/>
    <w:rsid w:val="00FB5C45"/>
    <w:rsid w:val="00FB66E5"/>
    <w:rsid w:val="00FB7522"/>
    <w:rsid w:val="00FB76F8"/>
    <w:rsid w:val="00FC1053"/>
    <w:rsid w:val="00FC1185"/>
    <w:rsid w:val="00FC2D19"/>
    <w:rsid w:val="00FC3941"/>
    <w:rsid w:val="00FC44E9"/>
    <w:rsid w:val="00FC64A9"/>
    <w:rsid w:val="00FC77C2"/>
    <w:rsid w:val="00FD0419"/>
    <w:rsid w:val="00FD18F4"/>
    <w:rsid w:val="00FD1927"/>
    <w:rsid w:val="00FD1E79"/>
    <w:rsid w:val="00FD27D8"/>
    <w:rsid w:val="00FD3065"/>
    <w:rsid w:val="00FD363F"/>
    <w:rsid w:val="00FD3F19"/>
    <w:rsid w:val="00FD45F2"/>
    <w:rsid w:val="00FD4899"/>
    <w:rsid w:val="00FD4C04"/>
    <w:rsid w:val="00FD521D"/>
    <w:rsid w:val="00FD65A0"/>
    <w:rsid w:val="00FD6824"/>
    <w:rsid w:val="00FD6A28"/>
    <w:rsid w:val="00FD6C91"/>
    <w:rsid w:val="00FD79AF"/>
    <w:rsid w:val="00FD7D45"/>
    <w:rsid w:val="00FE016F"/>
    <w:rsid w:val="00FE01BB"/>
    <w:rsid w:val="00FE1613"/>
    <w:rsid w:val="00FE31D6"/>
    <w:rsid w:val="00FE3901"/>
    <w:rsid w:val="00FE41CF"/>
    <w:rsid w:val="00FE517A"/>
    <w:rsid w:val="00FE6714"/>
    <w:rsid w:val="00FE77B9"/>
    <w:rsid w:val="00FF031F"/>
    <w:rsid w:val="00FF0D18"/>
    <w:rsid w:val="00FF0E94"/>
    <w:rsid w:val="00FF1F76"/>
    <w:rsid w:val="00FF2ABC"/>
    <w:rsid w:val="00FF3035"/>
    <w:rsid w:val="00FF31DA"/>
    <w:rsid w:val="00FF390B"/>
    <w:rsid w:val="00FF4E8E"/>
    <w:rsid w:val="00FF59C5"/>
    <w:rsid w:val="00FF5F49"/>
    <w:rsid w:val="00FF682F"/>
    <w:rsid w:val="00FF6ECF"/>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A8F5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tabs>
        <w:tab w:val="num" w:pos="941"/>
      </w:tabs>
      <w:spacing w:before="120" w:after="120"/>
      <w:ind w:left="941"/>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uiPriority w:val="99"/>
    <w:rsid w:val="00BD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15932</Words>
  <Characters>94004</Characters>
  <Application>Microsoft Office Word</Application>
  <DocSecurity>0</DocSecurity>
  <Lines>783</Lines>
  <Paragraphs>219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2020-05-04T17:31:00Z</dcterms:created>
  <dcterms:modified xsi:type="dcterms:W3CDTF">2020-05-27T14:02:00Z</dcterms:modified>
</cp:coreProperties>
</file>